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2.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B97B9" w14:textId="6C216155" w:rsidR="00683E51" w:rsidRDefault="00A50277" w:rsidP="0038371B">
      <w:pPr>
        <w:spacing w:after="0" w:line="240" w:lineRule="auto"/>
        <w:ind w:right="144"/>
        <w:jc w:val="center"/>
        <w:rPr>
          <w:rFonts w:ascii="Times New Roman" w:eastAsia="Times New Roman" w:hAnsi="Times New Roman" w:cs="Times New Roman"/>
          <w:b/>
          <w:sz w:val="28"/>
          <w:szCs w:val="28"/>
        </w:rPr>
      </w:pPr>
      <w:r w:rsidRPr="001527B9">
        <w:rPr>
          <w:rFonts w:ascii="Times New Roman" w:eastAsia="Times New Roman" w:hAnsi="Times New Roman" w:cs="Times New Roman"/>
          <w:b/>
          <w:sz w:val="28"/>
          <w:szCs w:val="28"/>
        </w:rPr>
        <w:t xml:space="preserve">Bangladeshi </w:t>
      </w:r>
      <w:r w:rsidR="0010628A" w:rsidRPr="001527B9">
        <w:rPr>
          <w:rFonts w:ascii="Times New Roman" w:eastAsia="Times New Roman" w:hAnsi="Times New Roman" w:cs="Times New Roman"/>
          <w:b/>
          <w:sz w:val="28"/>
          <w:szCs w:val="28"/>
        </w:rPr>
        <w:t>Young</w:t>
      </w:r>
      <w:r w:rsidR="00155AD6" w:rsidRPr="001527B9">
        <w:rPr>
          <w:rFonts w:ascii="Times New Roman" w:eastAsia="Times New Roman" w:hAnsi="Times New Roman" w:cs="Times New Roman"/>
          <w:b/>
          <w:sz w:val="28"/>
          <w:szCs w:val="28"/>
        </w:rPr>
        <w:t xml:space="preserve"> </w:t>
      </w:r>
      <w:r w:rsidR="0010628A" w:rsidRPr="001527B9">
        <w:rPr>
          <w:rFonts w:ascii="Times New Roman" w:eastAsia="Times New Roman" w:hAnsi="Times New Roman" w:cs="Times New Roman"/>
          <w:b/>
          <w:sz w:val="28"/>
          <w:szCs w:val="28"/>
        </w:rPr>
        <w:t>Children’s</w:t>
      </w:r>
      <w:r w:rsidR="00155AD6" w:rsidRPr="001527B9">
        <w:rPr>
          <w:rFonts w:ascii="Times New Roman" w:eastAsia="Times New Roman" w:hAnsi="Times New Roman" w:cs="Times New Roman"/>
          <w:b/>
          <w:sz w:val="28"/>
          <w:szCs w:val="28"/>
        </w:rPr>
        <w:t xml:space="preserve"> </w:t>
      </w:r>
      <w:r w:rsidR="0010628A" w:rsidRPr="001527B9">
        <w:rPr>
          <w:rFonts w:ascii="Times New Roman" w:eastAsia="Times New Roman" w:hAnsi="Times New Roman" w:cs="Times New Roman"/>
          <w:b/>
          <w:sz w:val="28"/>
          <w:szCs w:val="28"/>
        </w:rPr>
        <w:t>S</w:t>
      </w:r>
      <w:r w:rsidRPr="001527B9">
        <w:rPr>
          <w:rFonts w:ascii="Times New Roman" w:eastAsia="Times New Roman" w:hAnsi="Times New Roman" w:cs="Times New Roman"/>
          <w:b/>
          <w:sz w:val="28"/>
          <w:szCs w:val="28"/>
        </w:rPr>
        <w:t>martphone Use</w:t>
      </w:r>
      <w:r w:rsidR="00931B18">
        <w:rPr>
          <w:rFonts w:ascii="Times New Roman" w:eastAsia="Times New Roman" w:hAnsi="Times New Roman" w:cs="Times New Roman"/>
          <w:b/>
          <w:sz w:val="28"/>
          <w:szCs w:val="28"/>
        </w:rPr>
        <w:t xml:space="preserve">: Status and </w:t>
      </w:r>
      <w:r w:rsidR="00931B18" w:rsidRPr="001527B9">
        <w:rPr>
          <w:rFonts w:ascii="Times New Roman" w:eastAsia="Times New Roman" w:hAnsi="Times New Roman" w:cs="Times New Roman"/>
          <w:b/>
          <w:sz w:val="28"/>
          <w:szCs w:val="28"/>
        </w:rPr>
        <w:t>Parents’ Awareness</w:t>
      </w:r>
    </w:p>
    <w:p w14:paraId="1D921B67" w14:textId="77777777" w:rsidR="00B83276" w:rsidRPr="00FF4BA3" w:rsidRDefault="00B83276" w:rsidP="0038371B">
      <w:pPr>
        <w:spacing w:after="0" w:line="240" w:lineRule="auto"/>
        <w:ind w:right="144"/>
        <w:jc w:val="center"/>
        <w:rPr>
          <w:rFonts w:ascii="Times New Roman" w:eastAsia="Times New Roman" w:hAnsi="Times New Roman" w:cs="Times New Roman"/>
          <w:b/>
          <w:sz w:val="24"/>
          <w:szCs w:val="24"/>
        </w:rPr>
      </w:pPr>
    </w:p>
    <w:p w14:paraId="09B2EAE2" w14:textId="77777777" w:rsidR="00B83276" w:rsidRPr="005B71BD" w:rsidRDefault="00B83276" w:rsidP="00B83276">
      <w:pPr>
        <w:spacing w:after="0" w:line="240" w:lineRule="auto"/>
        <w:ind w:left="14" w:right="130" w:hanging="14"/>
        <w:jc w:val="center"/>
        <w:rPr>
          <w:rFonts w:ascii="Times New Roman" w:eastAsia="Times New Roman" w:hAnsi="Times New Roman" w:cs="Times New Roman"/>
          <w:sz w:val="24"/>
          <w:szCs w:val="24"/>
        </w:rPr>
      </w:pPr>
      <w:r w:rsidRPr="005B71BD">
        <w:rPr>
          <w:rFonts w:ascii="Times New Roman" w:eastAsia="Times New Roman" w:hAnsi="Times New Roman" w:cs="Times New Roman"/>
          <w:sz w:val="24"/>
          <w:szCs w:val="24"/>
        </w:rPr>
        <w:t xml:space="preserve">Muhammad </w:t>
      </w:r>
      <w:proofErr w:type="spellStart"/>
      <w:r w:rsidRPr="005B71BD">
        <w:rPr>
          <w:rFonts w:ascii="Times New Roman" w:eastAsia="Times New Roman" w:hAnsi="Times New Roman" w:cs="Times New Roman"/>
          <w:sz w:val="24"/>
          <w:szCs w:val="24"/>
        </w:rPr>
        <w:t>Tofazzel</w:t>
      </w:r>
      <w:proofErr w:type="spellEnd"/>
      <w:r w:rsidRPr="005B71BD">
        <w:rPr>
          <w:rFonts w:ascii="Times New Roman" w:eastAsia="Times New Roman" w:hAnsi="Times New Roman" w:cs="Times New Roman"/>
          <w:sz w:val="24"/>
          <w:szCs w:val="24"/>
        </w:rPr>
        <w:t xml:space="preserve"> Hossain</w:t>
      </w:r>
      <w:r w:rsidRPr="005B71BD">
        <w:rPr>
          <w:rFonts w:ascii="Times New Roman" w:eastAsia="Times New Roman" w:hAnsi="Times New Roman" w:cs="Times New Roman"/>
          <w:sz w:val="24"/>
          <w:szCs w:val="24"/>
          <w:vertAlign w:val="superscript"/>
        </w:rPr>
        <w:footnoteReference w:id="1"/>
      </w:r>
    </w:p>
    <w:p w14:paraId="2FE998E6" w14:textId="77777777" w:rsidR="00B83276" w:rsidRPr="005B71BD" w:rsidRDefault="00B83276" w:rsidP="00B83276">
      <w:pPr>
        <w:spacing w:after="0" w:line="240" w:lineRule="auto"/>
        <w:ind w:left="14" w:right="135" w:hanging="14"/>
        <w:jc w:val="center"/>
        <w:rPr>
          <w:rFonts w:ascii="Times New Roman" w:eastAsia="Times New Roman" w:hAnsi="Times New Roman" w:cs="Times New Roman"/>
          <w:sz w:val="24"/>
          <w:szCs w:val="24"/>
          <w:vertAlign w:val="superscript"/>
        </w:rPr>
      </w:pPr>
      <w:r w:rsidRPr="005B71BD">
        <w:rPr>
          <w:rFonts w:ascii="Times New Roman" w:eastAsia="Times New Roman" w:hAnsi="Times New Roman" w:cs="Times New Roman"/>
          <w:sz w:val="24"/>
          <w:szCs w:val="24"/>
        </w:rPr>
        <w:t>Meem Umme Sabana</w:t>
      </w:r>
      <w:r w:rsidRPr="005B71BD">
        <w:rPr>
          <w:rFonts w:ascii="Times New Roman" w:eastAsia="Times New Roman" w:hAnsi="Times New Roman" w:cs="Times New Roman"/>
          <w:sz w:val="24"/>
          <w:szCs w:val="24"/>
          <w:vertAlign w:val="superscript"/>
        </w:rPr>
        <w:footnoteReference w:id="2"/>
      </w:r>
    </w:p>
    <w:p w14:paraId="2F9B7D42" w14:textId="77777777" w:rsidR="00B83276" w:rsidRPr="005B71BD" w:rsidRDefault="00B83276" w:rsidP="00B83276">
      <w:pPr>
        <w:spacing w:after="0" w:line="240" w:lineRule="auto"/>
        <w:ind w:left="14" w:right="135" w:hanging="14"/>
        <w:jc w:val="center"/>
        <w:rPr>
          <w:rFonts w:ascii="Times New Roman" w:eastAsia="Times New Roman" w:hAnsi="Times New Roman" w:cs="Times New Roman"/>
          <w:sz w:val="24"/>
          <w:szCs w:val="24"/>
        </w:rPr>
      </w:pPr>
      <w:r w:rsidRPr="005B71BD">
        <w:rPr>
          <w:rFonts w:ascii="Times New Roman" w:eastAsia="Times New Roman" w:hAnsi="Times New Roman" w:cs="Times New Roman"/>
          <w:sz w:val="24"/>
          <w:szCs w:val="24"/>
        </w:rPr>
        <w:t xml:space="preserve">Ali </w:t>
      </w:r>
      <w:proofErr w:type="spellStart"/>
      <w:r w:rsidRPr="005B71BD">
        <w:rPr>
          <w:rFonts w:ascii="Times New Roman" w:eastAsia="Times New Roman" w:hAnsi="Times New Roman" w:cs="Times New Roman"/>
          <w:sz w:val="24"/>
          <w:szCs w:val="24"/>
        </w:rPr>
        <w:t>Azgor</w:t>
      </w:r>
      <w:proofErr w:type="spellEnd"/>
      <w:r w:rsidRPr="005B71BD">
        <w:rPr>
          <w:rFonts w:ascii="Times New Roman" w:eastAsia="Times New Roman" w:hAnsi="Times New Roman" w:cs="Times New Roman"/>
          <w:sz w:val="24"/>
          <w:szCs w:val="24"/>
        </w:rPr>
        <w:t xml:space="preserve"> Talukder</w:t>
      </w:r>
      <w:r w:rsidRPr="005B71BD">
        <w:rPr>
          <w:rFonts w:ascii="Times New Roman" w:eastAsia="Times New Roman" w:hAnsi="Times New Roman" w:cs="Times New Roman"/>
          <w:sz w:val="24"/>
          <w:szCs w:val="24"/>
          <w:vertAlign w:val="superscript"/>
        </w:rPr>
        <w:footnoteReference w:id="3"/>
      </w:r>
      <w:r w:rsidRPr="005B71BD">
        <w:rPr>
          <w:rFonts w:ascii="Times New Roman" w:eastAsia="Times New Roman" w:hAnsi="Times New Roman" w:cs="Times New Roman"/>
          <w:sz w:val="24"/>
          <w:szCs w:val="24"/>
        </w:rPr>
        <w:t xml:space="preserve"> </w:t>
      </w:r>
    </w:p>
    <w:p w14:paraId="167F68FB" w14:textId="77777777" w:rsidR="00B83276" w:rsidRDefault="00B83276" w:rsidP="009B7AC5">
      <w:pPr>
        <w:spacing w:before="120" w:after="120" w:line="240" w:lineRule="auto"/>
        <w:ind w:hanging="14"/>
        <w:jc w:val="both"/>
        <w:rPr>
          <w:rFonts w:ascii="Times New Roman" w:eastAsia="Times New Roman" w:hAnsi="Times New Roman" w:cs="Times New Roman"/>
          <w:b/>
          <w:sz w:val="24"/>
          <w:szCs w:val="24"/>
        </w:rPr>
      </w:pPr>
    </w:p>
    <w:p w14:paraId="240241C6" w14:textId="6FE099F6" w:rsidR="00816A0E" w:rsidRDefault="00816A0E" w:rsidP="009B7AC5">
      <w:pPr>
        <w:spacing w:before="120" w:after="120" w:line="240" w:lineRule="auto"/>
        <w:ind w:hanging="14"/>
        <w:jc w:val="both"/>
        <w:rPr>
          <w:rFonts w:ascii="Times New Roman" w:eastAsia="Times New Roman" w:hAnsi="Times New Roman" w:cs="Times New Roman"/>
          <w:b/>
          <w:sz w:val="24"/>
          <w:szCs w:val="24"/>
        </w:rPr>
      </w:pPr>
      <w:r w:rsidRPr="001527B9">
        <w:rPr>
          <w:rFonts w:ascii="Times New Roman" w:eastAsia="Times New Roman" w:hAnsi="Times New Roman" w:cs="Times New Roman"/>
          <w:b/>
          <w:sz w:val="24"/>
          <w:szCs w:val="24"/>
        </w:rPr>
        <w:t>Abstract</w:t>
      </w:r>
      <w:r w:rsidR="00155AD6" w:rsidRPr="001527B9">
        <w:rPr>
          <w:rFonts w:ascii="Times New Roman" w:eastAsia="Times New Roman" w:hAnsi="Times New Roman" w:cs="Times New Roman"/>
          <w:b/>
          <w:sz w:val="24"/>
          <w:szCs w:val="24"/>
        </w:rPr>
        <w:t xml:space="preserve"> </w:t>
      </w:r>
    </w:p>
    <w:p w14:paraId="153D419F" w14:textId="056DD365" w:rsidR="008E59C1" w:rsidRPr="00D00C6E" w:rsidRDefault="008E59C1" w:rsidP="00C66561">
      <w:pPr>
        <w:pStyle w:val="NormalWeb"/>
        <w:spacing w:before="0" w:beforeAutospacing="0" w:after="0" w:afterAutospacing="0"/>
        <w:jc w:val="both"/>
        <w:divId w:val="582642467"/>
        <w:rPr>
          <w:rFonts w:asciiTheme="majorBidi" w:hAnsiTheme="majorBidi" w:cstheme="majorBidi"/>
        </w:rPr>
      </w:pPr>
      <w:r w:rsidRPr="00D00C6E">
        <w:rPr>
          <w:rFonts w:asciiTheme="majorBidi" w:hAnsiTheme="majorBidi" w:cstheme="majorBidi"/>
        </w:rPr>
        <w:t>Nowadays</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tendency</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among</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noticeable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day</w:t>
      </w:r>
      <w:r w:rsidR="00155AD6" w:rsidRPr="00D00C6E">
        <w:rPr>
          <w:rFonts w:asciiTheme="majorBidi" w:hAnsiTheme="majorBidi" w:cstheme="majorBidi"/>
        </w:rPr>
        <w:t xml:space="preserve"> </w:t>
      </w:r>
      <w:r w:rsidRPr="00D00C6E">
        <w:rPr>
          <w:rFonts w:asciiTheme="majorBidi" w:hAnsiTheme="majorBidi" w:cstheme="majorBidi"/>
        </w:rPr>
        <w:t>by</w:t>
      </w:r>
      <w:r w:rsidR="00155AD6" w:rsidRPr="00D00C6E">
        <w:rPr>
          <w:rFonts w:asciiTheme="majorBidi" w:hAnsiTheme="majorBidi" w:cstheme="majorBidi"/>
        </w:rPr>
        <w:t xml:space="preserve"> </w:t>
      </w:r>
      <w:r w:rsidRPr="00D00C6E">
        <w:rPr>
          <w:rFonts w:asciiTheme="majorBidi" w:hAnsiTheme="majorBidi" w:cstheme="majorBidi"/>
        </w:rPr>
        <w:t>day</w:t>
      </w:r>
      <w:r w:rsidR="00155AD6" w:rsidRPr="00D00C6E">
        <w:rPr>
          <w:rFonts w:asciiTheme="majorBidi" w:hAnsiTheme="majorBidi" w:cstheme="majorBidi"/>
        </w:rPr>
        <w:t xml:space="preserve"> </w:t>
      </w:r>
      <w:r w:rsidRPr="00D00C6E">
        <w:rPr>
          <w:rFonts w:asciiTheme="majorBidi" w:hAnsiTheme="majorBidi" w:cstheme="majorBidi"/>
        </w:rPr>
        <w:t>this</w:t>
      </w:r>
      <w:r w:rsidR="00155AD6" w:rsidRPr="00D00C6E">
        <w:rPr>
          <w:rFonts w:asciiTheme="majorBidi" w:hAnsiTheme="majorBidi" w:cstheme="majorBidi"/>
        </w:rPr>
        <w:t xml:space="preserve"> </w:t>
      </w:r>
      <w:r w:rsidRPr="00D00C6E">
        <w:rPr>
          <w:rFonts w:asciiTheme="majorBidi" w:hAnsiTheme="majorBidi" w:cstheme="majorBidi"/>
        </w:rPr>
        <w:t>tendency</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increasing</w:t>
      </w:r>
      <w:r w:rsidR="00155AD6" w:rsidRPr="00D00C6E">
        <w:rPr>
          <w:rFonts w:asciiTheme="majorBidi" w:hAnsiTheme="majorBidi" w:cstheme="majorBidi"/>
        </w:rPr>
        <w:t xml:space="preserve"> </w:t>
      </w:r>
      <w:r w:rsidRPr="00D00C6E">
        <w:rPr>
          <w:rFonts w:asciiTheme="majorBidi" w:hAnsiTheme="majorBidi" w:cstheme="majorBidi"/>
        </w:rPr>
        <w:t>at</w:t>
      </w:r>
      <w:r w:rsidR="00155AD6" w:rsidRPr="00D00C6E">
        <w:rPr>
          <w:rFonts w:asciiTheme="majorBidi" w:hAnsiTheme="majorBidi" w:cstheme="majorBidi"/>
        </w:rPr>
        <w:t xml:space="preserve"> </w:t>
      </w:r>
      <w:r w:rsidRPr="00D00C6E">
        <w:rPr>
          <w:rFonts w:asciiTheme="majorBidi" w:hAnsiTheme="majorBidi" w:cstheme="majorBidi"/>
        </w:rPr>
        <w:t>an</w:t>
      </w:r>
      <w:r w:rsidR="00155AD6" w:rsidRPr="00D00C6E">
        <w:rPr>
          <w:rFonts w:asciiTheme="majorBidi" w:hAnsiTheme="majorBidi" w:cstheme="majorBidi"/>
        </w:rPr>
        <w:t xml:space="preserve"> </w:t>
      </w:r>
      <w:r w:rsidRPr="00D00C6E">
        <w:rPr>
          <w:rFonts w:asciiTheme="majorBidi" w:hAnsiTheme="majorBidi" w:cstheme="majorBidi"/>
        </w:rPr>
        <w:t>alarming</w:t>
      </w:r>
      <w:r w:rsidR="00155AD6" w:rsidRPr="00D00C6E">
        <w:rPr>
          <w:rFonts w:asciiTheme="majorBidi" w:hAnsiTheme="majorBidi" w:cstheme="majorBidi"/>
        </w:rPr>
        <w:t xml:space="preserve"> </w:t>
      </w:r>
      <w:r w:rsidRPr="00D00C6E">
        <w:rPr>
          <w:rFonts w:asciiTheme="majorBidi" w:hAnsiTheme="majorBidi" w:cstheme="majorBidi"/>
        </w:rPr>
        <w:t>rate.</w:t>
      </w:r>
      <w:r w:rsidR="00155AD6" w:rsidRPr="00D00C6E">
        <w:rPr>
          <w:rFonts w:asciiTheme="majorBidi" w:hAnsiTheme="majorBidi" w:cstheme="majorBidi"/>
        </w:rPr>
        <w:t xml:space="preserve"> </w:t>
      </w:r>
      <w:r w:rsidRPr="00D00C6E">
        <w:rPr>
          <w:rFonts w:asciiTheme="majorBidi" w:hAnsiTheme="majorBidi" w:cstheme="majorBidi"/>
        </w:rPr>
        <w:t>Th</w:t>
      </w:r>
      <w:r w:rsidR="00D45C93">
        <w:rPr>
          <w:rFonts w:asciiTheme="majorBidi" w:hAnsiTheme="majorBidi" w:cstheme="majorBidi"/>
        </w:rPr>
        <w:t xml:space="preserve">e </w:t>
      </w:r>
      <w:r w:rsidR="008F6463">
        <w:rPr>
          <w:rFonts w:asciiTheme="majorBidi" w:hAnsiTheme="majorBidi" w:cstheme="majorBidi"/>
        </w:rPr>
        <w:t>aim</w:t>
      </w:r>
      <w:r w:rsidR="00D45C93">
        <w:rPr>
          <w:rFonts w:asciiTheme="majorBidi" w:hAnsiTheme="majorBidi" w:cstheme="majorBidi"/>
        </w:rPr>
        <w:t xml:space="preserve"> of this study was</w:t>
      </w:r>
      <w:r w:rsidR="008F6463">
        <w:rPr>
          <w:rFonts w:asciiTheme="majorBidi" w:hAnsiTheme="majorBidi" w:cstheme="majorBidi"/>
        </w:rPr>
        <w:t xml:space="preserve"> to </w:t>
      </w:r>
      <w:r w:rsidR="00F22844" w:rsidRPr="00D00C6E">
        <w:rPr>
          <w:rFonts w:asciiTheme="majorBidi" w:hAnsiTheme="majorBidi" w:cstheme="majorBidi"/>
        </w:rPr>
        <w:t>explore</w:t>
      </w:r>
      <w:r w:rsidR="005812DA" w:rsidRPr="005812DA">
        <w:t xml:space="preserve"> </w:t>
      </w:r>
      <w:r w:rsidR="005812DA" w:rsidRPr="005812DA">
        <w:rPr>
          <w:rFonts w:asciiTheme="majorBidi" w:hAnsiTheme="majorBidi" w:cstheme="majorBidi"/>
        </w:rPr>
        <w:t xml:space="preserve">the status of Bangladeshi </w:t>
      </w:r>
      <w:ins w:id="0" w:author="dell_tfz" w:date="2024-09-28T13:27:00Z" w16du:dateUtc="2024-09-28T07:27:00Z">
        <w:r w:rsidR="002A549C">
          <w:rPr>
            <w:rFonts w:asciiTheme="majorBidi" w:hAnsiTheme="majorBidi" w:cstheme="majorBidi"/>
          </w:rPr>
          <w:t xml:space="preserve">young </w:t>
        </w:r>
      </w:ins>
      <w:r w:rsidR="005812DA" w:rsidRPr="005812DA">
        <w:rPr>
          <w:rFonts w:asciiTheme="majorBidi" w:hAnsiTheme="majorBidi" w:cstheme="majorBidi"/>
        </w:rPr>
        <w:t xml:space="preserve">children’s smartphone use and </w:t>
      </w:r>
      <w:del w:id="1" w:author="dell_tfz" w:date="2024-09-28T13:28:00Z" w16du:dateUtc="2024-09-28T07:28:00Z">
        <w:r w:rsidR="005812DA" w:rsidRPr="005812DA" w:rsidDel="002A549C">
          <w:rPr>
            <w:rFonts w:asciiTheme="majorBidi" w:hAnsiTheme="majorBidi" w:cstheme="majorBidi"/>
          </w:rPr>
          <w:delText xml:space="preserve">Bangladeshi </w:delText>
        </w:r>
      </w:del>
      <w:r w:rsidR="005812DA" w:rsidRPr="005812DA">
        <w:rPr>
          <w:rFonts w:asciiTheme="majorBidi" w:hAnsiTheme="majorBidi" w:cstheme="majorBidi"/>
        </w:rPr>
        <w:t xml:space="preserve">parents' awareness of </w:t>
      </w:r>
      <w:del w:id="2" w:author="dell_tfz" w:date="2024-09-28T13:28:00Z" w16du:dateUtc="2024-09-28T07:28:00Z">
        <w:r w:rsidR="005812DA" w:rsidRPr="005812DA" w:rsidDel="002A549C">
          <w:rPr>
            <w:rFonts w:asciiTheme="majorBidi" w:hAnsiTheme="majorBidi" w:cstheme="majorBidi"/>
          </w:rPr>
          <w:delText xml:space="preserve">young </w:delText>
        </w:r>
      </w:del>
      <w:ins w:id="3" w:author="dell_tfz" w:date="2024-09-28T13:29:00Z" w16du:dateUtc="2024-09-28T07:29:00Z">
        <w:r w:rsidR="002A549C">
          <w:rPr>
            <w:rFonts w:asciiTheme="majorBidi" w:hAnsiTheme="majorBidi" w:cstheme="majorBidi"/>
          </w:rPr>
          <w:t xml:space="preserve">young </w:t>
        </w:r>
      </w:ins>
      <w:r w:rsidR="005812DA" w:rsidRPr="005812DA">
        <w:rPr>
          <w:rFonts w:asciiTheme="majorBidi" w:hAnsiTheme="majorBidi" w:cstheme="majorBidi"/>
        </w:rPr>
        <w:t>children’s smartphone use</w:t>
      </w:r>
      <w:ins w:id="4" w:author="dell_tfz" w:date="2024-09-28T13:37:00Z" w16du:dateUtc="2024-09-28T07:37:00Z">
        <w:r w:rsidR="00650466">
          <w:rPr>
            <w:rFonts w:asciiTheme="majorBidi" w:hAnsiTheme="majorBidi" w:cstheme="majorBidi"/>
          </w:rPr>
          <w:t>s</w:t>
        </w:r>
      </w:ins>
      <w:r w:rsidR="005812DA" w:rsidRPr="005812DA">
        <w:rPr>
          <w:rFonts w:asciiTheme="majorBidi" w:hAnsiTheme="majorBidi" w:cstheme="majorBidi"/>
        </w:rPr>
        <w:t xml:space="preserve"> in terms of </w:t>
      </w:r>
      <w:ins w:id="5" w:author="dell_tfz" w:date="2024-09-28T13:32:00Z" w16du:dateUtc="2024-09-28T07:32:00Z">
        <w:r w:rsidR="00B929EC" w:rsidRPr="00B929EC">
          <w:rPr>
            <w:rFonts w:asciiTheme="majorBidi" w:hAnsiTheme="majorBidi" w:cstheme="majorBidi"/>
          </w:rPr>
          <w:t xml:space="preserve">the American Academy of Paediatrics </w:t>
        </w:r>
        <w:r w:rsidR="00B929EC">
          <w:rPr>
            <w:rFonts w:asciiTheme="majorBidi" w:hAnsiTheme="majorBidi" w:cstheme="majorBidi"/>
          </w:rPr>
          <w:t>(</w:t>
        </w:r>
      </w:ins>
      <w:r w:rsidR="005812DA" w:rsidRPr="005812DA">
        <w:rPr>
          <w:rFonts w:asciiTheme="majorBidi" w:hAnsiTheme="majorBidi" w:cstheme="majorBidi"/>
        </w:rPr>
        <w:t>AAP</w:t>
      </w:r>
      <w:ins w:id="6" w:author="dell_tfz" w:date="2024-09-28T13:32:00Z" w16du:dateUtc="2024-09-28T07:32:00Z">
        <w:r w:rsidR="00B929EC">
          <w:rPr>
            <w:rFonts w:asciiTheme="majorBidi" w:hAnsiTheme="majorBidi" w:cstheme="majorBidi"/>
          </w:rPr>
          <w:t>)</w:t>
        </w:r>
      </w:ins>
      <w:r w:rsidR="005812DA" w:rsidRPr="005812DA">
        <w:rPr>
          <w:rFonts w:asciiTheme="majorBidi" w:hAnsiTheme="majorBidi" w:cstheme="majorBidi"/>
        </w:rPr>
        <w:t xml:space="preserve"> guidelines.</w:t>
      </w:r>
      <w:r w:rsidR="00C66561">
        <w:rPr>
          <w:rFonts w:asciiTheme="majorBidi" w:hAnsiTheme="majorBidi" w:cstheme="majorBidi"/>
        </w:rPr>
        <w:t xml:space="preserve"> </w:t>
      </w:r>
      <w:r w:rsidRPr="00D00C6E">
        <w:rPr>
          <w:rFonts w:asciiTheme="majorBidi" w:hAnsiTheme="majorBidi" w:cstheme="majorBidi"/>
        </w:rPr>
        <w:t>Th</w:t>
      </w:r>
      <w:r w:rsidR="00012850">
        <w:rPr>
          <w:rFonts w:asciiTheme="majorBidi" w:hAnsiTheme="majorBidi" w:cstheme="majorBidi"/>
        </w:rPr>
        <w:t xml:space="preserve">e </w:t>
      </w:r>
      <w:r w:rsidRPr="00D00C6E">
        <w:rPr>
          <w:rFonts w:asciiTheme="majorBidi" w:hAnsiTheme="majorBidi" w:cstheme="majorBidi"/>
        </w:rPr>
        <w:t>study</w:t>
      </w:r>
      <w:r w:rsidR="00155AD6" w:rsidRPr="00D00C6E">
        <w:rPr>
          <w:rFonts w:asciiTheme="majorBidi" w:hAnsiTheme="majorBidi" w:cstheme="majorBidi"/>
        </w:rPr>
        <w:t xml:space="preserve"> </w:t>
      </w:r>
      <w:r w:rsidRPr="00D00C6E">
        <w:rPr>
          <w:rFonts w:asciiTheme="majorBidi" w:hAnsiTheme="majorBidi" w:cstheme="majorBidi"/>
        </w:rPr>
        <w:t>employed</w:t>
      </w:r>
      <w:r w:rsidR="00155AD6" w:rsidRPr="00D00C6E">
        <w:rPr>
          <w:rFonts w:asciiTheme="majorBidi" w:hAnsiTheme="majorBidi" w:cstheme="majorBidi"/>
        </w:rPr>
        <w:t xml:space="preserve"> </w:t>
      </w:r>
      <w:r w:rsidR="00DA11EF" w:rsidRPr="00DA11EF">
        <w:rPr>
          <w:rFonts w:asciiTheme="majorBidi" w:hAnsiTheme="majorBidi" w:cstheme="majorBidi"/>
        </w:rPr>
        <w:t>a mixed-methods research approach</w:t>
      </w:r>
      <w:r w:rsidR="00E27CC4">
        <w:rPr>
          <w:rFonts w:asciiTheme="majorBidi" w:hAnsiTheme="majorBidi" w:cstheme="majorBidi"/>
        </w:rPr>
        <w:t xml:space="preserve"> and </w:t>
      </w:r>
      <w:r w:rsidR="00E27CC4" w:rsidRPr="00694AD6">
        <w:rPr>
          <w:rFonts w:asciiTheme="majorBidi" w:hAnsiTheme="majorBidi" w:cstheme="majorBidi"/>
        </w:rPr>
        <w:t>adopted purposive sampling</w:t>
      </w:r>
      <w:r w:rsidR="00EA6A92">
        <w:rPr>
          <w:rFonts w:asciiTheme="majorBidi" w:hAnsiTheme="majorBidi" w:cstheme="majorBidi"/>
        </w:rPr>
        <w:t>.</w:t>
      </w:r>
      <w:r w:rsidR="00223BB4">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data</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collected</w:t>
      </w:r>
      <w:r w:rsidR="00155AD6" w:rsidRPr="00D00C6E">
        <w:rPr>
          <w:rFonts w:asciiTheme="majorBidi" w:hAnsiTheme="majorBidi" w:cstheme="majorBidi"/>
        </w:rPr>
        <w:t xml:space="preserve"> </w:t>
      </w:r>
      <w:r w:rsidR="00694AD6" w:rsidRPr="00D00C6E">
        <w:rPr>
          <w:rFonts w:asciiTheme="majorBidi" w:hAnsiTheme="majorBidi" w:cstheme="majorBidi"/>
        </w:rPr>
        <w:t xml:space="preserve">through an online </w:t>
      </w:r>
      <w:ins w:id="7" w:author="dell_tfz" w:date="2024-09-27T12:47:00Z" w16du:dateUtc="2024-09-27T06:47:00Z">
        <w:r w:rsidR="005E015F">
          <w:rPr>
            <w:rFonts w:asciiTheme="majorBidi" w:hAnsiTheme="majorBidi" w:cstheme="majorBidi"/>
          </w:rPr>
          <w:t xml:space="preserve">mixed </w:t>
        </w:r>
      </w:ins>
      <w:r w:rsidR="00694AD6" w:rsidRPr="00D00C6E">
        <w:rPr>
          <w:rFonts w:asciiTheme="majorBidi" w:hAnsiTheme="majorBidi" w:cstheme="majorBidi"/>
        </w:rPr>
        <w:t>questionnaire</w:t>
      </w:r>
      <w:r w:rsidR="00694AD6">
        <w:rPr>
          <w:rFonts w:asciiTheme="majorBidi" w:hAnsiTheme="majorBidi" w:cstheme="majorBidi"/>
        </w:rPr>
        <w:t xml:space="preserve"> from </w:t>
      </w:r>
      <w:r w:rsidRPr="00D00C6E">
        <w:rPr>
          <w:rFonts w:asciiTheme="majorBidi" w:hAnsiTheme="majorBidi" w:cstheme="majorBidi"/>
        </w:rPr>
        <w:t>83</w:t>
      </w:r>
      <w:r w:rsidR="00155AD6" w:rsidRPr="00D00C6E">
        <w:rPr>
          <w:rFonts w:asciiTheme="majorBidi" w:hAnsiTheme="majorBidi" w:cstheme="majorBidi"/>
        </w:rPr>
        <w:t xml:space="preserve"> </w:t>
      </w:r>
      <w:r w:rsidRPr="00D00C6E">
        <w:rPr>
          <w:rFonts w:asciiTheme="majorBidi" w:hAnsiTheme="majorBidi" w:cstheme="majorBidi"/>
        </w:rPr>
        <w:t>parents</w:t>
      </w:r>
      <w:r w:rsidR="00E27CC4">
        <w:rPr>
          <w:rFonts w:asciiTheme="majorBidi" w:hAnsiTheme="majorBidi" w:cstheme="majorBidi"/>
        </w:rPr>
        <w:t xml:space="preserve"> who </w:t>
      </w:r>
      <w:r w:rsidR="00E27CC4" w:rsidRPr="00BF58C0">
        <w:rPr>
          <w:rFonts w:asciiTheme="majorBidi" w:hAnsiTheme="majorBidi" w:cstheme="majorBidi"/>
        </w:rPr>
        <w:t>owned smartphones</w:t>
      </w:r>
      <w:r w:rsidR="00155AD6" w:rsidRPr="00D00C6E">
        <w:rPr>
          <w:rFonts w:asciiTheme="majorBidi" w:hAnsiTheme="majorBidi" w:cstheme="majorBidi"/>
        </w:rPr>
        <w:t xml:space="preserve"> </w:t>
      </w:r>
      <w:r w:rsidR="00E27CC4">
        <w:rPr>
          <w:rFonts w:asciiTheme="majorBidi" w:hAnsiTheme="majorBidi" w:cstheme="majorBidi"/>
        </w:rPr>
        <w:t xml:space="preserve">and </w:t>
      </w:r>
      <w:r w:rsidRPr="00D00C6E">
        <w:rPr>
          <w:rFonts w:asciiTheme="majorBidi" w:hAnsiTheme="majorBidi" w:cstheme="majorBidi"/>
        </w:rPr>
        <w:t>whose</w:t>
      </w:r>
      <w:r w:rsidR="00155AD6" w:rsidRPr="00D00C6E">
        <w:rPr>
          <w:rFonts w:asciiTheme="majorBidi" w:hAnsiTheme="majorBidi" w:cstheme="majorBidi"/>
        </w:rPr>
        <w:t xml:space="preserve"> </w:t>
      </w:r>
      <w:r w:rsidRPr="00D00C6E">
        <w:rPr>
          <w:rFonts w:asciiTheme="majorBidi" w:hAnsiTheme="majorBidi" w:cstheme="majorBidi"/>
        </w:rPr>
        <w:t>children</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between</w:t>
      </w:r>
      <w:r w:rsidR="00155AD6" w:rsidRPr="00D00C6E">
        <w:rPr>
          <w:rFonts w:asciiTheme="majorBidi" w:hAnsiTheme="majorBidi" w:cstheme="majorBidi"/>
        </w:rPr>
        <w:t xml:space="preserve"> </w:t>
      </w:r>
      <w:r w:rsidRPr="00D00C6E">
        <w:rPr>
          <w:rFonts w:asciiTheme="majorBidi" w:hAnsiTheme="majorBidi" w:cstheme="majorBidi"/>
        </w:rPr>
        <w:t>0</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5</w:t>
      </w:r>
      <w:r w:rsidR="00155AD6" w:rsidRPr="00D00C6E">
        <w:rPr>
          <w:rFonts w:asciiTheme="majorBidi" w:hAnsiTheme="majorBidi" w:cstheme="majorBidi"/>
        </w:rPr>
        <w:t xml:space="preserve"> </w:t>
      </w:r>
      <w:r w:rsidRPr="00D00C6E">
        <w:rPr>
          <w:rFonts w:asciiTheme="majorBidi" w:hAnsiTheme="majorBidi" w:cstheme="majorBidi"/>
        </w:rPr>
        <w:t>years</w:t>
      </w:r>
      <w:r w:rsidR="00155AD6" w:rsidRPr="00D00C6E">
        <w:rPr>
          <w:rFonts w:asciiTheme="majorBidi" w:hAnsiTheme="majorBidi" w:cstheme="majorBidi"/>
        </w:rPr>
        <w:t xml:space="preserve"> </w:t>
      </w:r>
      <w:r w:rsidRPr="00D00C6E">
        <w:rPr>
          <w:rFonts w:asciiTheme="majorBidi" w:hAnsiTheme="majorBidi" w:cstheme="majorBidi"/>
        </w:rPr>
        <w:t>old</w:t>
      </w:r>
      <w:r w:rsidR="00E27CC4">
        <w:rPr>
          <w:rFonts w:asciiTheme="majorBidi" w:hAnsiTheme="majorBidi" w:cstheme="majorBidi"/>
        </w:rPr>
        <w:t>.</w:t>
      </w:r>
      <w:r w:rsidR="00CD58D6">
        <w:rPr>
          <w:rFonts w:asciiTheme="majorBidi" w:hAnsiTheme="majorBidi" w:cstheme="majorBidi"/>
        </w:rPr>
        <w:t xml:space="preserve"> </w:t>
      </w:r>
      <w:ins w:id="8" w:author="dell_tfz" w:date="2024-09-28T10:43:00Z" w16du:dateUtc="2024-09-28T04:43:00Z">
        <w:r w:rsidR="00C3795D">
          <w:rPr>
            <w:rFonts w:asciiTheme="majorBidi" w:hAnsiTheme="majorBidi" w:cstheme="majorBidi"/>
          </w:rPr>
          <w:t xml:space="preserve">The findings show that </w:t>
        </w:r>
        <w:r w:rsidR="00C3795D" w:rsidRPr="00C3795D">
          <w:rPr>
            <w:rFonts w:asciiTheme="majorBidi" w:hAnsiTheme="majorBidi" w:cstheme="majorBidi"/>
          </w:rPr>
          <w:t xml:space="preserve">44% </w:t>
        </w:r>
      </w:ins>
      <w:ins w:id="9" w:author="dell_tfz" w:date="2024-09-28T10:44:00Z" w16du:dateUtc="2024-09-28T04:44:00Z">
        <w:r w:rsidR="00C3795D">
          <w:rPr>
            <w:rFonts w:asciiTheme="majorBidi" w:hAnsiTheme="majorBidi" w:cstheme="majorBidi"/>
          </w:rPr>
          <w:t xml:space="preserve">of children </w:t>
        </w:r>
      </w:ins>
      <w:ins w:id="10" w:author="dell_tfz" w:date="2024-09-28T11:23:00Z" w16du:dateUtc="2024-09-28T05:23:00Z">
        <w:r w:rsidR="00E46CA2" w:rsidRPr="00E46CA2">
          <w:rPr>
            <w:rFonts w:asciiTheme="majorBidi" w:hAnsiTheme="majorBidi" w:cstheme="majorBidi"/>
          </w:rPr>
          <w:t xml:space="preserve">spent more than </w:t>
        </w:r>
        <w:r w:rsidR="00E46CA2">
          <w:rPr>
            <w:rFonts w:asciiTheme="majorBidi" w:hAnsiTheme="majorBidi" w:cstheme="majorBidi"/>
          </w:rPr>
          <w:t>1</w:t>
        </w:r>
        <w:r w:rsidR="00E46CA2" w:rsidRPr="00E46CA2">
          <w:rPr>
            <w:rFonts w:asciiTheme="majorBidi" w:hAnsiTheme="majorBidi" w:cstheme="majorBidi"/>
          </w:rPr>
          <w:t xml:space="preserve"> hour </w:t>
        </w:r>
      </w:ins>
      <w:ins w:id="11" w:author="dell_tfz" w:date="2024-09-28T11:33:00Z" w16du:dateUtc="2024-09-28T05:33:00Z">
        <w:r w:rsidR="00C92C40">
          <w:rPr>
            <w:rFonts w:asciiTheme="majorBidi" w:hAnsiTheme="majorBidi" w:cstheme="majorBidi"/>
          </w:rPr>
          <w:t xml:space="preserve">on </w:t>
        </w:r>
      </w:ins>
      <w:ins w:id="12" w:author="dell_tfz" w:date="2024-09-28T11:23:00Z" w16du:dateUtc="2024-09-28T05:23:00Z">
        <w:r w:rsidR="00E46CA2" w:rsidRPr="00E46CA2">
          <w:rPr>
            <w:rFonts w:asciiTheme="majorBidi" w:hAnsiTheme="majorBidi" w:cstheme="majorBidi"/>
          </w:rPr>
          <w:t xml:space="preserve">the smartphone screen </w:t>
        </w:r>
      </w:ins>
      <w:ins w:id="13" w:author="dell_tfz" w:date="2024-09-28T10:43:00Z" w16du:dateUtc="2024-09-28T04:43:00Z">
        <w:r w:rsidR="00C3795D" w:rsidRPr="00C3795D">
          <w:rPr>
            <w:rFonts w:asciiTheme="majorBidi" w:hAnsiTheme="majorBidi" w:cstheme="majorBidi"/>
          </w:rPr>
          <w:t xml:space="preserve">which is </w:t>
        </w:r>
      </w:ins>
      <w:ins w:id="14" w:author="dell_tfz" w:date="2024-09-28T11:37:00Z" w16du:dateUtc="2024-09-28T05:37:00Z">
        <w:r w:rsidR="00433E0B">
          <w:rPr>
            <w:rFonts w:asciiTheme="majorBidi" w:hAnsiTheme="majorBidi" w:cstheme="majorBidi"/>
          </w:rPr>
          <w:t xml:space="preserve">higher </w:t>
        </w:r>
      </w:ins>
      <w:ins w:id="15" w:author="dell_tfz" w:date="2024-09-28T10:43:00Z" w16du:dateUtc="2024-09-28T04:43:00Z">
        <w:r w:rsidR="00C3795D" w:rsidRPr="00C3795D">
          <w:rPr>
            <w:rFonts w:asciiTheme="majorBidi" w:hAnsiTheme="majorBidi" w:cstheme="majorBidi"/>
          </w:rPr>
          <w:t xml:space="preserve">than the </w:t>
        </w:r>
      </w:ins>
      <w:ins w:id="16" w:author="dell_tfz" w:date="2024-09-28T11:32:00Z" w16du:dateUtc="2024-09-28T05:32:00Z">
        <w:r w:rsidR="00C92C40">
          <w:rPr>
            <w:rFonts w:asciiTheme="majorBidi" w:hAnsiTheme="majorBidi" w:cstheme="majorBidi"/>
          </w:rPr>
          <w:t xml:space="preserve">screen time </w:t>
        </w:r>
      </w:ins>
      <w:ins w:id="17" w:author="dell_tfz" w:date="2024-09-28T10:43:00Z" w16du:dateUtc="2024-09-28T04:43:00Z">
        <w:r w:rsidR="00C3795D" w:rsidRPr="00C3795D">
          <w:rPr>
            <w:rFonts w:asciiTheme="majorBidi" w:hAnsiTheme="majorBidi" w:cstheme="majorBidi"/>
          </w:rPr>
          <w:t xml:space="preserve">recommended by </w:t>
        </w:r>
      </w:ins>
      <w:ins w:id="18" w:author="dell_tfz" w:date="2024-09-28T11:34:00Z" w16du:dateUtc="2024-09-28T05:34:00Z">
        <w:r w:rsidR="00C92C40">
          <w:rPr>
            <w:rFonts w:asciiTheme="majorBidi" w:hAnsiTheme="majorBidi" w:cstheme="majorBidi"/>
          </w:rPr>
          <w:t xml:space="preserve">the </w:t>
        </w:r>
      </w:ins>
      <w:ins w:id="19" w:author="dell_tfz" w:date="2024-09-28T10:43:00Z" w16du:dateUtc="2024-09-28T04:43:00Z">
        <w:r w:rsidR="00C3795D" w:rsidRPr="00C3795D">
          <w:rPr>
            <w:rFonts w:asciiTheme="majorBidi" w:hAnsiTheme="majorBidi" w:cstheme="majorBidi"/>
          </w:rPr>
          <w:t>AAP guidelines.</w:t>
        </w:r>
      </w:ins>
      <w:ins w:id="20" w:author="dell_tfz" w:date="2024-09-28T13:05:00Z" w16du:dateUtc="2024-09-28T07:05:00Z">
        <w:r w:rsidR="008A48E3">
          <w:rPr>
            <w:rFonts w:asciiTheme="majorBidi" w:hAnsiTheme="majorBidi" w:cstheme="majorBidi"/>
          </w:rPr>
          <w:t xml:space="preserve"> </w:t>
        </w:r>
        <w:r w:rsidR="008A48E3" w:rsidRPr="008A48E3">
          <w:rPr>
            <w:rFonts w:asciiTheme="majorBidi" w:hAnsiTheme="majorBidi" w:cstheme="majorBidi"/>
          </w:rPr>
          <w:t>It was found that 65% parents gave their children smartphones to entertain them, while 62.3% for learning purposes, 42.9% for keeping their children calm, 37.7% for feeding their children, and 23.4% for keeping their children busy during their work</w:t>
        </w:r>
        <w:r w:rsidR="008A48E3">
          <w:rPr>
            <w:rFonts w:asciiTheme="majorBidi" w:hAnsiTheme="majorBidi" w:cstheme="majorBidi"/>
          </w:rPr>
          <w:t>.</w:t>
        </w:r>
      </w:ins>
      <w:ins w:id="21" w:author="dell_tfz" w:date="2024-09-28T13:10:00Z" w16du:dateUtc="2024-09-28T07:10:00Z">
        <w:r w:rsidR="00BD701A">
          <w:rPr>
            <w:rFonts w:asciiTheme="majorBidi" w:hAnsiTheme="majorBidi" w:cstheme="majorBidi"/>
          </w:rPr>
          <w:t xml:space="preserve"> </w:t>
        </w:r>
      </w:ins>
      <w:ins w:id="22" w:author="dell_tfz" w:date="2024-09-28T13:36:00Z" w16du:dateUtc="2024-09-28T07:36:00Z">
        <w:r w:rsidR="00742997">
          <w:rPr>
            <w:rFonts w:asciiTheme="majorBidi" w:hAnsiTheme="majorBidi" w:cstheme="majorBidi"/>
          </w:rPr>
          <w:t xml:space="preserve">It is noteworthy that </w:t>
        </w:r>
      </w:ins>
      <w:ins w:id="23" w:author="dell_tfz" w:date="2024-09-28T13:10:00Z" w16du:dateUtc="2024-09-28T07:10:00Z">
        <w:r w:rsidR="00BD701A" w:rsidRPr="00BD701A">
          <w:rPr>
            <w:rFonts w:asciiTheme="majorBidi" w:hAnsiTheme="majorBidi" w:cstheme="majorBidi"/>
          </w:rPr>
          <w:t>78%</w:t>
        </w:r>
        <w:r w:rsidR="00BD701A">
          <w:rPr>
            <w:rFonts w:asciiTheme="majorBidi" w:hAnsiTheme="majorBidi" w:cstheme="majorBidi"/>
          </w:rPr>
          <w:t xml:space="preserve"> parents</w:t>
        </w:r>
        <w:r w:rsidR="00BD701A" w:rsidRPr="00BD701A">
          <w:rPr>
            <w:rFonts w:asciiTheme="majorBidi" w:hAnsiTheme="majorBidi" w:cstheme="majorBidi"/>
          </w:rPr>
          <w:t xml:space="preserve"> found different kinds of developmental problems in their children, while the rest 22% found no negative effects on their children</w:t>
        </w:r>
        <w:r w:rsidR="00BD701A">
          <w:rPr>
            <w:rFonts w:asciiTheme="majorBidi" w:hAnsiTheme="majorBidi" w:cstheme="majorBidi"/>
          </w:rPr>
          <w:t>.</w:t>
        </w:r>
      </w:ins>
      <w:ins w:id="24" w:author="dell_tfz" w:date="2024-09-28T13:15:00Z" w16du:dateUtc="2024-09-28T07:15:00Z">
        <w:r w:rsidR="00806563">
          <w:rPr>
            <w:rFonts w:asciiTheme="majorBidi" w:hAnsiTheme="majorBidi" w:cstheme="majorBidi"/>
          </w:rPr>
          <w:t xml:space="preserve"> </w:t>
        </w:r>
      </w:ins>
      <w:ins w:id="25" w:author="dell_tfz" w:date="2024-09-28T10:44:00Z" w16du:dateUtc="2024-09-28T04:44:00Z">
        <w:r w:rsidR="00C3795D">
          <w:rPr>
            <w:rFonts w:asciiTheme="majorBidi" w:hAnsiTheme="majorBidi" w:cstheme="majorBidi"/>
          </w:rPr>
          <w:t>T</w:t>
        </w:r>
        <w:r w:rsidR="00C3795D" w:rsidRPr="00FC756C">
          <w:rPr>
            <w:rFonts w:asciiTheme="majorBidi" w:hAnsiTheme="majorBidi" w:cstheme="majorBidi"/>
          </w:rPr>
          <w:t>he study reveals a significant gap in parental awareness and knowledge regarding the AAP</w:t>
        </w:r>
      </w:ins>
      <w:ins w:id="26" w:author="dell_tfz" w:date="2024-09-28T13:15:00Z" w16du:dateUtc="2024-09-28T07:15:00Z">
        <w:r w:rsidR="00555BAA">
          <w:rPr>
            <w:rFonts w:asciiTheme="majorBidi" w:hAnsiTheme="majorBidi" w:cstheme="majorBidi"/>
          </w:rPr>
          <w:t xml:space="preserve"> </w:t>
        </w:r>
      </w:ins>
      <w:ins w:id="27" w:author="dell_tfz" w:date="2024-09-28T10:44:00Z" w16du:dateUtc="2024-09-28T04:44:00Z">
        <w:r w:rsidR="00C3795D" w:rsidRPr="00FC756C">
          <w:rPr>
            <w:rFonts w:asciiTheme="majorBidi" w:hAnsiTheme="majorBidi" w:cstheme="majorBidi"/>
          </w:rPr>
          <w:t>guidelines on children's screen use.</w:t>
        </w:r>
        <w:r w:rsidR="00C3795D">
          <w:rPr>
            <w:rFonts w:asciiTheme="majorBidi" w:hAnsiTheme="majorBidi" w:cstheme="majorBidi"/>
          </w:rPr>
          <w:t xml:space="preserve"> </w:t>
        </w:r>
      </w:ins>
      <w:r w:rsidRPr="00D00C6E">
        <w:rPr>
          <w:rFonts w:asciiTheme="majorBidi" w:hAnsiTheme="majorBidi" w:cstheme="majorBidi"/>
        </w:rPr>
        <w:t>The</w:t>
      </w:r>
      <w:r w:rsidR="00155AD6" w:rsidRPr="00D00C6E">
        <w:rPr>
          <w:rFonts w:asciiTheme="majorBidi" w:hAnsiTheme="majorBidi" w:cstheme="majorBidi"/>
        </w:rPr>
        <w:t xml:space="preserve"> </w:t>
      </w:r>
      <w:ins w:id="28" w:author="dell_tfz" w:date="2024-09-28T13:45:00Z" w16du:dateUtc="2024-09-28T07:45:00Z">
        <w:r w:rsidR="009111AE">
          <w:rPr>
            <w:rFonts w:asciiTheme="majorBidi" w:hAnsiTheme="majorBidi" w:cstheme="majorBidi"/>
          </w:rPr>
          <w:t xml:space="preserve">results </w:t>
        </w:r>
      </w:ins>
      <w:del w:id="29" w:author="dell_tfz" w:date="2024-09-28T13:45:00Z" w16du:dateUtc="2024-09-28T07:45:00Z">
        <w:r w:rsidRPr="00D00C6E" w:rsidDel="009111AE">
          <w:rPr>
            <w:rFonts w:asciiTheme="majorBidi" w:hAnsiTheme="majorBidi" w:cstheme="majorBidi"/>
          </w:rPr>
          <w:delText>findings</w:delText>
        </w:r>
        <w:r w:rsidR="00155AD6" w:rsidRPr="00D00C6E" w:rsidDel="009111AE">
          <w:rPr>
            <w:rFonts w:asciiTheme="majorBidi" w:hAnsiTheme="majorBidi" w:cstheme="majorBidi"/>
          </w:rPr>
          <w:delText xml:space="preserve"> </w:delText>
        </w:r>
      </w:del>
      <w:r w:rsidRPr="00D00C6E">
        <w:rPr>
          <w:rFonts w:asciiTheme="majorBidi" w:hAnsiTheme="majorBidi" w:cstheme="majorBidi"/>
        </w:rPr>
        <w:t>show</w:t>
      </w:r>
      <w:r w:rsidR="00155AD6" w:rsidRPr="00D00C6E">
        <w:rPr>
          <w:rFonts w:asciiTheme="majorBidi" w:hAnsiTheme="majorBidi" w:cstheme="majorBidi"/>
        </w:rPr>
        <w:t xml:space="preserve"> </w:t>
      </w:r>
      <w:r w:rsidRPr="00D00C6E">
        <w:rPr>
          <w:rFonts w:asciiTheme="majorBidi" w:hAnsiTheme="majorBidi" w:cstheme="majorBidi"/>
        </w:rPr>
        <w:t>that</w:t>
      </w:r>
      <w:r w:rsidR="00155AD6" w:rsidRPr="00D00C6E">
        <w:rPr>
          <w:rFonts w:asciiTheme="majorBidi" w:hAnsiTheme="majorBidi" w:cstheme="majorBidi"/>
        </w:rPr>
        <w:t xml:space="preserve"> </w:t>
      </w:r>
      <w:r w:rsidRPr="00D00C6E">
        <w:rPr>
          <w:rFonts w:asciiTheme="majorBidi" w:hAnsiTheme="majorBidi" w:cstheme="majorBidi"/>
        </w:rPr>
        <w:t>75.6%</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did</w:t>
      </w:r>
      <w:r w:rsidR="00155AD6" w:rsidRPr="00D00C6E">
        <w:rPr>
          <w:rFonts w:asciiTheme="majorBidi" w:hAnsiTheme="majorBidi" w:cstheme="majorBidi"/>
        </w:rPr>
        <w:t xml:space="preserve"> </w:t>
      </w:r>
      <w:r w:rsidRPr="00D00C6E">
        <w:rPr>
          <w:rFonts w:asciiTheme="majorBidi" w:hAnsiTheme="majorBidi" w:cstheme="majorBidi"/>
        </w:rPr>
        <w:t>not</w:t>
      </w:r>
      <w:r w:rsidR="00155AD6" w:rsidRPr="00D00C6E">
        <w:rPr>
          <w:rFonts w:asciiTheme="majorBidi" w:hAnsiTheme="majorBidi" w:cstheme="majorBidi"/>
        </w:rPr>
        <w:t xml:space="preserve"> </w:t>
      </w:r>
      <w:r w:rsidRPr="00D00C6E">
        <w:rPr>
          <w:rFonts w:asciiTheme="majorBidi" w:hAnsiTheme="majorBidi" w:cstheme="majorBidi"/>
        </w:rPr>
        <w:t>know</w:t>
      </w:r>
      <w:r w:rsidR="00155AD6" w:rsidRPr="00D00C6E">
        <w:rPr>
          <w:rFonts w:asciiTheme="majorBidi" w:hAnsiTheme="majorBidi" w:cstheme="majorBidi"/>
        </w:rPr>
        <w:t xml:space="preserve"> </w:t>
      </w:r>
      <w:r w:rsidRPr="00D00C6E">
        <w:rPr>
          <w:rFonts w:asciiTheme="majorBidi" w:hAnsiTheme="majorBidi" w:cstheme="majorBidi"/>
        </w:rPr>
        <w:t>about</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screen</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r w:rsidRPr="00D00C6E">
        <w:rPr>
          <w:rFonts w:asciiTheme="majorBidi" w:hAnsiTheme="majorBidi" w:cstheme="majorBidi"/>
        </w:rPr>
        <w:t>recommended</w:t>
      </w:r>
      <w:r w:rsidR="00155AD6" w:rsidRPr="00D00C6E">
        <w:rPr>
          <w:rFonts w:asciiTheme="majorBidi" w:hAnsiTheme="majorBidi" w:cstheme="majorBidi"/>
        </w:rPr>
        <w:t xml:space="preserve"> </w:t>
      </w:r>
      <w:r w:rsidRPr="00D00C6E">
        <w:rPr>
          <w:rFonts w:asciiTheme="majorBidi" w:hAnsiTheme="majorBidi" w:cstheme="majorBidi"/>
        </w:rPr>
        <w:t>by</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ins w:id="30" w:author="dell_tfz" w:date="2024-09-28T10:34:00Z" w16du:dateUtc="2024-09-28T04:34:00Z">
        <w:r w:rsidR="00532217">
          <w:rPr>
            <w:rFonts w:asciiTheme="majorBidi" w:hAnsiTheme="majorBidi" w:cstheme="majorBidi"/>
          </w:rPr>
          <w:t>AAP</w:t>
        </w:r>
      </w:ins>
      <w:del w:id="31" w:author="dell_tfz" w:date="2024-09-28T10:35:00Z" w16du:dateUtc="2024-09-28T04:35:00Z">
        <w:r w:rsidRPr="00D00C6E" w:rsidDel="00532217">
          <w:rPr>
            <w:rFonts w:asciiTheme="majorBidi" w:hAnsiTheme="majorBidi" w:cstheme="majorBidi"/>
          </w:rPr>
          <w:delText>American</w:delText>
        </w:r>
        <w:r w:rsidR="00155AD6" w:rsidRPr="00D00C6E" w:rsidDel="00532217">
          <w:rPr>
            <w:rFonts w:asciiTheme="majorBidi" w:hAnsiTheme="majorBidi" w:cstheme="majorBidi"/>
          </w:rPr>
          <w:delText xml:space="preserve"> </w:delText>
        </w:r>
        <w:r w:rsidRPr="00D00C6E" w:rsidDel="00532217">
          <w:rPr>
            <w:rFonts w:asciiTheme="majorBidi" w:hAnsiTheme="majorBidi" w:cstheme="majorBidi"/>
          </w:rPr>
          <w:delText>Academy</w:delText>
        </w:r>
        <w:r w:rsidR="00155AD6" w:rsidRPr="00D00C6E" w:rsidDel="00532217">
          <w:rPr>
            <w:rFonts w:asciiTheme="majorBidi" w:hAnsiTheme="majorBidi" w:cstheme="majorBidi"/>
          </w:rPr>
          <w:delText xml:space="preserve"> </w:delText>
        </w:r>
        <w:r w:rsidRPr="00D00C6E" w:rsidDel="00532217">
          <w:rPr>
            <w:rFonts w:asciiTheme="majorBidi" w:hAnsiTheme="majorBidi" w:cstheme="majorBidi"/>
          </w:rPr>
          <w:delText>of</w:delText>
        </w:r>
        <w:r w:rsidR="00155AD6" w:rsidRPr="00D00C6E" w:rsidDel="00532217">
          <w:rPr>
            <w:rFonts w:asciiTheme="majorBidi" w:hAnsiTheme="majorBidi" w:cstheme="majorBidi"/>
          </w:rPr>
          <w:delText xml:space="preserve"> </w:delText>
        </w:r>
        <w:r w:rsidRPr="00D00C6E" w:rsidDel="00532217">
          <w:rPr>
            <w:rFonts w:asciiTheme="majorBidi" w:hAnsiTheme="majorBidi" w:cstheme="majorBidi"/>
          </w:rPr>
          <w:delText>Paediatrics</w:delText>
        </w:r>
      </w:del>
      <w:r w:rsidRPr="00D00C6E">
        <w:rPr>
          <w:rFonts w:asciiTheme="majorBidi" w:hAnsiTheme="majorBidi" w:cstheme="majorBidi"/>
        </w:rPr>
        <w:t>.</w:t>
      </w:r>
      <w:r w:rsidR="00155AD6" w:rsidRPr="00D00C6E">
        <w:rPr>
          <w:rFonts w:asciiTheme="majorBidi" w:hAnsiTheme="majorBidi" w:cstheme="majorBidi"/>
        </w:rPr>
        <w:t xml:space="preserve"> </w:t>
      </w:r>
      <w:r w:rsidRPr="00D00C6E">
        <w:rPr>
          <w:rFonts w:asciiTheme="majorBidi" w:hAnsiTheme="majorBidi" w:cstheme="majorBidi"/>
        </w:rPr>
        <w:t>Although</w:t>
      </w:r>
      <w:r w:rsidR="00155AD6" w:rsidRPr="00D00C6E">
        <w:rPr>
          <w:rFonts w:asciiTheme="majorBidi" w:hAnsiTheme="majorBidi" w:cstheme="majorBidi"/>
        </w:rPr>
        <w:t xml:space="preserve"> </w:t>
      </w:r>
      <w:r w:rsidRPr="00D00C6E">
        <w:rPr>
          <w:rFonts w:asciiTheme="majorBidi" w:hAnsiTheme="majorBidi" w:cstheme="majorBidi"/>
        </w:rPr>
        <w:t>they</w:t>
      </w:r>
      <w:r w:rsidR="00155AD6" w:rsidRPr="00D00C6E">
        <w:rPr>
          <w:rFonts w:asciiTheme="majorBidi" w:hAnsiTheme="majorBidi" w:cstheme="majorBidi"/>
        </w:rPr>
        <w:t xml:space="preserve"> </w:t>
      </w:r>
      <w:r w:rsidRPr="00D00C6E">
        <w:rPr>
          <w:rFonts w:asciiTheme="majorBidi" w:hAnsiTheme="majorBidi" w:cstheme="majorBidi"/>
        </w:rPr>
        <w:t>did</w:t>
      </w:r>
      <w:r w:rsidR="00155AD6" w:rsidRPr="00D00C6E">
        <w:rPr>
          <w:rFonts w:asciiTheme="majorBidi" w:hAnsiTheme="majorBidi" w:cstheme="majorBidi"/>
        </w:rPr>
        <w:t xml:space="preserve"> </w:t>
      </w:r>
      <w:r w:rsidRPr="00D00C6E">
        <w:rPr>
          <w:rFonts w:asciiTheme="majorBidi" w:hAnsiTheme="majorBidi" w:cstheme="majorBidi"/>
        </w:rPr>
        <w:t>not</w:t>
      </w:r>
      <w:r w:rsidR="00155AD6" w:rsidRPr="00D00C6E">
        <w:rPr>
          <w:rFonts w:asciiTheme="majorBidi" w:hAnsiTheme="majorBidi" w:cstheme="majorBidi"/>
        </w:rPr>
        <w:t xml:space="preserve"> </w:t>
      </w:r>
      <w:r w:rsidRPr="00D00C6E">
        <w:rPr>
          <w:rFonts w:asciiTheme="majorBidi" w:hAnsiTheme="majorBidi" w:cstheme="majorBidi"/>
        </w:rPr>
        <w:t>know</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recommended</w:t>
      </w:r>
      <w:r w:rsidR="00155AD6" w:rsidRPr="00D00C6E">
        <w:rPr>
          <w:rFonts w:asciiTheme="majorBidi" w:hAnsiTheme="majorBidi" w:cstheme="majorBidi"/>
        </w:rPr>
        <w:t xml:space="preserve"> </w:t>
      </w:r>
      <w:r w:rsidRPr="00D00C6E">
        <w:rPr>
          <w:rFonts w:asciiTheme="majorBidi" w:hAnsiTheme="majorBidi" w:cstheme="majorBidi"/>
        </w:rPr>
        <w:t>guidelines,</w:t>
      </w:r>
      <w:r w:rsidR="00155AD6" w:rsidRPr="00D00C6E">
        <w:rPr>
          <w:rFonts w:asciiTheme="majorBidi" w:hAnsiTheme="majorBidi" w:cstheme="majorBidi"/>
        </w:rPr>
        <w:t xml:space="preserve"> </w:t>
      </w:r>
      <w:r w:rsidRPr="00D00C6E">
        <w:rPr>
          <w:rFonts w:asciiTheme="majorBidi" w:hAnsiTheme="majorBidi" w:cstheme="majorBidi"/>
        </w:rPr>
        <w:t>81.1%</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had</w:t>
      </w:r>
      <w:r w:rsidR="00155AD6" w:rsidRPr="00D00C6E">
        <w:rPr>
          <w:rFonts w:asciiTheme="majorBidi" w:hAnsiTheme="majorBidi" w:cstheme="majorBidi"/>
        </w:rPr>
        <w:t xml:space="preserve"> </w:t>
      </w:r>
      <w:r w:rsidRPr="00D00C6E">
        <w:rPr>
          <w:rFonts w:asciiTheme="majorBidi" w:hAnsiTheme="majorBidi" w:cstheme="majorBidi"/>
        </w:rPr>
        <w:t>taken</w:t>
      </w:r>
      <w:r w:rsidR="00155AD6" w:rsidRPr="00D00C6E">
        <w:rPr>
          <w:rFonts w:asciiTheme="majorBidi" w:hAnsiTheme="majorBidi" w:cstheme="majorBidi"/>
        </w:rPr>
        <w:t xml:space="preserve"> </w:t>
      </w:r>
      <w:r w:rsidRPr="00D00C6E">
        <w:rPr>
          <w:rFonts w:asciiTheme="majorBidi" w:hAnsiTheme="majorBidi" w:cstheme="majorBidi"/>
        </w:rPr>
        <w:t>various</w:t>
      </w:r>
      <w:r w:rsidR="00155AD6" w:rsidRPr="00D00C6E">
        <w:rPr>
          <w:rFonts w:asciiTheme="majorBidi" w:hAnsiTheme="majorBidi" w:cstheme="majorBidi"/>
        </w:rPr>
        <w:t xml:space="preserve"> </w:t>
      </w:r>
      <w:r w:rsidRPr="00D00C6E">
        <w:rPr>
          <w:rFonts w:asciiTheme="majorBidi" w:hAnsiTheme="majorBidi" w:cstheme="majorBidi"/>
        </w:rPr>
        <w:t>steps</w:t>
      </w:r>
      <w:r w:rsidR="00155AD6" w:rsidRPr="00D00C6E">
        <w:rPr>
          <w:rFonts w:asciiTheme="majorBidi" w:hAnsiTheme="majorBidi" w:cstheme="majorBidi"/>
        </w:rPr>
        <w:t xml:space="preserve"> </w:t>
      </w:r>
      <w:r w:rsidRPr="00D00C6E">
        <w:rPr>
          <w:rFonts w:asciiTheme="majorBidi" w:hAnsiTheme="majorBidi" w:cstheme="majorBidi"/>
        </w:rPr>
        <w:t>to</w:t>
      </w:r>
      <w:r w:rsidR="00155AD6" w:rsidRPr="00D00C6E">
        <w:rPr>
          <w:rFonts w:asciiTheme="majorBidi" w:hAnsiTheme="majorBidi" w:cstheme="majorBidi"/>
        </w:rPr>
        <w:t xml:space="preserve"> </w:t>
      </w:r>
      <w:r w:rsidRPr="00D00C6E">
        <w:rPr>
          <w:rFonts w:asciiTheme="majorBidi" w:hAnsiTheme="majorBidi" w:cstheme="majorBidi"/>
        </w:rPr>
        <w:t>control</w:t>
      </w:r>
      <w:r w:rsidR="00155AD6" w:rsidRPr="00D00C6E">
        <w:rPr>
          <w:rFonts w:asciiTheme="majorBidi" w:hAnsiTheme="majorBidi" w:cstheme="majorBidi"/>
        </w:rPr>
        <w:t xml:space="preserve"> </w:t>
      </w:r>
      <w:r w:rsidRPr="00D00C6E">
        <w:rPr>
          <w:rFonts w:asciiTheme="majorBidi" w:hAnsiTheme="majorBidi" w:cstheme="majorBidi"/>
        </w:rPr>
        <w:t>their</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000D31AE"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usage</w:t>
      </w:r>
      <w:r w:rsidR="00155AD6" w:rsidRPr="00D00C6E">
        <w:rPr>
          <w:rFonts w:asciiTheme="majorBidi" w:hAnsiTheme="majorBidi" w:cstheme="majorBidi"/>
        </w:rPr>
        <w:t xml:space="preserve"> </w:t>
      </w:r>
      <w:r w:rsidRPr="00D00C6E">
        <w:rPr>
          <w:rFonts w:asciiTheme="majorBidi" w:hAnsiTheme="majorBidi" w:cstheme="majorBidi"/>
        </w:rPr>
        <w:t>and</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steps</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r w:rsidRPr="00D00C6E">
        <w:rPr>
          <w:rFonts w:asciiTheme="majorBidi" w:hAnsiTheme="majorBidi" w:cstheme="majorBidi"/>
        </w:rPr>
        <w:t>effective</w:t>
      </w:r>
      <w:r w:rsidR="00155AD6" w:rsidRPr="00D00C6E">
        <w:rPr>
          <w:rFonts w:asciiTheme="majorBidi" w:hAnsiTheme="majorBidi" w:cstheme="majorBidi"/>
        </w:rPr>
        <w:t xml:space="preserve"> </w:t>
      </w:r>
      <w:r w:rsidRPr="00D00C6E">
        <w:rPr>
          <w:rFonts w:asciiTheme="majorBidi" w:hAnsiTheme="majorBidi" w:cstheme="majorBidi"/>
        </w:rPr>
        <w:t>in</w:t>
      </w:r>
      <w:r w:rsidR="00155AD6" w:rsidRPr="00D00C6E">
        <w:rPr>
          <w:rFonts w:asciiTheme="majorBidi" w:hAnsiTheme="majorBidi" w:cstheme="majorBidi"/>
        </w:rPr>
        <w:t xml:space="preserve"> </w:t>
      </w:r>
      <w:r w:rsidRPr="00D00C6E">
        <w:rPr>
          <w:rFonts w:asciiTheme="majorBidi" w:hAnsiTheme="majorBidi" w:cstheme="majorBidi"/>
        </w:rPr>
        <w:t>reducing</w:t>
      </w:r>
      <w:r w:rsidR="00155AD6" w:rsidRPr="00D00C6E">
        <w:rPr>
          <w:rFonts w:asciiTheme="majorBidi" w:hAnsiTheme="majorBidi" w:cstheme="majorBidi"/>
        </w:rPr>
        <w:t xml:space="preserve"> </w:t>
      </w:r>
      <w:r w:rsidRPr="00D00C6E">
        <w:rPr>
          <w:rFonts w:asciiTheme="majorBidi" w:hAnsiTheme="majorBidi" w:cstheme="majorBidi"/>
        </w:rPr>
        <w:t>children's</w:t>
      </w:r>
      <w:r w:rsidR="00155AD6" w:rsidRPr="00D00C6E">
        <w:rPr>
          <w:rFonts w:asciiTheme="majorBidi" w:hAnsiTheme="majorBidi" w:cstheme="majorBidi"/>
        </w:rPr>
        <w:t xml:space="preserve"> </w:t>
      </w:r>
      <w:r w:rsidRPr="00D00C6E">
        <w:rPr>
          <w:rFonts w:asciiTheme="majorBidi" w:hAnsiTheme="majorBidi" w:cstheme="majorBidi"/>
        </w:rPr>
        <w:t>excessive</w:t>
      </w:r>
      <w:r w:rsidR="00155AD6" w:rsidRPr="00D00C6E">
        <w:rPr>
          <w:rFonts w:asciiTheme="majorBidi" w:hAnsiTheme="majorBidi" w:cstheme="majorBidi"/>
        </w:rPr>
        <w:t xml:space="preserve"> </w:t>
      </w:r>
      <w:r w:rsidRPr="00D00C6E">
        <w:rPr>
          <w:rFonts w:asciiTheme="majorBidi" w:hAnsiTheme="majorBidi" w:cstheme="majorBidi"/>
        </w:rPr>
        <w:t>smartphone</w:t>
      </w:r>
      <w:r w:rsidR="00155AD6" w:rsidRPr="00D00C6E">
        <w:rPr>
          <w:rFonts w:asciiTheme="majorBidi" w:hAnsiTheme="majorBidi" w:cstheme="majorBidi"/>
        </w:rPr>
        <w:t xml:space="preserve"> </w:t>
      </w:r>
      <w:r w:rsidRPr="00D00C6E">
        <w:rPr>
          <w:rFonts w:asciiTheme="majorBidi" w:hAnsiTheme="majorBidi" w:cstheme="majorBidi"/>
        </w:rPr>
        <w:t>use.</w:t>
      </w:r>
      <w:r w:rsidR="00155AD6" w:rsidRPr="00D00C6E">
        <w:rPr>
          <w:rFonts w:asciiTheme="majorBidi" w:hAnsiTheme="majorBidi" w:cstheme="majorBidi"/>
        </w:rPr>
        <w:t xml:space="preserve"> </w:t>
      </w:r>
      <w:del w:id="32" w:author="dell_tfz" w:date="2024-09-28T13:24:00Z" w16du:dateUtc="2024-09-28T07:24:00Z">
        <w:r w:rsidRPr="00D00C6E" w:rsidDel="00F12135">
          <w:rPr>
            <w:rFonts w:asciiTheme="majorBidi" w:hAnsiTheme="majorBidi" w:cstheme="majorBidi"/>
          </w:rPr>
          <w:delText>It</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is</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noteworthy</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that</w:delText>
        </w:r>
        <w:r w:rsidR="00155AD6" w:rsidRPr="00D00C6E" w:rsidDel="00F12135">
          <w:rPr>
            <w:rFonts w:asciiTheme="majorBidi" w:hAnsiTheme="majorBidi" w:cstheme="majorBidi"/>
          </w:rPr>
          <w:delText xml:space="preserve"> </w:delText>
        </w:r>
        <w:r w:rsidR="00CE5941" w:rsidRPr="00D00C6E" w:rsidDel="00F12135">
          <w:rPr>
            <w:rFonts w:asciiTheme="majorBidi" w:hAnsiTheme="majorBidi" w:cstheme="majorBidi"/>
          </w:rPr>
          <w:delText>98</w:delText>
        </w:r>
        <w:r w:rsidRPr="00D00C6E" w:rsidDel="00F12135">
          <w:rPr>
            <w:rFonts w:asciiTheme="majorBidi" w:hAnsiTheme="majorBidi" w:cstheme="majorBidi"/>
          </w:rPr>
          <w:delText>%</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of</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children</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use</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smartphones</w:delText>
        </w:r>
        <w:r w:rsidR="00155AD6" w:rsidRPr="00D00C6E" w:rsidDel="00F12135">
          <w:rPr>
            <w:rFonts w:asciiTheme="majorBidi" w:hAnsiTheme="majorBidi" w:cstheme="majorBidi"/>
          </w:rPr>
          <w:delText xml:space="preserve"> </w:delText>
        </w:r>
        <w:r w:rsidR="003A5594" w:rsidRPr="00D00C6E" w:rsidDel="00F12135">
          <w:rPr>
            <w:rFonts w:asciiTheme="majorBidi" w:hAnsiTheme="majorBidi" w:cstheme="majorBidi"/>
          </w:rPr>
          <w:delText>and t</w:delText>
        </w:r>
        <w:r w:rsidRPr="00D00C6E" w:rsidDel="00F12135">
          <w:rPr>
            <w:rFonts w:asciiTheme="majorBidi" w:hAnsiTheme="majorBidi" w:cstheme="majorBidi"/>
          </w:rPr>
          <w:delText>he</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excessive</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use</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of</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smartphones</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is</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negatively</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associated</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with</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the</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development</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of</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children.</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Moreover,</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educational</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contents</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on</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smartphones</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that</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maintain</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the</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guidelines</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are</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positively</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associated</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with</w:delText>
        </w:r>
        <w:r w:rsidR="00155AD6" w:rsidRPr="00D00C6E" w:rsidDel="00F12135">
          <w:rPr>
            <w:rFonts w:asciiTheme="majorBidi" w:hAnsiTheme="majorBidi" w:cstheme="majorBidi"/>
          </w:rPr>
          <w:delText xml:space="preserve"> </w:delText>
        </w:r>
        <w:r w:rsidR="00A44A00" w:rsidRPr="00D00C6E" w:rsidDel="00F12135">
          <w:rPr>
            <w:rFonts w:asciiTheme="majorBidi" w:hAnsiTheme="majorBidi" w:cstheme="majorBidi"/>
          </w:rPr>
          <w:delText>children’s</w:delText>
        </w:r>
        <w:r w:rsidR="00155AD6" w:rsidRPr="00D00C6E" w:rsidDel="00F12135">
          <w:rPr>
            <w:rFonts w:asciiTheme="majorBidi" w:hAnsiTheme="majorBidi" w:cstheme="majorBidi"/>
          </w:rPr>
          <w:delText xml:space="preserve"> </w:delText>
        </w:r>
        <w:r w:rsidRPr="00D00C6E" w:rsidDel="00F12135">
          <w:rPr>
            <w:rFonts w:asciiTheme="majorBidi" w:hAnsiTheme="majorBidi" w:cstheme="majorBidi"/>
          </w:rPr>
          <w:delText>development.</w:delText>
        </w:r>
        <w:r w:rsidR="00155AD6" w:rsidRPr="00D00C6E" w:rsidDel="00F12135">
          <w:rPr>
            <w:rFonts w:asciiTheme="majorBidi" w:hAnsiTheme="majorBidi" w:cstheme="majorBidi"/>
          </w:rPr>
          <w:delText xml:space="preserve"> </w:delText>
        </w:r>
      </w:del>
      <w:del w:id="33" w:author="dell_tfz" w:date="2024-09-28T13:18:00Z" w16du:dateUtc="2024-09-28T07:18:00Z">
        <w:r w:rsidRPr="00D00C6E" w:rsidDel="00E01D43">
          <w:rPr>
            <w:rFonts w:asciiTheme="majorBidi" w:hAnsiTheme="majorBidi" w:cstheme="majorBidi"/>
          </w:rPr>
          <w:delText>However,</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it</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is</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clear</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that</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smartphones</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had</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both</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positive</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and</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negative</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effects</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on</w:delText>
        </w:r>
        <w:r w:rsidR="00155AD6" w:rsidRPr="00D00C6E" w:rsidDel="00E01D43">
          <w:rPr>
            <w:rFonts w:asciiTheme="majorBidi" w:hAnsiTheme="majorBidi" w:cstheme="majorBidi"/>
          </w:rPr>
          <w:delText xml:space="preserve"> </w:delText>
        </w:r>
        <w:r w:rsidR="00420264" w:rsidRPr="00D00C6E" w:rsidDel="00E01D43">
          <w:rPr>
            <w:rFonts w:asciiTheme="majorBidi" w:hAnsiTheme="majorBidi" w:cstheme="majorBidi"/>
          </w:rPr>
          <w:delText>children’s</w:delText>
        </w:r>
        <w:r w:rsidR="00A44A00" w:rsidRPr="00D00C6E" w:rsidDel="00E01D43">
          <w:rPr>
            <w:rFonts w:asciiTheme="majorBidi" w:hAnsiTheme="majorBidi" w:cstheme="majorBidi"/>
          </w:rPr>
          <w:delText xml:space="preserve"> </w:delText>
        </w:r>
        <w:r w:rsidRPr="00D00C6E" w:rsidDel="00E01D43">
          <w:rPr>
            <w:rFonts w:asciiTheme="majorBidi" w:hAnsiTheme="majorBidi" w:cstheme="majorBidi"/>
          </w:rPr>
          <w:delText>development</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and</w:delText>
        </w:r>
        <w:r w:rsidR="00155AD6" w:rsidRPr="00D00C6E" w:rsidDel="00E01D43">
          <w:rPr>
            <w:rFonts w:asciiTheme="majorBidi" w:hAnsiTheme="majorBidi" w:cstheme="majorBidi"/>
          </w:rPr>
          <w:delText xml:space="preserve"> </w:delText>
        </w:r>
      </w:del>
      <w:ins w:id="34" w:author="dell_tfz" w:date="2024-09-28T13:18:00Z" w16du:dateUtc="2024-09-28T07:18:00Z">
        <w:r w:rsidR="00E01D43">
          <w:rPr>
            <w:rFonts w:asciiTheme="majorBidi" w:hAnsiTheme="majorBidi" w:cstheme="majorBidi"/>
          </w:rPr>
          <w:t xml:space="preserve">As </w:t>
        </w:r>
      </w:ins>
      <w:r w:rsidRPr="00D00C6E">
        <w:rPr>
          <w:rFonts w:asciiTheme="majorBidi" w:hAnsiTheme="majorBidi" w:cstheme="majorBidi"/>
        </w:rPr>
        <w:t>most</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were</w:t>
      </w:r>
      <w:r w:rsidR="00155AD6" w:rsidRPr="00D00C6E">
        <w:rPr>
          <w:rFonts w:asciiTheme="majorBidi" w:hAnsiTheme="majorBidi" w:cstheme="majorBidi"/>
        </w:rPr>
        <w:t xml:space="preserve"> </w:t>
      </w:r>
      <w:ins w:id="35" w:author="dell_tfz" w:date="2024-09-28T13:46:00Z" w16du:dateUtc="2024-09-28T07:46:00Z">
        <w:r w:rsidR="009111AE">
          <w:rPr>
            <w:rFonts w:asciiTheme="majorBidi" w:hAnsiTheme="majorBidi" w:cstheme="majorBidi"/>
          </w:rPr>
          <w:t xml:space="preserve">found </w:t>
        </w:r>
      </w:ins>
      <w:r w:rsidRPr="00D00C6E">
        <w:rPr>
          <w:rFonts w:asciiTheme="majorBidi" w:hAnsiTheme="majorBidi" w:cstheme="majorBidi"/>
        </w:rPr>
        <w:t>unaware</w:t>
      </w:r>
      <w:r w:rsidR="00155AD6" w:rsidRPr="00D00C6E">
        <w:rPr>
          <w:rFonts w:asciiTheme="majorBidi" w:hAnsiTheme="majorBidi" w:cstheme="majorBidi"/>
        </w:rPr>
        <w:t xml:space="preserve"> </w:t>
      </w:r>
      <w:r w:rsidRPr="00D00C6E">
        <w:rPr>
          <w:rFonts w:asciiTheme="majorBidi" w:hAnsiTheme="majorBidi" w:cstheme="majorBidi"/>
        </w:rPr>
        <w:t>of</w:t>
      </w:r>
      <w:r w:rsidR="00155AD6" w:rsidRPr="00D00C6E">
        <w:rPr>
          <w:rFonts w:asciiTheme="majorBidi" w:hAnsiTheme="majorBidi" w:cstheme="majorBidi"/>
        </w:rPr>
        <w:t xml:space="preserve"> </w:t>
      </w:r>
      <w:r w:rsidRPr="00D00C6E">
        <w:rPr>
          <w:rFonts w:asciiTheme="majorBidi" w:hAnsiTheme="majorBidi" w:cstheme="majorBidi"/>
        </w:rPr>
        <w:t>the</w:t>
      </w:r>
      <w:r w:rsidR="00155AD6" w:rsidRPr="00D00C6E">
        <w:rPr>
          <w:rFonts w:asciiTheme="majorBidi" w:hAnsiTheme="majorBidi" w:cstheme="majorBidi"/>
        </w:rPr>
        <w:t xml:space="preserve"> </w:t>
      </w:r>
      <w:r w:rsidRPr="00D00C6E">
        <w:rPr>
          <w:rFonts w:asciiTheme="majorBidi" w:hAnsiTheme="majorBidi" w:cstheme="majorBidi"/>
        </w:rPr>
        <w:t>AAP</w:t>
      </w:r>
      <w:r w:rsidR="00155AD6" w:rsidRPr="00D00C6E">
        <w:rPr>
          <w:rFonts w:asciiTheme="majorBidi" w:hAnsiTheme="majorBidi" w:cstheme="majorBidi"/>
        </w:rPr>
        <w:t xml:space="preserve"> </w:t>
      </w:r>
      <w:r w:rsidRPr="00D00C6E">
        <w:rPr>
          <w:rFonts w:asciiTheme="majorBidi" w:hAnsiTheme="majorBidi" w:cstheme="majorBidi"/>
        </w:rPr>
        <w:t>guidelines</w:t>
      </w:r>
      <w:r w:rsidR="00274876" w:rsidRPr="00D00C6E">
        <w:rPr>
          <w:rFonts w:asciiTheme="majorBidi" w:hAnsiTheme="majorBidi" w:cstheme="majorBidi"/>
        </w:rPr>
        <w:t xml:space="preserve"> </w:t>
      </w:r>
      <w:r w:rsidR="00C02670" w:rsidRPr="00D00C6E">
        <w:rPr>
          <w:rFonts w:asciiTheme="majorBidi" w:hAnsiTheme="majorBidi" w:cstheme="majorBidi"/>
        </w:rPr>
        <w:t>for</w:t>
      </w:r>
      <w:r w:rsidR="00155AD6" w:rsidRPr="00D00C6E">
        <w:rPr>
          <w:rFonts w:asciiTheme="majorBidi" w:hAnsiTheme="majorBidi" w:cstheme="majorBidi"/>
        </w:rPr>
        <w:t xml:space="preserve"> </w:t>
      </w:r>
      <w:r w:rsidR="00694257" w:rsidRPr="00D00C6E">
        <w:rPr>
          <w:rFonts w:asciiTheme="majorBidi" w:hAnsiTheme="majorBidi" w:cstheme="majorBidi"/>
        </w:rPr>
        <w:t xml:space="preserve">screen </w:t>
      </w:r>
      <w:r w:rsidRPr="00D00C6E">
        <w:rPr>
          <w:rFonts w:asciiTheme="majorBidi" w:hAnsiTheme="majorBidi" w:cstheme="majorBidi"/>
        </w:rPr>
        <w:t>use</w:t>
      </w:r>
      <w:ins w:id="36" w:author="dell_tfz" w:date="2024-09-28T13:18:00Z" w16du:dateUtc="2024-09-28T07:18:00Z">
        <w:r w:rsidR="00E01D43">
          <w:rPr>
            <w:rFonts w:asciiTheme="majorBidi" w:hAnsiTheme="majorBidi" w:cstheme="majorBidi"/>
          </w:rPr>
          <w:t xml:space="preserve">, </w:t>
        </w:r>
      </w:ins>
      <w:del w:id="37" w:author="dell_tfz" w:date="2024-09-28T13:18:00Z" w16du:dateUtc="2024-09-28T07:18:00Z">
        <w:r w:rsidRPr="00D00C6E" w:rsidDel="00E01D43">
          <w:rPr>
            <w:rFonts w:asciiTheme="majorBidi" w:hAnsiTheme="majorBidi" w:cstheme="majorBidi"/>
          </w:rPr>
          <w:delText>.</w:delText>
        </w:r>
        <w:r w:rsidR="00155AD6" w:rsidRPr="00D00C6E" w:rsidDel="00E01D43">
          <w:rPr>
            <w:rFonts w:asciiTheme="majorBidi" w:hAnsiTheme="majorBidi" w:cstheme="majorBidi"/>
          </w:rPr>
          <w:delText xml:space="preserve"> </w:delText>
        </w:r>
        <w:r w:rsidRPr="00D00C6E" w:rsidDel="00E01D43">
          <w:rPr>
            <w:rFonts w:asciiTheme="majorBidi" w:hAnsiTheme="majorBidi" w:cstheme="majorBidi"/>
          </w:rPr>
          <w:delText>Therefore,</w:delText>
        </w:r>
        <w:r w:rsidR="00155AD6" w:rsidRPr="00D00C6E" w:rsidDel="00E01D43">
          <w:rPr>
            <w:rFonts w:asciiTheme="majorBidi" w:hAnsiTheme="majorBidi" w:cstheme="majorBidi"/>
          </w:rPr>
          <w:delText xml:space="preserve"> </w:delText>
        </w:r>
      </w:del>
      <w:r w:rsidRPr="00D00C6E">
        <w:rPr>
          <w:rFonts w:asciiTheme="majorBidi" w:hAnsiTheme="majorBidi" w:cstheme="majorBidi"/>
        </w:rPr>
        <w:t>there</w:t>
      </w:r>
      <w:r w:rsidR="00155AD6" w:rsidRPr="00D00C6E">
        <w:rPr>
          <w:rFonts w:asciiTheme="majorBidi" w:hAnsiTheme="majorBidi" w:cstheme="majorBidi"/>
        </w:rPr>
        <w:t xml:space="preserve"> </w:t>
      </w:r>
      <w:r w:rsidRPr="00D00C6E">
        <w:rPr>
          <w:rFonts w:asciiTheme="majorBidi" w:hAnsiTheme="majorBidi" w:cstheme="majorBidi"/>
        </w:rPr>
        <w:t>is</w:t>
      </w:r>
      <w:r w:rsidR="00155AD6" w:rsidRPr="00D00C6E">
        <w:rPr>
          <w:rFonts w:asciiTheme="majorBidi" w:hAnsiTheme="majorBidi" w:cstheme="majorBidi"/>
        </w:rPr>
        <w:t xml:space="preserve"> </w:t>
      </w:r>
      <w:r w:rsidRPr="00D00C6E">
        <w:rPr>
          <w:rFonts w:asciiTheme="majorBidi" w:hAnsiTheme="majorBidi" w:cstheme="majorBidi"/>
        </w:rPr>
        <w:t>a</w:t>
      </w:r>
      <w:r w:rsidR="00155AD6" w:rsidRPr="00D00C6E">
        <w:rPr>
          <w:rFonts w:asciiTheme="majorBidi" w:hAnsiTheme="majorBidi" w:cstheme="majorBidi"/>
        </w:rPr>
        <w:t xml:space="preserve"> </w:t>
      </w:r>
      <w:r w:rsidRPr="00D00C6E">
        <w:rPr>
          <w:rFonts w:asciiTheme="majorBidi" w:hAnsiTheme="majorBidi" w:cstheme="majorBidi"/>
        </w:rPr>
        <w:t>need</w:t>
      </w:r>
      <w:r w:rsidR="00155AD6" w:rsidRPr="00D00C6E">
        <w:rPr>
          <w:rFonts w:asciiTheme="majorBidi" w:hAnsiTheme="majorBidi" w:cstheme="majorBidi"/>
        </w:rPr>
        <w:t xml:space="preserve"> </w:t>
      </w:r>
      <w:r w:rsidRPr="00D00C6E">
        <w:rPr>
          <w:rFonts w:asciiTheme="majorBidi" w:hAnsiTheme="majorBidi" w:cstheme="majorBidi"/>
        </w:rPr>
        <w:t>for</w:t>
      </w:r>
      <w:r w:rsidR="00155AD6" w:rsidRPr="00D00C6E">
        <w:rPr>
          <w:rFonts w:asciiTheme="majorBidi" w:hAnsiTheme="majorBidi" w:cstheme="majorBidi"/>
        </w:rPr>
        <w:t xml:space="preserve"> </w:t>
      </w:r>
      <w:r w:rsidR="009071C3" w:rsidRPr="00D00C6E">
        <w:rPr>
          <w:rFonts w:asciiTheme="majorBidi" w:hAnsiTheme="majorBidi" w:cstheme="majorBidi"/>
        </w:rPr>
        <w:t xml:space="preserve">increasing </w:t>
      </w:r>
      <w:r w:rsidRPr="00D00C6E">
        <w:rPr>
          <w:rFonts w:asciiTheme="majorBidi" w:hAnsiTheme="majorBidi" w:cstheme="majorBidi"/>
        </w:rPr>
        <w:t>proper</w:t>
      </w:r>
      <w:r w:rsidR="00155AD6" w:rsidRPr="00D00C6E">
        <w:rPr>
          <w:rFonts w:asciiTheme="majorBidi" w:hAnsiTheme="majorBidi" w:cstheme="majorBidi"/>
        </w:rPr>
        <w:t xml:space="preserve"> </w:t>
      </w:r>
      <w:r w:rsidRPr="00D00C6E">
        <w:rPr>
          <w:rFonts w:asciiTheme="majorBidi" w:hAnsiTheme="majorBidi" w:cstheme="majorBidi"/>
        </w:rPr>
        <w:t>awareness</w:t>
      </w:r>
      <w:r w:rsidR="00155AD6" w:rsidRPr="00D00C6E">
        <w:rPr>
          <w:rFonts w:asciiTheme="majorBidi" w:hAnsiTheme="majorBidi" w:cstheme="majorBidi"/>
        </w:rPr>
        <w:t xml:space="preserve"> </w:t>
      </w:r>
      <w:r w:rsidRPr="00D00C6E">
        <w:rPr>
          <w:rFonts w:asciiTheme="majorBidi" w:hAnsiTheme="majorBidi" w:cstheme="majorBidi"/>
        </w:rPr>
        <w:t>among</w:t>
      </w:r>
      <w:r w:rsidR="00155AD6" w:rsidRPr="00D00C6E">
        <w:rPr>
          <w:rFonts w:asciiTheme="majorBidi" w:hAnsiTheme="majorBidi" w:cstheme="majorBidi"/>
        </w:rPr>
        <w:t xml:space="preserve"> </w:t>
      </w:r>
      <w:r w:rsidRPr="00D00C6E">
        <w:rPr>
          <w:rFonts w:asciiTheme="majorBidi" w:hAnsiTheme="majorBidi" w:cstheme="majorBidi"/>
        </w:rPr>
        <w:t>parents</w:t>
      </w:r>
      <w:r w:rsidR="00155AD6" w:rsidRPr="00D00C6E">
        <w:rPr>
          <w:rFonts w:asciiTheme="majorBidi" w:hAnsiTheme="majorBidi" w:cstheme="majorBidi"/>
        </w:rPr>
        <w:t xml:space="preserve"> </w:t>
      </w:r>
      <w:r w:rsidRPr="00D00C6E">
        <w:rPr>
          <w:rFonts w:asciiTheme="majorBidi" w:hAnsiTheme="majorBidi" w:cstheme="majorBidi"/>
        </w:rPr>
        <w:t>to</w:t>
      </w:r>
      <w:r w:rsidR="00155AD6" w:rsidRPr="00D00C6E">
        <w:rPr>
          <w:rFonts w:asciiTheme="majorBidi" w:hAnsiTheme="majorBidi" w:cstheme="majorBidi"/>
        </w:rPr>
        <w:t xml:space="preserve"> </w:t>
      </w:r>
      <w:r w:rsidR="00FE0EE2" w:rsidRPr="00D00C6E">
        <w:rPr>
          <w:rFonts w:asciiTheme="majorBidi" w:hAnsiTheme="majorBidi" w:cstheme="majorBidi"/>
        </w:rPr>
        <w:t xml:space="preserve">mitigate the </w:t>
      </w:r>
      <w:r w:rsidR="0064667F" w:rsidRPr="00D00C6E">
        <w:rPr>
          <w:rFonts w:asciiTheme="majorBidi" w:hAnsiTheme="majorBidi" w:cstheme="majorBidi"/>
        </w:rPr>
        <w:t>negative effects</w:t>
      </w:r>
      <w:ins w:id="38" w:author="dell_tfz" w:date="2024-09-27T12:54:00Z" w16du:dateUtc="2024-09-27T06:54:00Z">
        <w:r w:rsidR="00096955">
          <w:rPr>
            <w:rFonts w:asciiTheme="majorBidi" w:hAnsiTheme="majorBidi" w:cstheme="majorBidi"/>
          </w:rPr>
          <w:t xml:space="preserve"> of children’s smartphone use</w:t>
        </w:r>
      </w:ins>
      <w:del w:id="39" w:author="dell_tfz" w:date="2024-09-27T12:55:00Z" w16du:dateUtc="2024-09-27T06:55:00Z">
        <w:r w:rsidR="00155AD6" w:rsidRPr="00D00C6E" w:rsidDel="00096955">
          <w:rPr>
            <w:rFonts w:asciiTheme="majorBidi" w:hAnsiTheme="majorBidi" w:cstheme="majorBidi"/>
          </w:rPr>
          <w:delText xml:space="preserve"> </w:delText>
        </w:r>
        <w:r w:rsidRPr="00D00C6E" w:rsidDel="00096955">
          <w:rPr>
            <w:rFonts w:asciiTheme="majorBidi" w:hAnsiTheme="majorBidi" w:cstheme="majorBidi"/>
          </w:rPr>
          <w:delText>before</w:delText>
        </w:r>
        <w:r w:rsidR="00155AD6" w:rsidRPr="00D00C6E" w:rsidDel="00096955">
          <w:rPr>
            <w:rFonts w:asciiTheme="majorBidi" w:hAnsiTheme="majorBidi" w:cstheme="majorBidi"/>
          </w:rPr>
          <w:delText xml:space="preserve"> </w:delText>
        </w:r>
        <w:r w:rsidR="0064667F" w:rsidRPr="00D00C6E" w:rsidDel="00096955">
          <w:rPr>
            <w:rFonts w:asciiTheme="majorBidi" w:hAnsiTheme="majorBidi" w:cstheme="majorBidi"/>
          </w:rPr>
          <w:delText xml:space="preserve">the </w:delText>
        </w:r>
        <w:r w:rsidR="00421FAE" w:rsidRPr="00D00C6E" w:rsidDel="00096955">
          <w:rPr>
            <w:rFonts w:asciiTheme="majorBidi" w:hAnsiTheme="majorBidi" w:cstheme="majorBidi"/>
          </w:rPr>
          <w:delText>problems</w:delText>
        </w:r>
        <w:r w:rsidR="00155AD6" w:rsidRPr="00D00C6E" w:rsidDel="00096955">
          <w:rPr>
            <w:rFonts w:asciiTheme="majorBidi" w:hAnsiTheme="majorBidi" w:cstheme="majorBidi"/>
          </w:rPr>
          <w:delText xml:space="preserve"> </w:delText>
        </w:r>
        <w:r w:rsidRPr="00D00C6E" w:rsidDel="00096955">
          <w:rPr>
            <w:rFonts w:asciiTheme="majorBidi" w:hAnsiTheme="majorBidi" w:cstheme="majorBidi"/>
          </w:rPr>
          <w:delText>arise</w:delText>
        </w:r>
      </w:del>
      <w:r w:rsidRPr="00D00C6E">
        <w:rPr>
          <w:rFonts w:asciiTheme="majorBidi" w:hAnsiTheme="majorBidi" w:cstheme="majorBidi"/>
        </w:rPr>
        <w:t>.</w:t>
      </w:r>
    </w:p>
    <w:p w14:paraId="3442BD99" w14:textId="2EE197D6" w:rsidR="00816A0E" w:rsidRPr="00E7573F" w:rsidRDefault="00816A0E" w:rsidP="00E7573F">
      <w:pPr>
        <w:pStyle w:val="NormalWeb"/>
        <w:jc w:val="both"/>
        <w:divId w:val="582642467"/>
      </w:pPr>
      <w:r w:rsidRPr="00E7573F">
        <w:rPr>
          <w:rFonts w:eastAsia="Times New Roman"/>
          <w:b/>
        </w:rPr>
        <w:t>Keywords:</w:t>
      </w:r>
      <w:r w:rsidR="00155AD6" w:rsidRPr="00E7573F">
        <w:rPr>
          <w:rFonts w:eastAsia="Times New Roman"/>
        </w:rPr>
        <w:t xml:space="preserve"> </w:t>
      </w:r>
      <w:r w:rsidRPr="00E7573F">
        <w:rPr>
          <w:rFonts w:eastAsia="Times New Roman"/>
        </w:rPr>
        <w:t>smartphones,</w:t>
      </w:r>
      <w:r w:rsidR="00155AD6" w:rsidRPr="00E7573F">
        <w:rPr>
          <w:rFonts w:eastAsia="Times New Roman"/>
        </w:rPr>
        <w:t xml:space="preserve"> </w:t>
      </w:r>
      <w:r w:rsidRPr="00E7573F">
        <w:rPr>
          <w:rFonts w:eastAsia="Times New Roman"/>
        </w:rPr>
        <w:t>children,</w:t>
      </w:r>
      <w:r w:rsidR="00155AD6" w:rsidRPr="00E7573F">
        <w:rPr>
          <w:rFonts w:eastAsia="Times New Roman"/>
        </w:rPr>
        <w:t xml:space="preserve"> </w:t>
      </w:r>
      <w:r w:rsidRPr="00E7573F">
        <w:rPr>
          <w:rFonts w:eastAsia="Times New Roman"/>
        </w:rPr>
        <w:t>parents’</w:t>
      </w:r>
      <w:r w:rsidR="005134A0">
        <w:rPr>
          <w:rFonts w:eastAsia="Times New Roman"/>
        </w:rPr>
        <w:t xml:space="preserve"> </w:t>
      </w:r>
      <w:r w:rsidR="004806B9" w:rsidRPr="00E7573F">
        <w:rPr>
          <w:rFonts w:eastAsia="Times New Roman"/>
        </w:rPr>
        <w:t>awareness,</w:t>
      </w:r>
      <w:r w:rsidR="00155AD6" w:rsidRPr="00E7573F">
        <w:rPr>
          <w:rFonts w:eastAsia="Times New Roman"/>
        </w:rPr>
        <w:t xml:space="preserve"> </w:t>
      </w:r>
      <w:r w:rsidR="00CB2CA1" w:rsidRPr="00E7573F">
        <w:rPr>
          <w:rFonts w:eastAsia="Times New Roman"/>
        </w:rPr>
        <w:t>AAP</w:t>
      </w:r>
      <w:r w:rsidR="00155AD6" w:rsidRPr="00E7573F">
        <w:rPr>
          <w:rFonts w:eastAsia="Times New Roman"/>
        </w:rPr>
        <w:t xml:space="preserve"> </w:t>
      </w:r>
      <w:r w:rsidR="00CB2CA1" w:rsidRPr="00E7573F">
        <w:rPr>
          <w:rFonts w:eastAsia="Times New Roman"/>
        </w:rPr>
        <w:t>guidelines</w:t>
      </w:r>
      <w:r w:rsidR="004E7A50">
        <w:rPr>
          <w:rFonts w:eastAsia="Times New Roman"/>
        </w:rPr>
        <w:t xml:space="preserve">, child development </w:t>
      </w:r>
    </w:p>
    <w:p w14:paraId="17AEF1E3" w14:textId="2AB81760" w:rsidR="00E31C39" w:rsidRPr="000D3D50" w:rsidRDefault="00112A68" w:rsidP="00E7573F">
      <w:pPr>
        <w:pStyle w:val="Heading1"/>
        <w:spacing w:line="360" w:lineRule="auto"/>
        <w:jc w:val="both"/>
        <w:rPr>
          <w:rFonts w:asciiTheme="majorBidi" w:eastAsia="Times New Roman" w:hAnsiTheme="majorBidi"/>
          <w:b/>
          <w:color w:val="auto"/>
          <w:sz w:val="24"/>
          <w:szCs w:val="24"/>
        </w:rPr>
      </w:pPr>
      <w:r w:rsidRPr="000D3D50">
        <w:rPr>
          <w:rFonts w:asciiTheme="majorBidi" w:eastAsia="Times New Roman" w:hAnsiTheme="majorBidi"/>
          <w:b/>
          <w:color w:val="auto"/>
          <w:sz w:val="24"/>
          <w:szCs w:val="24"/>
        </w:rPr>
        <w:t xml:space="preserve">1. </w:t>
      </w:r>
      <w:r w:rsidR="00E31C39" w:rsidRPr="000D3D50">
        <w:rPr>
          <w:rFonts w:asciiTheme="majorBidi" w:eastAsia="Times New Roman" w:hAnsiTheme="majorBidi"/>
          <w:b/>
          <w:color w:val="auto"/>
          <w:sz w:val="24"/>
          <w:szCs w:val="24"/>
        </w:rPr>
        <w:t>Introduction</w:t>
      </w:r>
    </w:p>
    <w:p w14:paraId="4DEF8CB3" w14:textId="6B120896" w:rsidR="00C911FF" w:rsidRPr="000D3D50" w:rsidRDefault="00E31C39" w:rsidP="004B7AF2">
      <w:pPr>
        <w:spacing w:line="360" w:lineRule="auto"/>
        <w:ind w:firstLine="720"/>
        <w:jc w:val="both"/>
        <w:rPr>
          <w:rFonts w:asciiTheme="majorBidi" w:eastAsia="Times New Roman" w:hAnsiTheme="majorBidi" w:cstheme="majorBidi"/>
          <w:sz w:val="24"/>
          <w:szCs w:val="24"/>
        </w:rPr>
      </w:pP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recent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years,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there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has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been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interest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use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people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(Olson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al.,</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2022).</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recent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statistic</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suggests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that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total</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users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worldwide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from</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3.7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2016</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6.4</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2022</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estimated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reach</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7.7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billion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by</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2028</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(O’Dea,</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2021).</w:t>
      </w:r>
      <w:r w:rsidR="00155AD6" w:rsidRPr="000D3D50">
        <w:rPr>
          <w:rFonts w:asciiTheme="majorBidi" w:eastAsia="Times New Roman" w:hAnsiTheme="majorBidi" w:cstheme="majorBidi"/>
          <w:sz w:val="24"/>
          <w:szCs w:val="24"/>
        </w:rPr>
        <w:t xml:space="preserve"> </w:t>
      </w:r>
      <w:r w:rsidR="00D65D3B" w:rsidRPr="000D3D50">
        <w:rPr>
          <w:rFonts w:asciiTheme="majorBidi" w:eastAsia="Times New Roman" w:hAnsiTheme="majorBidi" w:cstheme="majorBidi"/>
          <w:sz w:val="24"/>
          <w:szCs w:val="24"/>
        </w:rPr>
        <w:t>A</w:t>
      </w:r>
      <w:r w:rsidRPr="000D3D50">
        <w:rPr>
          <w:rFonts w:asciiTheme="majorBidi" w:eastAsia="Times New Roman" w:hAnsiTheme="majorBidi" w:cstheme="majorBidi"/>
          <w:sz w:val="24"/>
          <w:szCs w:val="24"/>
        </w:rPr>
        <w:t>ccess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also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According</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estimates,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41%</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aged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0</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8</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United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States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had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access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2011</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that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increased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to</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63%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95%</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and</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97%</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in</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2020</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2013;</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&amp;</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Robb,</w:t>
      </w:r>
      <w:r w:rsidR="00155AD6"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2020).</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Smartphones</w:t>
      </w:r>
      <w:r w:rsidR="00155AD6" w:rsidRPr="000D3D50">
        <w:rPr>
          <w:rFonts w:asciiTheme="majorBidi" w:eastAsia="Times New Roman" w:hAnsiTheme="majorBidi" w:cstheme="majorBidi"/>
          <w:b/>
          <w:bCs/>
          <w:sz w:val="24"/>
          <w:szCs w:val="24"/>
        </w:rPr>
        <w:t xml:space="preserve"> </w:t>
      </w:r>
      <w:r w:rsidR="00B25D94" w:rsidRPr="000D3D50">
        <w:rPr>
          <w:rFonts w:asciiTheme="majorBidi" w:eastAsia="Times New Roman" w:hAnsiTheme="majorBidi" w:cstheme="majorBidi"/>
          <w:sz w:val="24"/>
          <w:szCs w:val="24"/>
        </w:rPr>
        <w:t>are</w:t>
      </w:r>
      <w:r w:rsidR="00155AD6" w:rsidRPr="000D3D50">
        <w:rPr>
          <w:rFonts w:asciiTheme="majorBidi" w:eastAsia="Times New Roman" w:hAnsiTheme="majorBidi" w:cstheme="majorBidi"/>
          <w:sz w:val="24"/>
          <w:szCs w:val="24"/>
        </w:rPr>
        <w:t xml:space="preserve"> </w:t>
      </w:r>
      <w:r w:rsidR="00174826" w:rsidRPr="000D3D50">
        <w:rPr>
          <w:rFonts w:asciiTheme="majorBidi" w:eastAsia="Times New Roman" w:hAnsiTheme="majorBidi" w:cstheme="majorBidi"/>
          <w:sz w:val="24"/>
          <w:szCs w:val="24"/>
        </w:rPr>
        <w:t>becoming</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more</w:t>
      </w:r>
      <w:r w:rsidR="00155AD6" w:rsidRPr="000D3D50">
        <w:rPr>
          <w:rFonts w:asciiTheme="majorBidi" w:eastAsia="Times New Roman" w:hAnsiTheme="majorBidi" w:cstheme="majorBidi"/>
          <w:sz w:val="24"/>
          <w:szCs w:val="24"/>
        </w:rPr>
        <w:t xml:space="preserve"> </w:t>
      </w:r>
      <w:r w:rsidR="00B25D94" w:rsidRPr="000D3D50">
        <w:rPr>
          <w:rFonts w:asciiTheme="majorBidi" w:eastAsia="Times New Roman" w:hAnsiTheme="majorBidi" w:cstheme="majorBidi"/>
          <w:sz w:val="24"/>
          <w:szCs w:val="24"/>
        </w:rPr>
        <w:t>popular</w:t>
      </w:r>
      <w:r w:rsidR="00155AD6" w:rsidRPr="000D3D50">
        <w:rPr>
          <w:rFonts w:asciiTheme="majorBidi" w:eastAsia="Times New Roman" w:hAnsiTheme="majorBidi" w:cstheme="majorBidi"/>
          <w:sz w:val="24"/>
          <w:szCs w:val="24"/>
        </w:rPr>
        <w:t xml:space="preserve"> </w:t>
      </w:r>
      <w:r w:rsidR="001B752C" w:rsidRPr="000D3D50">
        <w:rPr>
          <w:rFonts w:asciiTheme="majorBidi" w:eastAsia="Times New Roman" w:hAnsiTheme="majorBidi" w:cstheme="majorBidi"/>
          <w:sz w:val="24"/>
          <w:szCs w:val="24"/>
        </w:rPr>
        <w:t>electronic</w:t>
      </w:r>
      <w:r w:rsidR="00155AD6" w:rsidRPr="000D3D50">
        <w:rPr>
          <w:rFonts w:asciiTheme="majorBidi" w:eastAsia="Times New Roman" w:hAnsiTheme="majorBidi" w:cstheme="majorBidi"/>
          <w:sz w:val="24"/>
          <w:szCs w:val="24"/>
        </w:rPr>
        <w:t xml:space="preserve"> </w:t>
      </w:r>
      <w:r w:rsidR="001B752C" w:rsidRPr="000D3D50">
        <w:rPr>
          <w:rFonts w:asciiTheme="majorBidi" w:eastAsia="Times New Roman" w:hAnsiTheme="majorBidi" w:cstheme="majorBidi"/>
          <w:sz w:val="24"/>
          <w:szCs w:val="24"/>
        </w:rPr>
        <w:lastRenderedPageBreak/>
        <w:t>devices</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among</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children</w:t>
      </w:r>
      <w:r w:rsidR="00155AD6" w:rsidRPr="000D3D50">
        <w:rPr>
          <w:rFonts w:asciiTheme="majorBidi" w:eastAsia="Times New Roman" w:hAnsiTheme="majorBidi" w:cstheme="majorBidi"/>
          <w:sz w:val="24"/>
          <w:szCs w:val="24"/>
        </w:rPr>
        <w:t xml:space="preserve"> </w:t>
      </w:r>
      <w:r w:rsidR="00670511" w:rsidRPr="000D3D50">
        <w:rPr>
          <w:rFonts w:asciiTheme="majorBidi" w:eastAsia="Times New Roman" w:hAnsiTheme="majorBidi" w:cstheme="majorBidi"/>
          <w:sz w:val="24"/>
          <w:szCs w:val="24"/>
        </w:rPr>
        <w:t>because</w:t>
      </w:r>
      <w:r w:rsidR="00155AD6" w:rsidRPr="000D3D50">
        <w:rPr>
          <w:rFonts w:asciiTheme="majorBidi" w:eastAsia="Times New Roman" w:hAnsiTheme="majorBidi" w:cstheme="majorBidi"/>
          <w:sz w:val="24"/>
          <w:szCs w:val="24"/>
        </w:rPr>
        <w:t xml:space="preserve"> </w:t>
      </w:r>
      <w:r w:rsidR="00D65D3B" w:rsidRPr="000D3D50">
        <w:rPr>
          <w:rFonts w:asciiTheme="majorBidi" w:eastAsia="Times New Roman" w:hAnsiTheme="majorBidi" w:cstheme="majorBidi"/>
          <w:sz w:val="24"/>
          <w:szCs w:val="24"/>
        </w:rPr>
        <w:t>a</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large</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number</w:t>
      </w:r>
      <w:r w:rsidR="00155AD6" w:rsidRPr="000D3D50">
        <w:rPr>
          <w:rFonts w:asciiTheme="majorBidi" w:eastAsia="Times New Roman" w:hAnsiTheme="majorBidi" w:cstheme="majorBidi"/>
          <w:sz w:val="24"/>
          <w:szCs w:val="24"/>
        </w:rPr>
        <w:t xml:space="preserve"> </w:t>
      </w:r>
      <w:r w:rsidR="00CA388C" w:rsidRPr="000D3D50">
        <w:rPr>
          <w:rFonts w:asciiTheme="majorBidi" w:eastAsia="Times New Roman" w:hAnsiTheme="majorBidi" w:cstheme="majorBidi"/>
          <w:sz w:val="24"/>
          <w:szCs w:val="24"/>
        </w:rPr>
        <w:t>of</w:t>
      </w:r>
      <w:r w:rsidR="00155AD6" w:rsidRPr="000D3D50">
        <w:rPr>
          <w:rFonts w:asciiTheme="majorBidi" w:eastAsia="Times New Roman" w:hAnsiTheme="majorBidi" w:cstheme="majorBidi"/>
          <w:sz w:val="24"/>
          <w:szCs w:val="24"/>
        </w:rPr>
        <w:t xml:space="preserve"> </w:t>
      </w:r>
      <w:r w:rsidR="002D4FDA" w:rsidRPr="000D3D50">
        <w:rPr>
          <w:rFonts w:asciiTheme="majorBidi" w:eastAsia="Times New Roman" w:hAnsiTheme="majorBidi" w:cstheme="majorBidi"/>
          <w:sz w:val="24"/>
          <w:szCs w:val="24"/>
        </w:rPr>
        <w:t>their</w:t>
      </w:r>
      <w:r w:rsidR="00155AD6" w:rsidRPr="000D3D50">
        <w:rPr>
          <w:rFonts w:asciiTheme="majorBidi" w:eastAsia="Times New Roman" w:hAnsiTheme="majorBidi" w:cstheme="majorBidi"/>
          <w:sz w:val="24"/>
          <w:szCs w:val="24"/>
        </w:rPr>
        <w:t xml:space="preserve"> </w:t>
      </w:r>
      <w:r w:rsidR="002D4FDA" w:rsidRPr="000D3D50">
        <w:rPr>
          <w:rFonts w:asciiTheme="majorBidi" w:eastAsia="Times New Roman" w:hAnsiTheme="majorBidi" w:cstheme="majorBidi"/>
          <w:sz w:val="24"/>
          <w:szCs w:val="24"/>
        </w:rPr>
        <w:t>parents</w:t>
      </w:r>
      <w:r w:rsidR="00155AD6" w:rsidRPr="000D3D50">
        <w:rPr>
          <w:rFonts w:asciiTheme="majorBidi" w:eastAsia="Times New Roman" w:hAnsiTheme="majorBidi" w:cstheme="majorBidi"/>
          <w:sz w:val="24"/>
          <w:szCs w:val="24"/>
        </w:rPr>
        <w:t xml:space="preserve"> </w:t>
      </w:r>
      <w:r w:rsidR="009A3D61" w:rsidRPr="000D3D50">
        <w:rPr>
          <w:rFonts w:asciiTheme="majorBidi" w:eastAsia="Times New Roman" w:hAnsiTheme="majorBidi" w:cstheme="majorBidi"/>
          <w:sz w:val="24"/>
          <w:szCs w:val="24"/>
          <w:lang w:bidi="bn-IN"/>
        </w:rPr>
        <w:t>hav</w:t>
      </w:r>
      <w:r w:rsidR="00D65D3B" w:rsidRPr="000D3D50">
        <w:rPr>
          <w:rFonts w:asciiTheme="majorBidi" w:eastAsia="Times New Roman" w:hAnsiTheme="majorBidi" w:cstheme="majorBidi"/>
          <w:sz w:val="24"/>
          <w:szCs w:val="24"/>
          <w:lang w:bidi="bn-IN"/>
        </w:rPr>
        <w:t xml:space="preserve">e </w:t>
      </w:r>
      <w:r w:rsidR="00A27C3C" w:rsidRPr="000D3D50">
        <w:rPr>
          <w:rFonts w:asciiTheme="majorBidi" w:eastAsia="Times New Roman" w:hAnsiTheme="majorBidi" w:cstheme="majorBidi"/>
          <w:sz w:val="24"/>
          <w:szCs w:val="24"/>
          <w:lang w:bidi="bn-IN"/>
        </w:rPr>
        <w:t>these</w:t>
      </w:r>
      <w:r w:rsidR="00155AD6" w:rsidRPr="000D3D50">
        <w:rPr>
          <w:rFonts w:asciiTheme="majorBidi" w:eastAsia="Times New Roman" w:hAnsiTheme="majorBidi" w:cstheme="majorBidi"/>
          <w:sz w:val="24"/>
          <w:szCs w:val="24"/>
          <w:lang w:bidi="bn-IN"/>
        </w:rPr>
        <w:t xml:space="preserve"> </w:t>
      </w:r>
      <w:r w:rsidR="009A3D61" w:rsidRPr="000D3D50">
        <w:rPr>
          <w:rFonts w:asciiTheme="majorBidi" w:eastAsia="Times New Roman" w:hAnsiTheme="majorBidi" w:cstheme="majorBidi"/>
          <w:sz w:val="24"/>
          <w:szCs w:val="24"/>
          <w:lang w:bidi="bn-IN"/>
        </w:rPr>
        <w:t>devices</w:t>
      </w:r>
      <w:r w:rsidR="00155AD6" w:rsidRPr="000D3D50">
        <w:rPr>
          <w:rFonts w:asciiTheme="majorBidi" w:eastAsia="Times New Roman" w:hAnsiTheme="majorBidi" w:cstheme="majorBidi"/>
          <w:sz w:val="24"/>
          <w:szCs w:val="24"/>
          <w:lang w:bidi="bn-IN"/>
        </w:rPr>
        <w:t xml:space="preserve"> </w:t>
      </w:r>
      <w:r w:rsidR="00A27C3C" w:rsidRPr="000D3D50">
        <w:rPr>
          <w:rFonts w:asciiTheme="majorBidi" w:eastAsia="Times New Roman" w:hAnsiTheme="majorBidi" w:cstheme="majorBidi"/>
          <w:sz w:val="24"/>
          <w:szCs w:val="24"/>
          <w:lang w:bidi="bn-IN"/>
        </w:rPr>
        <w:t>at</w:t>
      </w:r>
      <w:r w:rsidR="00155AD6" w:rsidRPr="000D3D50">
        <w:rPr>
          <w:rFonts w:asciiTheme="majorBidi" w:eastAsia="Times New Roman" w:hAnsiTheme="majorBidi" w:cstheme="majorBidi"/>
          <w:sz w:val="24"/>
          <w:szCs w:val="24"/>
          <w:lang w:bidi="bn-IN"/>
        </w:rPr>
        <w:t xml:space="preserve"> </w:t>
      </w:r>
      <w:r w:rsidR="00CA388C" w:rsidRPr="000D3D50">
        <w:rPr>
          <w:rFonts w:asciiTheme="majorBidi" w:eastAsia="Times New Roman" w:hAnsiTheme="majorBidi" w:cstheme="majorBidi"/>
          <w:sz w:val="24"/>
          <w:szCs w:val="24"/>
          <w:lang w:bidi="bn-IN"/>
        </w:rPr>
        <w:t>home</w:t>
      </w:r>
      <w:r w:rsidR="00155AD6" w:rsidRPr="000D3D50">
        <w:rPr>
          <w:rFonts w:asciiTheme="majorBidi" w:eastAsia="Times New Roman" w:hAnsiTheme="majorBidi" w:cstheme="majorBidi"/>
          <w:sz w:val="24"/>
          <w:szCs w:val="24"/>
          <w:lang w:bidi="bn-IN"/>
        </w:rPr>
        <w:t xml:space="preserve"> </w:t>
      </w:r>
      <w:r w:rsidR="00A54246" w:rsidRPr="000D3D50">
        <w:rPr>
          <w:rFonts w:asciiTheme="majorBidi" w:eastAsia="Times New Roman" w:hAnsiTheme="majorBidi" w:cstheme="majorBidi"/>
          <w:sz w:val="24"/>
          <w:szCs w:val="24"/>
          <w:lang w:bidi="bn-IN"/>
        </w:rPr>
        <w:t>(</w:t>
      </w:r>
      <w:r w:rsidR="00A54246" w:rsidRPr="000D3D50">
        <w:rPr>
          <w:rFonts w:asciiTheme="majorBidi" w:eastAsia="Times New Roman" w:hAnsiTheme="majorBidi" w:cstheme="majorBidi"/>
          <w:sz w:val="24"/>
          <w:szCs w:val="24"/>
          <w:shd w:val="clear" w:color="auto" w:fill="FFFFFF"/>
        </w:rPr>
        <w:t>Chang</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et</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al.,</w:t>
      </w:r>
      <w:r w:rsidR="00155AD6" w:rsidRPr="000D3D50">
        <w:rPr>
          <w:rFonts w:asciiTheme="majorBidi" w:eastAsia="Times New Roman" w:hAnsiTheme="majorBidi" w:cstheme="majorBidi"/>
          <w:sz w:val="24"/>
          <w:szCs w:val="24"/>
          <w:shd w:val="clear" w:color="auto" w:fill="FFFFFF"/>
        </w:rPr>
        <w:t xml:space="preserve"> </w:t>
      </w:r>
      <w:r w:rsidR="00A54246" w:rsidRPr="000D3D50">
        <w:rPr>
          <w:rFonts w:asciiTheme="majorBidi" w:eastAsia="Times New Roman" w:hAnsiTheme="majorBidi" w:cstheme="majorBidi"/>
          <w:sz w:val="24"/>
          <w:szCs w:val="24"/>
          <w:shd w:val="clear" w:color="auto" w:fill="FFFFFF"/>
        </w:rPr>
        <w:t>2018</w:t>
      </w:r>
      <w:r w:rsidR="00126A2C" w:rsidRPr="000D3D50">
        <w:rPr>
          <w:rFonts w:asciiTheme="majorBidi" w:eastAsia="Times New Roman" w:hAnsiTheme="majorBidi" w:cstheme="majorBidi"/>
          <w:sz w:val="24"/>
          <w:szCs w:val="24"/>
          <w:shd w:val="clear" w:color="auto" w:fill="FFFFFF"/>
        </w:rPr>
        <w:t>;</w:t>
      </w:r>
      <w:r w:rsidR="00155AD6" w:rsidRPr="000D3D50">
        <w:rPr>
          <w:rFonts w:asciiTheme="majorBidi" w:eastAsia="Times New Roman" w:hAnsiTheme="majorBidi" w:cstheme="majorBidi"/>
          <w:sz w:val="24"/>
          <w:szCs w:val="24"/>
          <w:shd w:val="clear" w:color="auto" w:fill="FFFFFF"/>
        </w:rPr>
        <w:t xml:space="preserve"> </w:t>
      </w:r>
      <w:r w:rsidR="00126A2C" w:rsidRPr="000D3D50">
        <w:rPr>
          <w:rFonts w:asciiTheme="majorBidi" w:eastAsia="Times New Roman" w:hAnsiTheme="majorBidi" w:cstheme="majorBidi"/>
          <w:sz w:val="24"/>
          <w:szCs w:val="24"/>
        </w:rPr>
        <w:t>Rideout</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&amp;</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Robb,</w:t>
      </w:r>
      <w:r w:rsidR="00155AD6" w:rsidRPr="000D3D50">
        <w:rPr>
          <w:rFonts w:asciiTheme="majorBidi" w:eastAsia="Times New Roman" w:hAnsiTheme="majorBidi" w:cstheme="majorBidi"/>
          <w:sz w:val="24"/>
          <w:szCs w:val="24"/>
        </w:rPr>
        <w:t xml:space="preserve"> </w:t>
      </w:r>
      <w:r w:rsidR="00126A2C" w:rsidRPr="000D3D50">
        <w:rPr>
          <w:rFonts w:asciiTheme="majorBidi" w:eastAsia="Times New Roman" w:hAnsiTheme="majorBidi" w:cstheme="majorBidi"/>
          <w:sz w:val="24"/>
          <w:szCs w:val="24"/>
        </w:rPr>
        <w:t>2020</w:t>
      </w:r>
      <w:r w:rsidR="00756702" w:rsidRPr="000D3D50">
        <w:rPr>
          <w:rFonts w:asciiTheme="majorBidi" w:eastAsia="Times New Roman" w:hAnsiTheme="majorBidi" w:cstheme="majorBidi"/>
          <w:sz w:val="24"/>
          <w:szCs w:val="24"/>
          <w:shd w:val="clear" w:color="auto" w:fill="FFFFFF"/>
        </w:rPr>
        <w:t>; Zaman &amp; Mifsud, 2017</w:t>
      </w:r>
      <w:r w:rsidR="00126A2C" w:rsidRPr="000D3D50">
        <w:rPr>
          <w:rFonts w:asciiTheme="majorBidi" w:eastAsia="Times New Roman" w:hAnsiTheme="majorBidi" w:cstheme="majorBidi"/>
          <w:sz w:val="24"/>
          <w:szCs w:val="24"/>
        </w:rPr>
        <w:t>)</w:t>
      </w:r>
      <w:r w:rsidR="00A41258" w:rsidRPr="000D3D50">
        <w:rPr>
          <w:rFonts w:asciiTheme="majorBidi" w:eastAsia="Times New Roman" w:hAnsiTheme="majorBidi" w:cstheme="majorBidi"/>
          <w:sz w:val="24"/>
          <w:szCs w:val="24"/>
        </w:rPr>
        <w:t>.</w:t>
      </w:r>
    </w:p>
    <w:p w14:paraId="61533C91" w14:textId="222C16E4" w:rsidR="000D4188" w:rsidRPr="000D3D50" w:rsidRDefault="000D4188" w:rsidP="00E83C4E">
      <w:pPr>
        <w:spacing w:line="360" w:lineRule="auto"/>
        <w:ind w:firstLine="720"/>
        <w:jc w:val="both"/>
        <w:rPr>
          <w:rFonts w:asciiTheme="majorBidi" w:eastAsia="Times New Roman" w:hAnsiTheme="majorBidi" w:cstheme="majorBidi"/>
          <w:b/>
          <w:bCs/>
          <w:sz w:val="24"/>
          <w:szCs w:val="24"/>
        </w:rPr>
      </w:pPr>
      <w:r w:rsidRPr="000D3D50">
        <w:rPr>
          <w:rFonts w:asciiTheme="majorBidi" w:eastAsia="Times New Roman" w:hAnsiTheme="majorBidi" w:cstheme="majorBidi"/>
          <w:sz w:val="24"/>
          <w:szCs w:val="24"/>
        </w:rPr>
        <w:t xml:space="preserve">Like </w:t>
      </w:r>
      <w:r w:rsidR="009D54EF" w:rsidRPr="000D3D50">
        <w:rPr>
          <w:rFonts w:asciiTheme="majorBidi" w:eastAsia="Times New Roman" w:hAnsiTheme="majorBidi" w:cstheme="majorBidi"/>
          <w:sz w:val="24"/>
          <w:szCs w:val="24"/>
        </w:rPr>
        <w:t xml:space="preserve">that in </w:t>
      </w:r>
      <w:r w:rsidRPr="000D3D50">
        <w:rPr>
          <w:rFonts w:asciiTheme="majorBidi" w:eastAsia="Times New Roman" w:hAnsiTheme="majorBidi" w:cstheme="majorBidi"/>
          <w:sz w:val="24"/>
          <w:szCs w:val="24"/>
        </w:rPr>
        <w:t>other countries</w:t>
      </w:r>
      <w:r w:rsidR="00942C8B" w:rsidRPr="000D3D50">
        <w:rPr>
          <w:rFonts w:asciiTheme="majorBidi" w:eastAsia="Times New Roman" w:hAnsiTheme="majorBidi" w:cstheme="majorBidi"/>
          <w:sz w:val="24"/>
          <w:szCs w:val="24"/>
        </w:rPr>
        <w:t xml:space="preserve">, </w:t>
      </w:r>
      <w:r w:rsidRPr="000D3D50">
        <w:rPr>
          <w:rFonts w:asciiTheme="majorBidi" w:eastAsia="Times New Roman" w:hAnsiTheme="majorBidi" w:cstheme="majorBidi"/>
          <w:sz w:val="24"/>
          <w:szCs w:val="24"/>
        </w:rPr>
        <w:t>the number of mobile users is increasing</w:t>
      </w:r>
      <w:r w:rsidR="00942C8B" w:rsidRPr="000D3D50">
        <w:rPr>
          <w:rFonts w:asciiTheme="majorBidi" w:eastAsia="Times New Roman" w:hAnsiTheme="majorBidi" w:cstheme="majorBidi"/>
          <w:sz w:val="24"/>
          <w:szCs w:val="24"/>
        </w:rPr>
        <w:t xml:space="preserve"> in Bangladesh as well</w:t>
      </w:r>
      <w:r w:rsidRPr="000D3D50">
        <w:rPr>
          <w:rFonts w:asciiTheme="majorBidi" w:eastAsia="Times New Roman" w:hAnsiTheme="majorBidi" w:cstheme="majorBidi"/>
          <w:sz w:val="24"/>
          <w:szCs w:val="24"/>
        </w:rPr>
        <w:t>. According to statistics, the number of mobile subscriptions in this country was 176 million in 2020 and increased to 184.44 million in 2021 (Taylor, 2023) and before COVID</w:t>
      </w:r>
      <w:r w:rsidR="007E68A0" w:rsidRPr="000D3D50">
        <w:rPr>
          <w:rFonts w:asciiTheme="majorBidi" w:eastAsia="Times New Roman" w:hAnsiTheme="majorBidi" w:cstheme="majorBidi"/>
          <w:sz w:val="24"/>
          <w:szCs w:val="24"/>
        </w:rPr>
        <w:t xml:space="preserve"> 1</w:t>
      </w:r>
      <w:r w:rsidRPr="000D3D50">
        <w:rPr>
          <w:rFonts w:asciiTheme="majorBidi" w:eastAsia="Times New Roman" w:hAnsiTheme="majorBidi" w:cstheme="majorBidi"/>
          <w:sz w:val="24"/>
          <w:szCs w:val="24"/>
        </w:rPr>
        <w:t xml:space="preserve">9, the number of smartphone users in this country was 38% and in 2022, it increased to 48% (Hasan, 2022). This increase in smartphone usage indicates the </w:t>
      </w:r>
      <w:r w:rsidR="00907900" w:rsidRPr="000D3D50">
        <w:rPr>
          <w:rFonts w:asciiTheme="majorBidi" w:eastAsia="Times New Roman" w:hAnsiTheme="majorBidi" w:cstheme="majorBidi"/>
          <w:sz w:val="24"/>
          <w:szCs w:val="24"/>
        </w:rPr>
        <w:t>possibility</w:t>
      </w:r>
      <w:r w:rsidRPr="000D3D50">
        <w:rPr>
          <w:rFonts w:asciiTheme="majorBidi" w:eastAsia="Times New Roman" w:hAnsiTheme="majorBidi" w:cstheme="majorBidi"/>
          <w:sz w:val="24"/>
          <w:szCs w:val="24"/>
        </w:rPr>
        <w:t xml:space="preserve"> of children to be exposed more to their parents' smartphones</w:t>
      </w:r>
      <w:r w:rsidR="00942C8B" w:rsidRPr="000D3D50">
        <w:rPr>
          <w:rFonts w:asciiTheme="majorBidi" w:eastAsia="Times New Roman" w:hAnsiTheme="majorBidi" w:cstheme="majorBidi"/>
          <w:sz w:val="24"/>
          <w:szCs w:val="24"/>
        </w:rPr>
        <w:t>. A</w:t>
      </w:r>
      <w:r w:rsidRPr="000D3D50">
        <w:rPr>
          <w:rFonts w:asciiTheme="majorBidi" w:eastAsia="Times New Roman" w:hAnsiTheme="majorBidi" w:cstheme="majorBidi"/>
          <w:sz w:val="24"/>
          <w:szCs w:val="24"/>
        </w:rPr>
        <w:t xml:space="preserve"> recent study in Bangladesh found that 92% of children aged 3-5 years use their parents' smartphones (Abdulla, 2023).</w:t>
      </w:r>
    </w:p>
    <w:p w14:paraId="13D73534" w14:textId="683EDC05" w:rsidR="00CA1D53" w:rsidRPr="000D3D50" w:rsidRDefault="00F415B7" w:rsidP="00C17077">
      <w:pPr>
        <w:pStyle w:val="NormalWeb"/>
        <w:spacing w:line="360" w:lineRule="auto"/>
        <w:ind w:firstLine="720"/>
        <w:jc w:val="both"/>
        <w:rPr>
          <w:rFonts w:asciiTheme="majorBidi" w:eastAsia="Times New Roman" w:hAnsiTheme="majorBidi" w:cstheme="majorBidi"/>
          <w:shd w:val="clear" w:color="auto" w:fill="FFFFFF"/>
        </w:rPr>
      </w:pPr>
      <w:r w:rsidRPr="000D3D50">
        <w:rPr>
          <w:rFonts w:asciiTheme="majorBidi" w:eastAsia="Times New Roman" w:hAnsiTheme="majorBidi" w:cstheme="majorBidi"/>
        </w:rPr>
        <w:t>Parents</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give</w:t>
      </w:r>
      <w:r w:rsidR="00155AD6" w:rsidRPr="000D3D50">
        <w:rPr>
          <w:rFonts w:asciiTheme="majorBidi" w:eastAsia="Times New Roman" w:hAnsiTheme="majorBidi" w:cstheme="majorBidi"/>
        </w:rPr>
        <w:t xml:space="preserve"> </w:t>
      </w:r>
      <w:r w:rsidR="00862356" w:rsidRPr="000D3D50">
        <w:rPr>
          <w:rFonts w:asciiTheme="majorBidi" w:eastAsia="Times New Roman" w:hAnsiTheme="majorBidi" w:cstheme="majorBidi"/>
        </w:rPr>
        <w:t>smartphones</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to</w:t>
      </w:r>
      <w:r w:rsidR="00155AD6" w:rsidRPr="000D3D50">
        <w:rPr>
          <w:rFonts w:asciiTheme="majorBidi" w:eastAsia="Times New Roman" w:hAnsiTheme="majorBidi" w:cstheme="majorBidi"/>
        </w:rPr>
        <w:t xml:space="preserve"> </w:t>
      </w:r>
      <w:r w:rsidRPr="000D3D50">
        <w:rPr>
          <w:rFonts w:asciiTheme="majorBidi" w:eastAsia="Times New Roman" w:hAnsiTheme="majorBidi" w:cstheme="majorBidi"/>
        </w:rPr>
        <w:t>children</w:t>
      </w:r>
      <w:r w:rsidR="00155AD6" w:rsidRPr="000D3D50">
        <w:rPr>
          <w:rFonts w:asciiTheme="majorBidi" w:eastAsia="Times New Roman" w:hAnsiTheme="majorBidi" w:cstheme="majorBidi"/>
        </w:rPr>
        <w:t xml:space="preserve"> </w:t>
      </w:r>
      <w:r w:rsidR="00A5482F" w:rsidRPr="000D3D50">
        <w:rPr>
          <w:rFonts w:asciiTheme="majorBidi" w:eastAsia="Times New Roman" w:hAnsiTheme="majorBidi" w:cstheme="majorBidi"/>
        </w:rPr>
        <w:t>for</w:t>
      </w:r>
      <w:r w:rsidR="00155AD6" w:rsidRPr="000D3D50">
        <w:rPr>
          <w:rFonts w:asciiTheme="majorBidi" w:eastAsia="Times New Roman" w:hAnsiTheme="majorBidi" w:cstheme="majorBidi"/>
        </w:rPr>
        <w:t xml:space="preserve"> </w:t>
      </w:r>
      <w:r w:rsidR="00A5482F" w:rsidRPr="000D3D50">
        <w:rPr>
          <w:rFonts w:asciiTheme="majorBidi" w:eastAsia="Times New Roman" w:hAnsiTheme="majorBidi" w:cstheme="majorBidi"/>
        </w:rPr>
        <w:t>purposes</w:t>
      </w:r>
      <w:r w:rsidR="00155AD6" w:rsidRPr="000D3D50">
        <w:rPr>
          <w:rFonts w:asciiTheme="majorBidi" w:eastAsia="Times New Roman" w:hAnsiTheme="majorBidi" w:cstheme="majorBidi"/>
        </w:rPr>
        <w:t xml:space="preserve"> </w:t>
      </w:r>
      <w:r w:rsidR="00D6738D" w:rsidRPr="000D3D50">
        <w:rPr>
          <w:rFonts w:asciiTheme="majorBidi" w:eastAsia="Times New Roman" w:hAnsiTheme="majorBidi" w:cstheme="majorBidi"/>
        </w:rPr>
        <w:t>like</w:t>
      </w:r>
      <w:r w:rsidR="00155AD6" w:rsidRPr="000D3D50">
        <w:rPr>
          <w:rFonts w:asciiTheme="majorBidi" w:eastAsia="Times New Roman" w:hAnsiTheme="majorBidi" w:cstheme="majorBidi"/>
        </w:rPr>
        <w:t xml:space="preserve"> </w:t>
      </w:r>
      <w:r w:rsidR="00F10907" w:rsidRPr="000D3D50">
        <w:rPr>
          <w:rFonts w:asciiTheme="majorBidi" w:eastAsia="Kalpurush" w:hAnsiTheme="majorBidi" w:cstheme="majorBidi"/>
        </w:rPr>
        <w:t>l</w:t>
      </w:r>
      <w:r w:rsidR="00D6738D" w:rsidRPr="000D3D50">
        <w:rPr>
          <w:rFonts w:asciiTheme="majorBidi" w:eastAsia="Kalpurush" w:hAnsiTheme="majorBidi" w:cstheme="majorBidi"/>
        </w:rPr>
        <w:t>earning</w:t>
      </w:r>
      <w:r w:rsidR="00DC43C0" w:rsidRPr="000D3D50">
        <w:rPr>
          <w:rFonts w:asciiTheme="majorBidi" w:eastAsia="Kalpurush" w:hAnsiTheme="majorBidi" w:cstheme="majorBidi"/>
        </w:rPr>
        <w:t xml:space="preserve"> and</w:t>
      </w:r>
      <w:r w:rsidR="00155AD6" w:rsidRPr="000D3D50">
        <w:rPr>
          <w:rFonts w:asciiTheme="majorBidi" w:eastAsia="Kalpurush" w:hAnsiTheme="majorBidi" w:cstheme="majorBidi"/>
        </w:rPr>
        <w:t xml:space="preserve"> </w:t>
      </w:r>
      <w:r w:rsidR="00D6738D" w:rsidRPr="000D3D50">
        <w:rPr>
          <w:rFonts w:asciiTheme="majorBidi" w:eastAsia="Kalpurush" w:hAnsiTheme="majorBidi" w:cstheme="majorBidi"/>
        </w:rPr>
        <w:t>entertainment</w:t>
      </w:r>
      <w:r w:rsidR="00DC43C0" w:rsidRPr="000D3D50">
        <w:rPr>
          <w:rFonts w:asciiTheme="majorBidi" w:eastAsia="Kalpurush" w:hAnsiTheme="majorBidi" w:cstheme="majorBidi"/>
        </w:rPr>
        <w:t>. They are allowed to use smartphones</w:t>
      </w:r>
      <w:r w:rsidR="00155AD6" w:rsidRPr="000D3D50">
        <w:rPr>
          <w:rFonts w:asciiTheme="majorBidi" w:eastAsia="Kalpurush" w:hAnsiTheme="majorBidi" w:cstheme="majorBidi"/>
        </w:rPr>
        <w:t xml:space="preserve"> </w:t>
      </w:r>
      <w:r w:rsidR="00795298" w:rsidRPr="000D3D50">
        <w:rPr>
          <w:rFonts w:asciiTheme="majorBidi" w:eastAsia="Kalpurush" w:hAnsiTheme="majorBidi" w:cstheme="majorBidi"/>
        </w:rPr>
        <w:t>d</w:t>
      </w:r>
      <w:r w:rsidR="00D6738D" w:rsidRPr="000D3D50">
        <w:rPr>
          <w:rFonts w:asciiTheme="majorBidi" w:eastAsia="Kalpurush" w:hAnsiTheme="majorBidi" w:cstheme="majorBidi"/>
        </w:rPr>
        <w:t>uring</w:t>
      </w:r>
      <w:r w:rsidR="00155AD6" w:rsidRPr="000D3D50">
        <w:rPr>
          <w:rFonts w:asciiTheme="majorBidi" w:eastAsia="Kalpurush" w:hAnsiTheme="majorBidi" w:cstheme="majorBidi"/>
        </w:rPr>
        <w:t xml:space="preserve"> </w:t>
      </w:r>
      <w:r w:rsidR="005E4302" w:rsidRPr="000D3D50">
        <w:rPr>
          <w:rFonts w:asciiTheme="majorBidi" w:eastAsia="Kalpurush" w:hAnsiTheme="majorBidi" w:cstheme="majorBidi"/>
        </w:rPr>
        <w:t>meals</w:t>
      </w:r>
      <w:r w:rsidR="00DC43C0" w:rsidRPr="000D3D50">
        <w:rPr>
          <w:rFonts w:asciiTheme="majorBidi" w:eastAsia="Kalpurush" w:hAnsiTheme="majorBidi" w:cstheme="majorBidi"/>
        </w:rPr>
        <w:t xml:space="preserve">. They are also given smartphones to keep them calm and busy during </w:t>
      </w:r>
      <w:r w:rsidR="005E4302" w:rsidRPr="000D3D50">
        <w:rPr>
          <w:rFonts w:asciiTheme="majorBidi" w:eastAsia="Kalpurush" w:hAnsiTheme="majorBidi" w:cstheme="majorBidi"/>
        </w:rPr>
        <w:t>the</w:t>
      </w:r>
      <w:r w:rsidR="00155AD6" w:rsidRPr="000D3D50">
        <w:rPr>
          <w:rFonts w:asciiTheme="majorBidi" w:eastAsia="Kalpurush" w:hAnsiTheme="majorBidi" w:cstheme="majorBidi"/>
        </w:rPr>
        <w:t xml:space="preserve"> </w:t>
      </w:r>
      <w:r w:rsidR="005E4302" w:rsidRPr="000D3D50">
        <w:rPr>
          <w:rFonts w:asciiTheme="majorBidi" w:eastAsia="Kalpurush" w:hAnsiTheme="majorBidi" w:cstheme="majorBidi"/>
        </w:rPr>
        <w:t>parent’s</w:t>
      </w:r>
      <w:r w:rsidR="00155AD6" w:rsidRPr="000D3D50">
        <w:rPr>
          <w:rFonts w:asciiTheme="majorBidi" w:eastAsia="Kalpurush" w:hAnsiTheme="majorBidi" w:cstheme="majorBidi"/>
        </w:rPr>
        <w:t xml:space="preserve"> </w:t>
      </w:r>
      <w:r w:rsidR="00EF2FAB" w:rsidRPr="000D3D50">
        <w:rPr>
          <w:rFonts w:asciiTheme="majorBidi" w:eastAsia="Kalpurush" w:hAnsiTheme="majorBidi" w:cstheme="majorBidi"/>
        </w:rPr>
        <w:t>working</w:t>
      </w:r>
      <w:r w:rsidR="00155AD6" w:rsidRPr="000D3D50">
        <w:rPr>
          <w:rFonts w:asciiTheme="majorBidi" w:eastAsia="Kalpurush" w:hAnsiTheme="majorBidi" w:cstheme="majorBidi"/>
        </w:rPr>
        <w:t xml:space="preserve"> </w:t>
      </w:r>
      <w:r w:rsidR="00EF2FAB" w:rsidRPr="000D3D50">
        <w:rPr>
          <w:rFonts w:asciiTheme="majorBidi" w:eastAsia="Kalpurush" w:hAnsiTheme="majorBidi" w:cstheme="majorBidi"/>
        </w:rPr>
        <w:t>time</w:t>
      </w:r>
      <w:r w:rsidR="00DC43C0" w:rsidRPr="000D3D50">
        <w:rPr>
          <w:rFonts w:asciiTheme="majorBidi" w:eastAsia="Kalpurush" w:hAnsiTheme="majorBidi" w:cstheme="majorBidi"/>
        </w:rPr>
        <w:t xml:space="preserve"> and</w:t>
      </w:r>
      <w:r w:rsidR="00155AD6" w:rsidRPr="000D3D50">
        <w:rPr>
          <w:rFonts w:asciiTheme="majorBidi" w:eastAsia="Kalpurush" w:hAnsiTheme="majorBidi" w:cstheme="majorBidi"/>
        </w:rPr>
        <w:t xml:space="preserve"> </w:t>
      </w:r>
      <w:r w:rsidR="00FD4C9F" w:rsidRPr="000D3D50">
        <w:rPr>
          <w:rFonts w:asciiTheme="majorBidi" w:eastAsia="Kalpurush" w:hAnsiTheme="majorBidi" w:cstheme="majorBidi"/>
        </w:rPr>
        <w:t>sleeping</w:t>
      </w:r>
      <w:r w:rsidR="00DC43C0" w:rsidRPr="000D3D50">
        <w:rPr>
          <w:rFonts w:asciiTheme="majorBidi" w:eastAsia="Kalpurush" w:hAnsiTheme="majorBidi" w:cstheme="majorBidi"/>
        </w:rPr>
        <w:t xml:space="preserve"> time</w:t>
      </w:r>
      <w:r w:rsidR="00B02559" w:rsidRPr="000D3D50">
        <w:rPr>
          <w:rFonts w:asciiTheme="majorBidi" w:eastAsia="Kalpurush" w:hAnsiTheme="majorBidi" w:cstheme="majorBidi"/>
        </w:rPr>
        <w:t xml:space="preserve"> </w:t>
      </w:r>
      <w:r w:rsidR="00514BB7" w:rsidRPr="000D3D50">
        <w:rPr>
          <w:rFonts w:asciiTheme="majorBidi" w:hAnsiTheme="majorBidi" w:cstheme="majorBidi"/>
        </w:rPr>
        <w:t>(Kabali</w:t>
      </w:r>
      <w:r w:rsidR="00155AD6" w:rsidRPr="000D3D50">
        <w:rPr>
          <w:rFonts w:asciiTheme="majorBidi" w:hAnsiTheme="majorBidi" w:cstheme="majorBidi"/>
        </w:rPr>
        <w:t xml:space="preserve"> </w:t>
      </w:r>
      <w:r w:rsidR="00514BB7" w:rsidRPr="000D3D50">
        <w:rPr>
          <w:rFonts w:asciiTheme="majorBidi" w:hAnsiTheme="majorBidi" w:cstheme="majorBidi"/>
        </w:rPr>
        <w:t>et</w:t>
      </w:r>
      <w:r w:rsidR="00155AD6" w:rsidRPr="000D3D50">
        <w:rPr>
          <w:rFonts w:asciiTheme="majorBidi" w:hAnsiTheme="majorBidi" w:cstheme="majorBidi"/>
        </w:rPr>
        <w:t xml:space="preserve"> </w:t>
      </w:r>
      <w:r w:rsidR="00514BB7" w:rsidRPr="000D3D50">
        <w:rPr>
          <w:rFonts w:asciiTheme="majorBidi" w:hAnsiTheme="majorBidi" w:cstheme="majorBidi"/>
        </w:rPr>
        <w:t>al.,</w:t>
      </w:r>
      <w:r w:rsidR="00155AD6" w:rsidRPr="000D3D50">
        <w:rPr>
          <w:rFonts w:asciiTheme="majorBidi" w:hAnsiTheme="majorBidi" w:cstheme="majorBidi"/>
        </w:rPr>
        <w:t xml:space="preserve"> </w:t>
      </w:r>
      <w:r w:rsidR="00514BB7" w:rsidRPr="000D3D50">
        <w:rPr>
          <w:rFonts w:asciiTheme="majorBidi" w:hAnsiTheme="majorBidi" w:cstheme="majorBidi"/>
        </w:rPr>
        <w:t>2015;</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Kilic</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641D9C" w:rsidRPr="000D3D50">
        <w:rPr>
          <w:rFonts w:asciiTheme="majorBidi" w:eastAsia="Times New Roman" w:hAnsiTheme="majorBidi" w:cstheme="majorBidi"/>
        </w:rPr>
        <w:t>2019;</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Rideout</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Robb,</w:t>
      </w:r>
      <w:r w:rsidR="00155AD6" w:rsidRPr="000D3D50">
        <w:rPr>
          <w:rFonts w:asciiTheme="majorBidi" w:eastAsia="Times New Roman" w:hAnsiTheme="majorBidi" w:cstheme="majorBidi"/>
        </w:rPr>
        <w:t xml:space="preserve"> </w:t>
      </w:r>
      <w:r w:rsidR="005B1B24" w:rsidRPr="000D3D50">
        <w:rPr>
          <w:rFonts w:asciiTheme="majorBidi" w:eastAsia="Times New Roman" w:hAnsiTheme="majorBidi" w:cstheme="majorBidi"/>
        </w:rPr>
        <w:t>2020</w:t>
      </w:r>
      <w:r w:rsidR="00C125A1" w:rsidRPr="000D3D50">
        <w:rPr>
          <w:rFonts w:asciiTheme="majorBidi" w:eastAsia="Times New Roman" w:hAnsiTheme="majorBidi" w:cstheme="majorBidi"/>
        </w:rPr>
        <w:t>;</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Yadav</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Chakraborty,</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2018;</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Yadav</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&amp;</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Chakraborty,</w:t>
      </w:r>
      <w:r w:rsidR="00155AD6" w:rsidRPr="000D3D50">
        <w:rPr>
          <w:rFonts w:asciiTheme="majorBidi" w:eastAsia="Times New Roman" w:hAnsiTheme="majorBidi" w:cstheme="majorBidi"/>
        </w:rPr>
        <w:t xml:space="preserve"> </w:t>
      </w:r>
      <w:r w:rsidR="00C125A1" w:rsidRPr="000D3D50">
        <w:rPr>
          <w:rFonts w:asciiTheme="majorBidi" w:eastAsia="Times New Roman" w:hAnsiTheme="majorBidi" w:cstheme="majorBidi"/>
        </w:rPr>
        <w:t>202</w:t>
      </w:r>
      <w:r w:rsidR="003A6688" w:rsidRPr="000D3D50">
        <w:rPr>
          <w:rFonts w:asciiTheme="majorBidi" w:eastAsia="Times New Roman" w:hAnsiTheme="majorBidi" w:cstheme="majorBidi"/>
        </w:rPr>
        <w:t>2</w:t>
      </w:r>
      <w:r w:rsidR="00C125A1" w:rsidRPr="000D3D50">
        <w:rPr>
          <w:rFonts w:asciiTheme="majorBidi" w:eastAsia="Times New Roman" w:hAnsiTheme="majorBidi" w:cstheme="majorBidi"/>
        </w:rPr>
        <w:t>)</w:t>
      </w:r>
      <w:r w:rsidR="00BE0A05" w:rsidRPr="000D3D50">
        <w:rPr>
          <w:rFonts w:asciiTheme="majorBidi" w:eastAsia="Times New Roman" w:hAnsiTheme="majorBidi" w:cstheme="majorBidi"/>
        </w:rPr>
        <w:t>.</w:t>
      </w:r>
      <w:r w:rsidR="00155AD6" w:rsidRPr="000D3D50">
        <w:rPr>
          <w:rFonts w:asciiTheme="majorBidi" w:eastAsia="Times New Roman" w:hAnsiTheme="majorBidi" w:cstheme="majorBidi"/>
        </w:rPr>
        <w:t xml:space="preserve"> </w:t>
      </w:r>
      <w:r w:rsidR="00AA7B75" w:rsidRPr="000D3D50">
        <w:rPr>
          <w:rFonts w:asciiTheme="majorBidi" w:eastAsia="Times New Roman" w:hAnsiTheme="majorBidi" w:cstheme="majorBidi"/>
        </w:rPr>
        <w:t>A</w:t>
      </w:r>
      <w:r w:rsidR="00566B8D" w:rsidRPr="000D3D50">
        <w:rPr>
          <w:rFonts w:asciiTheme="majorBidi" w:eastAsia="Times New Roman" w:hAnsiTheme="majorBidi" w:cstheme="majorBidi"/>
        </w:rPr>
        <w:t xml:space="preserve">s </w:t>
      </w:r>
      <w:r w:rsidR="0025213E" w:rsidRPr="000D3D50">
        <w:rPr>
          <w:rFonts w:asciiTheme="majorBidi" w:eastAsia="Times New Roman" w:hAnsiTheme="majorBidi" w:cstheme="majorBidi"/>
        </w:rPr>
        <w:t>Kabali</w:t>
      </w:r>
      <w:r w:rsidR="00155AD6" w:rsidRPr="000D3D50">
        <w:rPr>
          <w:rFonts w:asciiTheme="majorBidi" w:eastAsia="Times New Roman" w:hAnsiTheme="majorBidi" w:cstheme="majorBidi"/>
        </w:rPr>
        <w:t xml:space="preserve"> </w:t>
      </w:r>
      <w:r w:rsidR="00FC70D1"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FC70D1"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25213E" w:rsidRPr="000D3D50">
        <w:rPr>
          <w:rFonts w:asciiTheme="majorBidi" w:eastAsia="Times New Roman" w:hAnsiTheme="majorBidi" w:cstheme="majorBidi"/>
        </w:rPr>
        <w:t>(2015)</w:t>
      </w:r>
      <w:r w:rsidR="00566B8D" w:rsidRPr="000D3D50">
        <w:rPr>
          <w:rFonts w:asciiTheme="majorBidi" w:eastAsia="Times New Roman" w:hAnsiTheme="majorBidi" w:cstheme="majorBidi"/>
        </w:rPr>
        <w:t xml:space="preserve"> found,</w:t>
      </w:r>
      <w:r w:rsidR="00155AD6" w:rsidRPr="000D3D50">
        <w:rPr>
          <w:rFonts w:asciiTheme="majorBidi" w:eastAsia="Times New Roman" w:hAnsiTheme="majorBidi" w:cstheme="majorBidi"/>
        </w:rPr>
        <w:t xml:space="preserve"> </w:t>
      </w:r>
      <w:r w:rsidR="007A5E53" w:rsidRPr="000D3D50">
        <w:rPr>
          <w:rFonts w:asciiTheme="majorBidi" w:hAnsiTheme="majorBidi" w:cstheme="majorBidi"/>
        </w:rPr>
        <w:t>70%</w:t>
      </w:r>
      <w:r w:rsidR="00155AD6" w:rsidRPr="000D3D50">
        <w:rPr>
          <w:rFonts w:asciiTheme="majorBidi" w:hAnsiTheme="majorBidi" w:cstheme="majorBidi"/>
        </w:rPr>
        <w:t xml:space="preserve"> </w:t>
      </w:r>
      <w:r w:rsidR="007A5E53" w:rsidRPr="000D3D50">
        <w:rPr>
          <w:rFonts w:asciiTheme="majorBidi" w:hAnsiTheme="majorBidi" w:cstheme="majorBidi"/>
        </w:rPr>
        <w:t>of</w:t>
      </w:r>
      <w:r w:rsidR="00155AD6" w:rsidRPr="000D3D50">
        <w:rPr>
          <w:rFonts w:asciiTheme="majorBidi" w:hAnsiTheme="majorBidi" w:cstheme="majorBidi"/>
        </w:rPr>
        <w:t xml:space="preserve"> </w:t>
      </w:r>
      <w:r w:rsidR="007A5E53" w:rsidRPr="000D3D50">
        <w:rPr>
          <w:rFonts w:asciiTheme="majorBidi" w:hAnsiTheme="majorBidi" w:cstheme="majorBidi"/>
        </w:rPr>
        <w:t>p</w:t>
      </w:r>
      <w:r w:rsidR="00DD122F" w:rsidRPr="000D3D50">
        <w:rPr>
          <w:rFonts w:asciiTheme="majorBidi" w:hAnsiTheme="majorBidi" w:cstheme="majorBidi"/>
        </w:rPr>
        <w:t>arents</w:t>
      </w:r>
      <w:r w:rsidR="00155AD6" w:rsidRPr="000D3D50">
        <w:rPr>
          <w:rFonts w:asciiTheme="majorBidi" w:hAnsiTheme="majorBidi" w:cstheme="majorBidi"/>
        </w:rPr>
        <w:t xml:space="preserve"> </w:t>
      </w:r>
      <w:r w:rsidR="00DD122F" w:rsidRPr="000D3D50">
        <w:rPr>
          <w:rFonts w:asciiTheme="majorBidi" w:hAnsiTheme="majorBidi" w:cstheme="majorBidi"/>
        </w:rPr>
        <w:t>gave</w:t>
      </w:r>
      <w:r w:rsidR="00155AD6" w:rsidRPr="000D3D50">
        <w:rPr>
          <w:rFonts w:asciiTheme="majorBidi" w:hAnsiTheme="majorBidi" w:cstheme="majorBidi"/>
        </w:rPr>
        <w:t xml:space="preserve"> </w:t>
      </w:r>
      <w:r w:rsidR="00DD122F" w:rsidRPr="000D3D50">
        <w:rPr>
          <w:rFonts w:asciiTheme="majorBidi" w:hAnsiTheme="majorBidi" w:cstheme="majorBidi"/>
        </w:rPr>
        <w:t>their</w:t>
      </w:r>
      <w:r w:rsidR="00155AD6" w:rsidRPr="000D3D50">
        <w:rPr>
          <w:rFonts w:asciiTheme="majorBidi" w:hAnsiTheme="majorBidi" w:cstheme="majorBidi"/>
        </w:rPr>
        <w:t xml:space="preserve"> </w:t>
      </w:r>
      <w:r w:rsidR="002757D3" w:rsidRPr="000D3D50">
        <w:rPr>
          <w:rFonts w:asciiTheme="majorBidi" w:hAnsiTheme="majorBidi" w:cstheme="majorBidi"/>
        </w:rPr>
        <w:t>smartphones</w:t>
      </w:r>
      <w:r w:rsidR="00155AD6" w:rsidRPr="000D3D50">
        <w:rPr>
          <w:rFonts w:asciiTheme="majorBidi" w:hAnsiTheme="majorBidi" w:cstheme="majorBidi"/>
        </w:rPr>
        <w:t xml:space="preserve"> </w:t>
      </w:r>
      <w:r w:rsidR="00DD122F" w:rsidRPr="000D3D50">
        <w:rPr>
          <w:rFonts w:asciiTheme="majorBidi" w:hAnsiTheme="majorBidi" w:cstheme="majorBidi"/>
        </w:rPr>
        <w:t>to</w:t>
      </w:r>
      <w:r w:rsidR="00155AD6" w:rsidRPr="000D3D50">
        <w:rPr>
          <w:rFonts w:asciiTheme="majorBidi" w:hAnsiTheme="majorBidi" w:cstheme="majorBidi"/>
        </w:rPr>
        <w:t xml:space="preserve"> </w:t>
      </w:r>
      <w:r w:rsidR="00DD122F" w:rsidRPr="000D3D50">
        <w:rPr>
          <w:rFonts w:asciiTheme="majorBidi" w:hAnsiTheme="majorBidi" w:cstheme="majorBidi"/>
        </w:rPr>
        <w:t>children</w:t>
      </w:r>
      <w:r w:rsidR="00155AD6" w:rsidRPr="000D3D50">
        <w:rPr>
          <w:rFonts w:asciiTheme="majorBidi" w:hAnsiTheme="majorBidi" w:cstheme="majorBidi"/>
        </w:rPr>
        <w:t xml:space="preserve"> </w:t>
      </w:r>
      <w:r w:rsidR="00DD122F" w:rsidRPr="000D3D50">
        <w:rPr>
          <w:rFonts w:asciiTheme="majorBidi" w:hAnsiTheme="majorBidi" w:cstheme="majorBidi"/>
        </w:rPr>
        <w:t>while</w:t>
      </w:r>
      <w:r w:rsidR="00155AD6" w:rsidRPr="000D3D50">
        <w:rPr>
          <w:rFonts w:asciiTheme="majorBidi" w:hAnsiTheme="majorBidi" w:cstheme="majorBidi"/>
        </w:rPr>
        <w:t xml:space="preserve"> </w:t>
      </w:r>
      <w:r w:rsidR="00DD122F" w:rsidRPr="000D3D50">
        <w:rPr>
          <w:rFonts w:asciiTheme="majorBidi" w:hAnsiTheme="majorBidi" w:cstheme="majorBidi"/>
        </w:rPr>
        <w:t>doing</w:t>
      </w:r>
      <w:r w:rsidR="00155AD6" w:rsidRPr="000D3D50">
        <w:rPr>
          <w:rFonts w:asciiTheme="majorBidi" w:hAnsiTheme="majorBidi" w:cstheme="majorBidi"/>
        </w:rPr>
        <w:t xml:space="preserve"> </w:t>
      </w:r>
      <w:r w:rsidR="00DD122F" w:rsidRPr="000D3D50">
        <w:rPr>
          <w:rFonts w:asciiTheme="majorBidi" w:hAnsiTheme="majorBidi" w:cstheme="majorBidi"/>
        </w:rPr>
        <w:t>housework,</w:t>
      </w:r>
      <w:r w:rsidR="00155AD6" w:rsidRPr="000D3D50">
        <w:rPr>
          <w:rFonts w:asciiTheme="majorBidi" w:hAnsiTheme="majorBidi" w:cstheme="majorBidi"/>
        </w:rPr>
        <w:t xml:space="preserve"> </w:t>
      </w:r>
      <w:r w:rsidR="00DD122F" w:rsidRPr="000D3D50">
        <w:rPr>
          <w:rFonts w:asciiTheme="majorBidi" w:hAnsiTheme="majorBidi" w:cstheme="majorBidi"/>
        </w:rPr>
        <w:t>65%</w:t>
      </w:r>
      <w:r w:rsidR="00155AD6" w:rsidRPr="000D3D50">
        <w:rPr>
          <w:rFonts w:asciiTheme="majorBidi" w:hAnsiTheme="majorBidi" w:cstheme="majorBidi"/>
        </w:rPr>
        <w:t xml:space="preserve"> </w:t>
      </w:r>
      <w:r w:rsidR="002757D3" w:rsidRPr="000D3D50">
        <w:rPr>
          <w:rFonts w:asciiTheme="majorBidi" w:hAnsiTheme="majorBidi" w:cstheme="majorBidi"/>
        </w:rPr>
        <w:t>gave</w:t>
      </w:r>
      <w:r w:rsidR="00155AD6" w:rsidRPr="000D3D50">
        <w:rPr>
          <w:rFonts w:asciiTheme="majorBidi" w:hAnsiTheme="majorBidi" w:cstheme="majorBidi"/>
        </w:rPr>
        <w:t xml:space="preserve"> </w:t>
      </w:r>
      <w:r w:rsidR="00DD122F" w:rsidRPr="000D3D50">
        <w:rPr>
          <w:rFonts w:asciiTheme="majorBidi" w:hAnsiTheme="majorBidi" w:cstheme="majorBidi"/>
        </w:rPr>
        <w:t>to</w:t>
      </w:r>
      <w:r w:rsidR="00155AD6" w:rsidRPr="000D3D50">
        <w:rPr>
          <w:rFonts w:asciiTheme="majorBidi" w:hAnsiTheme="majorBidi" w:cstheme="majorBidi"/>
        </w:rPr>
        <w:t xml:space="preserve"> </w:t>
      </w:r>
      <w:r w:rsidR="00DD122F" w:rsidRPr="000D3D50">
        <w:rPr>
          <w:rFonts w:asciiTheme="majorBidi" w:hAnsiTheme="majorBidi" w:cstheme="majorBidi"/>
        </w:rPr>
        <w:t>keep</w:t>
      </w:r>
      <w:r w:rsidR="00155AD6" w:rsidRPr="000D3D50">
        <w:rPr>
          <w:rFonts w:asciiTheme="majorBidi" w:hAnsiTheme="majorBidi" w:cstheme="majorBidi"/>
        </w:rPr>
        <w:t xml:space="preserve"> </w:t>
      </w:r>
      <w:r w:rsidR="00DD122F" w:rsidRPr="000D3D50">
        <w:rPr>
          <w:rFonts w:asciiTheme="majorBidi" w:hAnsiTheme="majorBidi" w:cstheme="majorBidi"/>
        </w:rPr>
        <w:t>them</w:t>
      </w:r>
      <w:r w:rsidR="00155AD6" w:rsidRPr="000D3D50">
        <w:rPr>
          <w:rFonts w:asciiTheme="majorBidi" w:hAnsiTheme="majorBidi" w:cstheme="majorBidi"/>
        </w:rPr>
        <w:t xml:space="preserve"> </w:t>
      </w:r>
      <w:r w:rsidR="00DD122F" w:rsidRPr="000D3D50">
        <w:rPr>
          <w:rFonts w:asciiTheme="majorBidi" w:hAnsiTheme="majorBidi" w:cstheme="majorBidi"/>
        </w:rPr>
        <w:t>calm</w:t>
      </w:r>
      <w:r w:rsidR="00155AD6" w:rsidRPr="000D3D50">
        <w:rPr>
          <w:rFonts w:asciiTheme="majorBidi" w:hAnsiTheme="majorBidi" w:cstheme="majorBidi"/>
        </w:rPr>
        <w:t xml:space="preserve"> </w:t>
      </w:r>
      <w:r w:rsidR="00915C0D" w:rsidRPr="000D3D50">
        <w:rPr>
          <w:rFonts w:asciiTheme="majorBidi" w:hAnsiTheme="majorBidi" w:cstheme="majorBidi"/>
        </w:rPr>
        <w:t>in</w:t>
      </w:r>
      <w:r w:rsidR="00155AD6" w:rsidRPr="000D3D50">
        <w:rPr>
          <w:rFonts w:asciiTheme="majorBidi" w:hAnsiTheme="majorBidi" w:cstheme="majorBidi"/>
        </w:rPr>
        <w:t xml:space="preserve"> </w:t>
      </w:r>
      <w:r w:rsidR="00915C0D" w:rsidRPr="000D3D50">
        <w:rPr>
          <w:rFonts w:asciiTheme="majorBidi" w:hAnsiTheme="majorBidi" w:cstheme="majorBidi"/>
        </w:rPr>
        <w:t>public</w:t>
      </w:r>
      <w:r w:rsidR="00155AD6" w:rsidRPr="000D3D50">
        <w:rPr>
          <w:rFonts w:asciiTheme="majorBidi" w:hAnsiTheme="majorBidi" w:cstheme="majorBidi"/>
        </w:rPr>
        <w:t xml:space="preserve"> </w:t>
      </w:r>
      <w:r w:rsidR="00D24074" w:rsidRPr="000D3D50">
        <w:rPr>
          <w:rFonts w:asciiTheme="majorBidi" w:hAnsiTheme="majorBidi" w:cstheme="majorBidi"/>
        </w:rPr>
        <w:t>places</w:t>
      </w:r>
      <w:r w:rsidR="00DD122F" w:rsidRPr="000D3D50">
        <w:rPr>
          <w:rFonts w:asciiTheme="majorBidi" w:hAnsiTheme="majorBidi" w:cstheme="majorBidi"/>
        </w:rPr>
        <w:t>,</w:t>
      </w:r>
      <w:r w:rsidR="00155AD6" w:rsidRPr="000D3D50">
        <w:rPr>
          <w:rFonts w:asciiTheme="majorBidi" w:hAnsiTheme="majorBidi" w:cstheme="majorBidi"/>
        </w:rPr>
        <w:t xml:space="preserve"> </w:t>
      </w:r>
      <w:r w:rsidR="00DD122F" w:rsidRPr="000D3D50">
        <w:rPr>
          <w:rFonts w:asciiTheme="majorBidi" w:hAnsiTheme="majorBidi" w:cstheme="majorBidi"/>
        </w:rPr>
        <w:t>and</w:t>
      </w:r>
      <w:r w:rsidR="00155AD6" w:rsidRPr="000D3D50">
        <w:rPr>
          <w:rFonts w:asciiTheme="majorBidi" w:hAnsiTheme="majorBidi" w:cstheme="majorBidi"/>
        </w:rPr>
        <w:t xml:space="preserve"> </w:t>
      </w:r>
      <w:r w:rsidR="00DD122F" w:rsidRPr="000D3D50">
        <w:rPr>
          <w:rFonts w:asciiTheme="majorBidi" w:hAnsiTheme="majorBidi" w:cstheme="majorBidi"/>
        </w:rPr>
        <w:t>29%</w:t>
      </w:r>
      <w:r w:rsidR="00155AD6" w:rsidRPr="000D3D50">
        <w:rPr>
          <w:rFonts w:asciiTheme="majorBidi" w:hAnsiTheme="majorBidi" w:cstheme="majorBidi"/>
        </w:rPr>
        <w:t xml:space="preserve"> </w:t>
      </w:r>
      <w:r w:rsidR="00DD122F" w:rsidRPr="000D3D50">
        <w:rPr>
          <w:rFonts w:asciiTheme="majorBidi" w:hAnsiTheme="majorBidi" w:cstheme="majorBidi"/>
        </w:rPr>
        <w:t>while</w:t>
      </w:r>
      <w:r w:rsidR="00155AD6" w:rsidRPr="000D3D50">
        <w:rPr>
          <w:rFonts w:asciiTheme="majorBidi" w:hAnsiTheme="majorBidi" w:cstheme="majorBidi"/>
        </w:rPr>
        <w:t xml:space="preserve"> </w:t>
      </w:r>
      <w:r w:rsidR="00DD122F" w:rsidRPr="000D3D50">
        <w:rPr>
          <w:rFonts w:asciiTheme="majorBidi" w:hAnsiTheme="majorBidi" w:cstheme="majorBidi"/>
        </w:rPr>
        <w:t>sleeping.</w:t>
      </w:r>
      <w:r w:rsidR="00155AD6" w:rsidRPr="000D3D50">
        <w:rPr>
          <w:rFonts w:asciiTheme="majorBidi" w:hAnsiTheme="majorBidi" w:cstheme="majorBidi"/>
          <w:b/>
          <w:bCs/>
        </w:rPr>
        <w:t xml:space="preserve"> </w:t>
      </w:r>
      <w:r w:rsidR="00566B8D" w:rsidRPr="000D3D50">
        <w:rPr>
          <w:rFonts w:asciiTheme="majorBidi" w:hAnsiTheme="majorBidi" w:cstheme="majorBidi"/>
          <w:bCs/>
        </w:rPr>
        <w:t>On the other hand,</w:t>
      </w:r>
      <w:r w:rsidR="00566B8D" w:rsidRPr="000D3D50">
        <w:rPr>
          <w:rFonts w:asciiTheme="majorBidi" w:eastAsia="Times New Roman" w:hAnsiTheme="majorBidi" w:cstheme="majorBidi"/>
          <w:shd w:val="clear" w:color="auto" w:fill="FFFFFF"/>
        </w:rPr>
        <w:t xml:space="preserve"> according to </w:t>
      </w:r>
      <w:proofErr w:type="spellStart"/>
      <w:r w:rsidR="00C5014F" w:rsidRPr="000D3D50">
        <w:rPr>
          <w:rFonts w:asciiTheme="majorBidi" w:eastAsia="Times New Roman" w:hAnsiTheme="majorBidi" w:cstheme="majorBidi"/>
        </w:rPr>
        <w:t>Kılıc</w:t>
      </w:r>
      <w:proofErr w:type="spellEnd"/>
      <w:r w:rsidR="00155AD6" w:rsidRPr="000D3D50">
        <w:rPr>
          <w:rFonts w:asciiTheme="majorBidi" w:eastAsia="Times New Roman" w:hAnsiTheme="majorBidi" w:cstheme="majorBidi"/>
        </w:rPr>
        <w:t xml:space="preserve"> </w:t>
      </w:r>
      <w:r w:rsidR="00890E4F" w:rsidRPr="000D3D50">
        <w:rPr>
          <w:rFonts w:asciiTheme="majorBidi" w:eastAsia="Times New Roman" w:hAnsiTheme="majorBidi" w:cstheme="majorBidi"/>
        </w:rPr>
        <w:t>et</w:t>
      </w:r>
      <w:r w:rsidR="00155AD6" w:rsidRPr="000D3D50">
        <w:rPr>
          <w:rFonts w:asciiTheme="majorBidi" w:eastAsia="Times New Roman" w:hAnsiTheme="majorBidi" w:cstheme="majorBidi"/>
        </w:rPr>
        <w:t xml:space="preserve"> </w:t>
      </w:r>
      <w:r w:rsidR="00890E4F" w:rsidRPr="000D3D50">
        <w:rPr>
          <w:rFonts w:asciiTheme="majorBidi" w:eastAsia="Times New Roman" w:hAnsiTheme="majorBidi" w:cstheme="majorBidi"/>
        </w:rPr>
        <w:t>al.</w:t>
      </w:r>
      <w:r w:rsidR="00155AD6" w:rsidRPr="000D3D50">
        <w:rPr>
          <w:rFonts w:asciiTheme="majorBidi" w:eastAsia="Times New Roman" w:hAnsiTheme="majorBidi" w:cstheme="majorBidi"/>
        </w:rPr>
        <w:t xml:space="preserve"> </w:t>
      </w:r>
      <w:r w:rsidR="00C5014F" w:rsidRPr="000D3D50">
        <w:rPr>
          <w:rFonts w:asciiTheme="majorBidi" w:eastAsia="Times New Roman" w:hAnsiTheme="majorBidi" w:cstheme="majorBidi"/>
        </w:rPr>
        <w:t>(2019)</w:t>
      </w:r>
      <w:r w:rsidR="00566B8D" w:rsidRPr="000D3D50">
        <w:rPr>
          <w:rFonts w:asciiTheme="majorBidi" w:eastAsia="Times New Roman" w:hAnsiTheme="majorBidi" w:cstheme="majorBidi"/>
        </w:rPr>
        <w:t xml:space="preserve">, </w:t>
      </w:r>
      <w:r w:rsidR="00750D81" w:rsidRPr="000D3D50">
        <w:rPr>
          <w:rFonts w:asciiTheme="majorBidi" w:eastAsia="Times New Roman" w:hAnsiTheme="majorBidi" w:cstheme="majorBidi"/>
          <w:shd w:val="clear" w:color="auto" w:fill="FFFFFF"/>
        </w:rPr>
        <w:t>59.6%</w:t>
      </w:r>
      <w:r w:rsidR="00155AD6" w:rsidRPr="000D3D50">
        <w:rPr>
          <w:rFonts w:asciiTheme="majorBidi" w:eastAsia="Times New Roman" w:hAnsiTheme="majorBidi" w:cstheme="majorBidi"/>
          <w:shd w:val="clear" w:color="auto" w:fill="FFFFFF"/>
        </w:rPr>
        <w:t xml:space="preserve"> </w:t>
      </w:r>
      <w:r w:rsidR="00D20652" w:rsidRPr="000D3D50">
        <w:rPr>
          <w:rFonts w:asciiTheme="majorBidi" w:eastAsia="Times New Roman" w:hAnsiTheme="majorBidi" w:cstheme="majorBidi"/>
          <w:shd w:val="clear" w:color="auto" w:fill="FFFFFF"/>
        </w:rPr>
        <w:t>of</w:t>
      </w:r>
      <w:r w:rsidR="00155AD6" w:rsidRPr="000D3D50">
        <w:rPr>
          <w:rFonts w:asciiTheme="majorBidi" w:eastAsia="Times New Roman" w:hAnsiTheme="majorBidi" w:cstheme="majorBidi"/>
          <w:shd w:val="clear" w:color="auto" w:fill="FFFFFF"/>
        </w:rPr>
        <w:t xml:space="preserve"> </w:t>
      </w:r>
      <w:r w:rsidR="00D20652" w:rsidRPr="000D3D50">
        <w:rPr>
          <w:rFonts w:asciiTheme="majorBidi" w:eastAsia="Times New Roman" w:hAnsiTheme="majorBidi" w:cstheme="majorBidi"/>
          <w:shd w:val="clear" w:color="auto" w:fill="FFFFFF"/>
        </w:rPr>
        <w:t>parents</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gave</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smartphones</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while</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they</w:t>
      </w:r>
      <w:r w:rsidR="00155AD6" w:rsidRPr="000D3D50">
        <w:rPr>
          <w:rFonts w:asciiTheme="majorBidi" w:eastAsia="Times New Roman" w:hAnsiTheme="majorBidi" w:cstheme="majorBidi"/>
          <w:shd w:val="clear" w:color="auto" w:fill="FFFFFF"/>
        </w:rPr>
        <w:t xml:space="preserve"> </w:t>
      </w:r>
      <w:r w:rsidR="005E76B9" w:rsidRPr="000D3D50">
        <w:rPr>
          <w:rFonts w:asciiTheme="majorBidi" w:eastAsia="Times New Roman" w:hAnsiTheme="majorBidi" w:cstheme="majorBidi"/>
          <w:shd w:val="clear" w:color="auto" w:fill="FFFFFF"/>
        </w:rPr>
        <w:t>wer</w:t>
      </w:r>
      <w:r w:rsidR="00750D81" w:rsidRPr="000D3D50">
        <w:rPr>
          <w:rFonts w:asciiTheme="majorBidi" w:eastAsia="Times New Roman" w:hAnsiTheme="majorBidi" w:cstheme="majorBidi"/>
          <w:shd w:val="clear" w:color="auto" w:fill="FFFFFF"/>
        </w:rPr>
        <w:t>e</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doing</w:t>
      </w:r>
      <w:r w:rsidR="00155AD6" w:rsidRPr="000D3D50">
        <w:rPr>
          <w:rFonts w:asciiTheme="majorBidi" w:eastAsia="Times New Roman" w:hAnsiTheme="majorBidi" w:cstheme="majorBidi"/>
          <w:shd w:val="clear" w:color="auto" w:fill="FFFFFF"/>
        </w:rPr>
        <w:t xml:space="preserve"> </w:t>
      </w:r>
      <w:r w:rsidR="00750D81" w:rsidRPr="000D3D50">
        <w:rPr>
          <w:rFonts w:asciiTheme="majorBidi" w:eastAsia="Times New Roman" w:hAnsiTheme="majorBidi" w:cstheme="majorBidi"/>
          <w:shd w:val="clear" w:color="auto" w:fill="FFFFFF"/>
        </w:rPr>
        <w:t>daily</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domestic</w:t>
      </w:r>
      <w:r w:rsidR="00155AD6" w:rsidRPr="000D3D50">
        <w:rPr>
          <w:rFonts w:asciiTheme="majorBidi" w:eastAsia="Times New Roman" w:hAnsiTheme="majorBidi" w:cstheme="majorBidi"/>
          <w:shd w:val="clear" w:color="auto" w:fill="FFFFFF"/>
        </w:rPr>
        <w:t xml:space="preserve"> </w:t>
      </w:r>
      <w:r w:rsidR="00142E8F" w:rsidRPr="000D3D50">
        <w:rPr>
          <w:rFonts w:asciiTheme="majorBidi" w:eastAsia="Times New Roman" w:hAnsiTheme="majorBidi" w:cstheme="majorBidi"/>
          <w:shd w:val="clear" w:color="auto" w:fill="FFFFFF"/>
        </w:rPr>
        <w:t>work.</w:t>
      </w:r>
    </w:p>
    <w:p w14:paraId="77746A49" w14:textId="31548BE5" w:rsidR="0081284D" w:rsidRPr="00373FCB" w:rsidRDefault="00ED5EF1" w:rsidP="00C17077">
      <w:pPr>
        <w:spacing w:after="388" w:line="360" w:lineRule="auto"/>
        <w:ind w:right="119" w:firstLine="720"/>
        <w:jc w:val="both"/>
        <w:rPr>
          <w:rFonts w:ascii="Times New Roman" w:hAnsi="Times New Roman" w:cs="Times New Roman"/>
          <w:sz w:val="24"/>
          <w:szCs w:val="24"/>
        </w:rPr>
      </w:pPr>
      <w:r w:rsidRPr="00373FCB">
        <w:rPr>
          <w:rFonts w:ascii="Times New Roman" w:hAnsi="Times New Roman" w:cs="Times New Roman"/>
          <w:sz w:val="24"/>
          <w:szCs w:val="24"/>
        </w:rPr>
        <w:t xml:space="preserve">However, </w:t>
      </w:r>
      <w:r w:rsidR="00CF6F57" w:rsidRPr="00373FCB">
        <w:rPr>
          <w:rFonts w:ascii="Times New Roman" w:hAnsi="Times New Roman" w:cs="Times New Roman"/>
          <w:sz w:val="24"/>
          <w:szCs w:val="24"/>
        </w:rPr>
        <w:t xml:space="preserve">excessive </w:t>
      </w:r>
      <w:r w:rsidR="004641F0" w:rsidRPr="00373FCB">
        <w:rPr>
          <w:rFonts w:ascii="Times New Roman" w:hAnsi="Times New Roman" w:cs="Times New Roman"/>
          <w:sz w:val="24"/>
          <w:szCs w:val="24"/>
        </w:rPr>
        <w:t xml:space="preserve">exposure to smartphones </w:t>
      </w:r>
      <w:r w:rsidRPr="00373FCB">
        <w:rPr>
          <w:rFonts w:ascii="Times New Roman" w:eastAsia="Times New Roman" w:hAnsi="Times New Roman" w:cs="Times New Roman"/>
          <w:sz w:val="24"/>
          <w:szCs w:val="24"/>
          <w:shd w:val="clear" w:color="auto" w:fill="FFFFFF"/>
        </w:rPr>
        <w:t xml:space="preserve">can hamper children’s mental, physical, cognitive and language development (Golden et al., 2020; Lissak, 2018; Massaroni et al., 2023; </w:t>
      </w:r>
      <w:r w:rsidR="00790E19" w:rsidRPr="00373FCB">
        <w:rPr>
          <w:rFonts w:ascii="Times New Roman" w:eastAsia="Times New Roman" w:hAnsi="Times New Roman" w:cs="Times New Roman"/>
          <w:sz w:val="24"/>
          <w:szCs w:val="24"/>
          <w:shd w:val="clear" w:color="auto" w:fill="FFFFFF"/>
        </w:rPr>
        <w:t>Okada et al.,</w:t>
      </w:r>
      <w:r w:rsidRPr="00373FCB">
        <w:rPr>
          <w:rFonts w:ascii="Times New Roman" w:eastAsia="Times New Roman" w:hAnsi="Times New Roman" w:cs="Times New Roman"/>
          <w:sz w:val="24"/>
          <w:szCs w:val="24"/>
          <w:shd w:val="clear" w:color="auto" w:fill="FFFFFF"/>
        </w:rPr>
        <w:t xml:space="preserve"> 2021;</w:t>
      </w:r>
      <w:r w:rsidR="00287B8C" w:rsidRPr="00373FCB">
        <w:rPr>
          <w:rFonts w:ascii="Times New Roman" w:eastAsia="Times New Roman" w:hAnsi="Times New Roman" w:cs="Times New Roman"/>
          <w:sz w:val="24"/>
          <w:szCs w:val="24"/>
          <w:shd w:val="clear" w:color="auto" w:fill="FFFFFF"/>
        </w:rPr>
        <w:t xml:space="preserve"> </w:t>
      </w:r>
      <w:r w:rsidRPr="00373FCB">
        <w:rPr>
          <w:rFonts w:ascii="Times New Roman" w:eastAsia="Times New Roman" w:hAnsi="Times New Roman" w:cs="Times New Roman"/>
          <w:sz w:val="24"/>
          <w:szCs w:val="24"/>
          <w:shd w:val="clear" w:color="auto" w:fill="FFFFFF"/>
        </w:rPr>
        <w:t>Park &amp; Park, 2014</w:t>
      </w:r>
      <w:r w:rsidRPr="00373FCB">
        <w:rPr>
          <w:rFonts w:ascii="Times New Roman" w:hAnsi="Times New Roman" w:cs="Times New Roman"/>
          <w:sz w:val="24"/>
          <w:szCs w:val="24"/>
        </w:rPr>
        <w:t>;</w:t>
      </w:r>
      <w:r w:rsidRPr="00373FCB">
        <w:rPr>
          <w:rFonts w:ascii="Times New Roman" w:hAnsi="Times New Roman" w:cs="Times New Roman"/>
          <w:sz w:val="24"/>
          <w:szCs w:val="24"/>
          <w:lang w:bidi="en-US"/>
        </w:rPr>
        <w:t xml:space="preserve"> </w:t>
      </w:r>
      <w:r w:rsidRPr="00373FCB">
        <w:rPr>
          <w:rFonts w:ascii="Times New Roman" w:eastAsia="Times New Roman" w:hAnsi="Times New Roman" w:cs="Times New Roman"/>
          <w:sz w:val="24"/>
          <w:szCs w:val="24"/>
        </w:rPr>
        <w:t>Schwarzer</w:t>
      </w:r>
      <w:r w:rsidRPr="00373FCB">
        <w:rPr>
          <w:rFonts w:ascii="Times New Roman" w:hAnsi="Times New Roman" w:cs="Times New Roman"/>
          <w:sz w:val="24"/>
          <w:szCs w:val="24"/>
          <w:lang w:bidi="en-US"/>
        </w:rPr>
        <w:t xml:space="preserve"> et al., 2022; </w:t>
      </w:r>
      <w:r w:rsidRPr="00373FCB">
        <w:rPr>
          <w:rFonts w:ascii="Times New Roman" w:eastAsia="Times New Roman" w:hAnsi="Times New Roman" w:cs="Times New Roman"/>
          <w:sz w:val="24"/>
          <w:szCs w:val="24"/>
          <w:shd w:val="clear" w:color="auto" w:fill="FFFFFF"/>
        </w:rPr>
        <w:t>Swider-</w:t>
      </w:r>
      <w:proofErr w:type="spellStart"/>
      <w:r w:rsidRPr="00373FCB">
        <w:rPr>
          <w:rFonts w:ascii="Times New Roman" w:eastAsia="Times New Roman" w:hAnsi="Times New Roman" w:cs="Times New Roman"/>
          <w:sz w:val="24"/>
          <w:szCs w:val="24"/>
          <w:shd w:val="clear" w:color="auto" w:fill="FFFFFF"/>
        </w:rPr>
        <w:t>Cios</w:t>
      </w:r>
      <w:proofErr w:type="spellEnd"/>
      <w:r w:rsidRPr="00373FCB">
        <w:rPr>
          <w:rFonts w:ascii="Times New Roman" w:eastAsia="Times New Roman" w:hAnsi="Times New Roman" w:cs="Times New Roman"/>
          <w:sz w:val="24"/>
          <w:szCs w:val="24"/>
          <w:shd w:val="clear" w:color="auto" w:fill="FFFFFF"/>
        </w:rPr>
        <w:t xml:space="preserve"> et al., 2023).</w:t>
      </w:r>
      <w:r w:rsidRPr="00373FCB">
        <w:rPr>
          <w:rFonts w:ascii="Times New Roman" w:hAnsi="Times New Roman" w:cs="Times New Roman"/>
          <w:sz w:val="24"/>
          <w:szCs w:val="24"/>
        </w:rPr>
        <w:t xml:space="preserve"> </w:t>
      </w:r>
      <w:r w:rsidR="00CF6F57" w:rsidRPr="00373FCB">
        <w:rPr>
          <w:rFonts w:ascii="Times New Roman" w:hAnsi="Times New Roman" w:cs="Times New Roman"/>
          <w:sz w:val="24"/>
          <w:szCs w:val="24"/>
        </w:rPr>
        <w:t xml:space="preserve">There are </w:t>
      </w:r>
      <w:r w:rsidRPr="00373FCB">
        <w:rPr>
          <w:rFonts w:ascii="Times New Roman" w:hAnsi="Times New Roman" w:cs="Times New Roman"/>
          <w:sz w:val="24"/>
          <w:szCs w:val="24"/>
        </w:rPr>
        <w:t xml:space="preserve">studies </w:t>
      </w:r>
      <w:r w:rsidR="00CF6F57" w:rsidRPr="00373FCB">
        <w:rPr>
          <w:rFonts w:ascii="Times New Roman" w:hAnsi="Times New Roman" w:cs="Times New Roman"/>
          <w:sz w:val="24"/>
          <w:szCs w:val="24"/>
        </w:rPr>
        <w:t xml:space="preserve">that find </w:t>
      </w:r>
      <w:r w:rsidRPr="00373FCB">
        <w:rPr>
          <w:rFonts w:ascii="Times New Roman" w:hAnsi="Times New Roman" w:cs="Times New Roman"/>
          <w:sz w:val="24"/>
          <w:szCs w:val="24"/>
        </w:rPr>
        <w:t>that there is a link between children's screen time and their attention. Children who spend too much time on screens may develop attention issues (Santos et al., 2022).</w:t>
      </w:r>
      <w:r w:rsidRPr="00373FCB">
        <w:rPr>
          <w:rFonts w:ascii="Times New Roman" w:eastAsia="Times New Roman" w:hAnsi="Times New Roman" w:cs="Times New Roman"/>
          <w:sz w:val="24"/>
          <w:szCs w:val="24"/>
        </w:rPr>
        <w:t xml:space="preserve"> Children’s smartphone use is positively associated with speech delays and communication delays (</w:t>
      </w:r>
      <w:r w:rsidRPr="00373FCB">
        <w:rPr>
          <w:rFonts w:ascii="Times New Roman" w:eastAsia="Arial" w:hAnsi="Times New Roman" w:cs="Times New Roman"/>
          <w:sz w:val="24"/>
          <w:szCs w:val="24"/>
        </w:rPr>
        <w:t>Alamri et al., 2023; Heuvel et al</w:t>
      </w:r>
      <w:r w:rsidRPr="00373FCB">
        <w:rPr>
          <w:rFonts w:ascii="Times New Roman" w:eastAsia="Times New Roman" w:hAnsi="Times New Roman" w:cs="Times New Roman"/>
          <w:sz w:val="24"/>
          <w:szCs w:val="24"/>
        </w:rPr>
        <w:t>., 2019; Park, 2017</w:t>
      </w:r>
      <w:r w:rsidRPr="00373FCB">
        <w:rPr>
          <w:rFonts w:ascii="Times New Roman" w:eastAsia="Arial" w:hAnsi="Times New Roman" w:cs="Times New Roman"/>
          <w:sz w:val="24"/>
          <w:szCs w:val="24"/>
        </w:rPr>
        <w:t>)</w:t>
      </w:r>
      <w:r w:rsidRPr="00373FCB">
        <w:rPr>
          <w:rFonts w:ascii="Times New Roman" w:eastAsia="Times New Roman" w:hAnsi="Times New Roman" w:cs="Times New Roman"/>
          <w:sz w:val="24"/>
          <w:szCs w:val="24"/>
        </w:rPr>
        <w:t xml:space="preserve">. Additionally, young children’s excessive use of smartphones </w:t>
      </w:r>
      <w:r w:rsidR="00D610D8" w:rsidRPr="00373FCB">
        <w:rPr>
          <w:rFonts w:ascii="Times New Roman" w:eastAsia="Times New Roman" w:hAnsi="Times New Roman" w:cs="Times New Roman"/>
          <w:sz w:val="24"/>
          <w:szCs w:val="24"/>
        </w:rPr>
        <w:t xml:space="preserve">can </w:t>
      </w:r>
      <w:r w:rsidRPr="00373FCB">
        <w:rPr>
          <w:rFonts w:ascii="Times New Roman" w:eastAsia="Times New Roman" w:hAnsi="Times New Roman" w:cs="Times New Roman"/>
          <w:sz w:val="24"/>
          <w:szCs w:val="24"/>
        </w:rPr>
        <w:t>lower language</w:t>
      </w:r>
      <w:r w:rsidR="00D610D8" w:rsidRPr="00373FCB">
        <w:rPr>
          <w:rFonts w:ascii="Times New Roman" w:eastAsia="Times New Roman" w:hAnsi="Times New Roman" w:cs="Times New Roman"/>
          <w:sz w:val="24"/>
          <w:szCs w:val="24"/>
        </w:rPr>
        <w:t xml:space="preserve"> development</w:t>
      </w:r>
      <w:r w:rsidRPr="00373FCB">
        <w:rPr>
          <w:rFonts w:ascii="Times New Roman" w:eastAsia="Times New Roman" w:hAnsi="Times New Roman" w:cs="Times New Roman"/>
          <w:sz w:val="24"/>
          <w:szCs w:val="24"/>
        </w:rPr>
        <w:t xml:space="preserve"> and self-regulation (Lawrence &amp; Choe, 2021).</w:t>
      </w:r>
      <w:r w:rsidR="00D610D8" w:rsidRPr="00373FCB">
        <w:rPr>
          <w:rFonts w:ascii="Times New Roman" w:eastAsia="Times New Roman" w:hAnsi="Times New Roman" w:cs="Times New Roman"/>
          <w:sz w:val="24"/>
          <w:szCs w:val="24"/>
        </w:rPr>
        <w:t xml:space="preserve"> Thus, there is a huge body of research (</w:t>
      </w:r>
      <w:r w:rsidR="00AC0228" w:rsidRPr="00373FCB">
        <w:rPr>
          <w:rFonts w:ascii="Times New Roman" w:eastAsia="Times New Roman" w:hAnsi="Times New Roman" w:cs="Times New Roman"/>
          <w:sz w:val="24"/>
          <w:szCs w:val="24"/>
        </w:rPr>
        <w:t xml:space="preserve">e.g. </w:t>
      </w:r>
      <w:r w:rsidR="00D610D8" w:rsidRPr="00373FCB">
        <w:rPr>
          <w:rFonts w:ascii="Times New Roman" w:eastAsia="Times New Roman" w:hAnsi="Times New Roman" w:cs="Times New Roman"/>
          <w:sz w:val="24"/>
          <w:szCs w:val="24"/>
        </w:rPr>
        <w:t>Abdulla et al., 2023;</w:t>
      </w:r>
      <w:r w:rsidR="00D610D8" w:rsidRPr="00373FCB">
        <w:rPr>
          <w:rFonts w:ascii="Times New Roman" w:hAnsi="Times New Roman" w:cs="Times New Roman"/>
          <w:sz w:val="24"/>
          <w:szCs w:val="24"/>
        </w:rPr>
        <w:t xml:space="preserve"> </w:t>
      </w:r>
      <w:r w:rsidR="00D610D8" w:rsidRPr="00373FCB">
        <w:rPr>
          <w:rFonts w:ascii="Times New Roman" w:eastAsia="Times New Roman" w:hAnsi="Times New Roman" w:cs="Times New Roman"/>
          <w:sz w:val="24"/>
          <w:szCs w:val="24"/>
          <w:shd w:val="clear" w:color="auto" w:fill="FFFFFF"/>
        </w:rPr>
        <w:t>Nisa &amp;</w:t>
      </w:r>
      <w:r w:rsidR="00D610D8" w:rsidRPr="00373FCB">
        <w:rPr>
          <w:rFonts w:ascii="Times New Roman" w:hAnsi="Times New Roman" w:cs="Times New Roman"/>
          <w:sz w:val="24"/>
          <w:szCs w:val="24"/>
        </w:rPr>
        <w:t xml:space="preserve"> </w:t>
      </w:r>
      <w:r w:rsidR="00D610D8" w:rsidRPr="00373FCB">
        <w:rPr>
          <w:rFonts w:ascii="Times New Roman" w:eastAsia="Times New Roman" w:hAnsi="Times New Roman" w:cs="Times New Roman"/>
          <w:sz w:val="24"/>
          <w:szCs w:val="24"/>
          <w:shd w:val="clear" w:color="auto" w:fill="FFFFFF"/>
        </w:rPr>
        <w:t>Siddiqua, 2015; Wacks &amp; Weinstein, 2021; Yadav &amp; Chakraborty, 2022</w:t>
      </w:r>
      <w:r w:rsidR="00D610D8" w:rsidRPr="00373FCB">
        <w:rPr>
          <w:rFonts w:ascii="Times New Roman" w:eastAsia="Times New Roman" w:hAnsi="Times New Roman" w:cs="Times New Roman"/>
          <w:sz w:val="24"/>
          <w:szCs w:val="24"/>
        </w:rPr>
        <w:t>) that finds that t</w:t>
      </w:r>
      <w:r w:rsidR="00CF6F57" w:rsidRPr="00373FCB">
        <w:rPr>
          <w:rFonts w:ascii="Times New Roman" w:hAnsi="Times New Roman" w:cs="Times New Roman"/>
          <w:sz w:val="24"/>
          <w:szCs w:val="24"/>
        </w:rPr>
        <w:t>oo much screen time causes language delays and many other health complications like a higher risk of obesity, aggressive behaviour and violence, social skills loss, attention deficit disorder, depression and anxiety, sleep disorder, visual acuity issues, arthritis, repetitive motion syndrome, and migraine headaches.</w:t>
      </w:r>
      <w:r w:rsidR="00983B78" w:rsidRPr="00373FCB">
        <w:rPr>
          <w:rFonts w:ascii="Times New Roman" w:eastAsia="Times New Roman" w:hAnsi="Times New Roman" w:cs="Times New Roman"/>
          <w:sz w:val="24"/>
          <w:szCs w:val="24"/>
        </w:rPr>
        <w:t xml:space="preserve"> I</w:t>
      </w:r>
      <w:r w:rsidR="00983B78" w:rsidRPr="00373FCB">
        <w:rPr>
          <w:rFonts w:ascii="Times New Roman" w:hAnsi="Times New Roman" w:cs="Times New Roman"/>
          <w:sz w:val="24"/>
          <w:szCs w:val="24"/>
        </w:rPr>
        <w:t>n order to prevent children from suffering from digital screens' negative consequences</w:t>
      </w:r>
      <w:r w:rsidR="00983B78" w:rsidRPr="00373FCB">
        <w:rPr>
          <w:rFonts w:ascii="Times New Roman" w:eastAsia="Times New Roman" w:hAnsi="Times New Roman" w:cs="Times New Roman"/>
          <w:sz w:val="24"/>
          <w:szCs w:val="24"/>
        </w:rPr>
        <w:t>,</w:t>
      </w:r>
      <w:r w:rsidR="00C60447" w:rsidRPr="00373FCB">
        <w:rPr>
          <w:rFonts w:ascii="Times New Roman" w:eastAsia="Times New Roman" w:hAnsi="Times New Roman" w:cs="Times New Roman"/>
          <w:sz w:val="24"/>
          <w:szCs w:val="24"/>
        </w:rPr>
        <w:t xml:space="preserve"> </w:t>
      </w:r>
      <w:r w:rsidR="008F3969" w:rsidRPr="00373FCB">
        <w:rPr>
          <w:rFonts w:ascii="Times New Roman" w:eastAsia="Times New Roman" w:hAnsi="Times New Roman" w:cs="Times New Roman"/>
          <w:sz w:val="24"/>
          <w:szCs w:val="24"/>
        </w:rPr>
        <w:t xml:space="preserve">there are some </w:t>
      </w:r>
      <w:r w:rsidR="000C5947" w:rsidRPr="00373FCB">
        <w:rPr>
          <w:rFonts w:ascii="Times New Roman" w:eastAsia="Times New Roman" w:hAnsi="Times New Roman" w:cs="Times New Roman"/>
          <w:sz w:val="24"/>
          <w:szCs w:val="24"/>
        </w:rPr>
        <w:t xml:space="preserve">research-based </w:t>
      </w:r>
      <w:r w:rsidR="000C5947" w:rsidRPr="00373FCB">
        <w:rPr>
          <w:rFonts w:ascii="Times New Roman" w:eastAsia="Times New Roman" w:hAnsi="Times New Roman" w:cs="Times New Roman"/>
          <w:sz w:val="24"/>
          <w:szCs w:val="24"/>
        </w:rPr>
        <w:lastRenderedPageBreak/>
        <w:t xml:space="preserve">guidelines </w:t>
      </w:r>
      <w:r w:rsidR="00BA190C" w:rsidRPr="00373FCB">
        <w:rPr>
          <w:rFonts w:ascii="Times New Roman" w:eastAsia="Times New Roman" w:hAnsi="Times New Roman" w:cs="Times New Roman"/>
          <w:sz w:val="24"/>
          <w:szCs w:val="24"/>
        </w:rPr>
        <w:t>that</w:t>
      </w:r>
      <w:r w:rsidR="000C5947" w:rsidRPr="00373FCB">
        <w:rPr>
          <w:rFonts w:ascii="Times New Roman" w:eastAsia="Times New Roman" w:hAnsi="Times New Roman" w:cs="Times New Roman"/>
          <w:sz w:val="24"/>
          <w:szCs w:val="24"/>
        </w:rPr>
        <w:t xml:space="preserve"> are </w:t>
      </w:r>
      <w:r w:rsidR="002C0AC2" w:rsidRPr="00373FCB">
        <w:rPr>
          <w:rFonts w:ascii="Times New Roman" w:eastAsia="Times New Roman" w:hAnsi="Times New Roman" w:cs="Times New Roman"/>
          <w:sz w:val="24"/>
          <w:szCs w:val="24"/>
        </w:rPr>
        <w:t>recommended by</w:t>
      </w:r>
      <w:r w:rsidR="003D148C" w:rsidRPr="00373FCB">
        <w:rPr>
          <w:rFonts w:ascii="Times New Roman" w:eastAsia="Times New Roman" w:hAnsi="Times New Roman" w:cs="Times New Roman"/>
          <w:sz w:val="24"/>
          <w:szCs w:val="24"/>
        </w:rPr>
        <w:t xml:space="preserve"> the</w:t>
      </w:r>
      <w:r w:rsidR="002C0AC2" w:rsidRPr="00373FCB">
        <w:rPr>
          <w:rFonts w:ascii="Times New Roman" w:eastAsia="Times New Roman" w:hAnsi="Times New Roman" w:cs="Times New Roman"/>
          <w:sz w:val="24"/>
          <w:szCs w:val="24"/>
        </w:rPr>
        <w:t xml:space="preserve"> </w:t>
      </w:r>
      <w:r w:rsidR="00983B78" w:rsidRPr="00373FCB">
        <w:rPr>
          <w:rFonts w:ascii="Times New Roman" w:eastAsia="Times New Roman" w:hAnsi="Times New Roman" w:cs="Times New Roman"/>
          <w:sz w:val="24"/>
          <w:szCs w:val="24"/>
        </w:rPr>
        <w:t xml:space="preserve">American Academy of </w:t>
      </w:r>
      <w:r w:rsidR="00BB2E2A" w:rsidRPr="00373FCB">
        <w:rPr>
          <w:rFonts w:ascii="Times New Roman" w:eastAsia="Times New Roman" w:hAnsi="Times New Roman" w:cs="Times New Roman"/>
          <w:sz w:val="24"/>
          <w:szCs w:val="24"/>
        </w:rPr>
        <w:t>Paediatrics</w:t>
      </w:r>
      <w:r w:rsidR="00983B78" w:rsidRPr="00373FCB">
        <w:rPr>
          <w:rFonts w:ascii="Times New Roman" w:eastAsia="Times New Roman" w:hAnsi="Times New Roman" w:cs="Times New Roman"/>
          <w:sz w:val="24"/>
          <w:szCs w:val="24"/>
        </w:rPr>
        <w:t xml:space="preserve"> (AAP) </w:t>
      </w:r>
      <w:r w:rsidR="002C0AC2" w:rsidRPr="00373FCB">
        <w:rPr>
          <w:rFonts w:ascii="Times New Roman" w:eastAsia="Times New Roman" w:hAnsi="Times New Roman" w:cs="Times New Roman"/>
          <w:sz w:val="24"/>
          <w:szCs w:val="24"/>
        </w:rPr>
        <w:t>and</w:t>
      </w:r>
      <w:r w:rsidR="003D148C" w:rsidRPr="00373FCB">
        <w:rPr>
          <w:rFonts w:ascii="Times New Roman" w:eastAsia="Times New Roman" w:hAnsi="Times New Roman" w:cs="Times New Roman"/>
          <w:sz w:val="24"/>
          <w:szCs w:val="24"/>
        </w:rPr>
        <w:t xml:space="preserve"> the</w:t>
      </w:r>
      <w:r w:rsidR="002C0AC2" w:rsidRPr="00373FCB">
        <w:rPr>
          <w:rFonts w:ascii="Times New Roman" w:eastAsia="Times New Roman" w:hAnsi="Times New Roman" w:cs="Times New Roman"/>
          <w:sz w:val="24"/>
          <w:szCs w:val="24"/>
        </w:rPr>
        <w:t xml:space="preserve"> World Health Organization</w:t>
      </w:r>
      <w:r w:rsidR="00983B78" w:rsidRPr="00373FCB">
        <w:rPr>
          <w:rFonts w:ascii="Times New Roman" w:eastAsia="Times New Roman" w:hAnsi="Times New Roman" w:cs="Times New Roman"/>
          <w:sz w:val="24"/>
          <w:szCs w:val="24"/>
        </w:rPr>
        <w:t xml:space="preserve"> </w:t>
      </w:r>
      <w:r w:rsidR="00DA0884" w:rsidRPr="00373FCB">
        <w:rPr>
          <w:rFonts w:ascii="Times New Roman" w:eastAsia="Times New Roman" w:hAnsi="Times New Roman" w:cs="Times New Roman"/>
          <w:sz w:val="24"/>
          <w:szCs w:val="24"/>
          <w:shd w:val="clear" w:color="auto" w:fill="FFFFFF"/>
        </w:rPr>
        <w:t>(Brown et al., 2015</w:t>
      </w:r>
      <w:r w:rsidR="0081284D" w:rsidRPr="00373FCB">
        <w:rPr>
          <w:rFonts w:ascii="Times New Roman" w:eastAsia="Times New Roman" w:hAnsi="Times New Roman" w:cs="Times New Roman"/>
          <w:sz w:val="24"/>
          <w:szCs w:val="24"/>
          <w:shd w:val="clear" w:color="auto" w:fill="FFFFFF"/>
        </w:rPr>
        <w:t xml:space="preserve">; </w:t>
      </w:r>
      <w:r w:rsidR="00727DD5">
        <w:rPr>
          <w:rFonts w:ascii="Times New Roman" w:eastAsia="Times New Roman" w:hAnsi="Times New Roman" w:cs="Times New Roman"/>
          <w:sz w:val="24"/>
          <w:szCs w:val="24"/>
          <w:shd w:val="clear" w:color="auto" w:fill="FFFFFF"/>
        </w:rPr>
        <w:t>Hill et al</w:t>
      </w:r>
      <w:r w:rsidR="00817187">
        <w:rPr>
          <w:rFonts w:ascii="Times New Roman" w:eastAsia="Times New Roman" w:hAnsi="Times New Roman" w:cs="Times New Roman"/>
          <w:sz w:val="24"/>
          <w:szCs w:val="24"/>
          <w:shd w:val="clear" w:color="auto" w:fill="FFFFFF"/>
        </w:rPr>
        <w:t xml:space="preserve">., 2016; </w:t>
      </w:r>
      <w:r w:rsidR="0081284D" w:rsidRPr="00373FCB">
        <w:rPr>
          <w:rFonts w:ascii="Times New Roman" w:eastAsia="Times New Roman" w:hAnsi="Times New Roman" w:cs="Times New Roman"/>
          <w:sz w:val="24"/>
          <w:szCs w:val="24"/>
          <w:shd w:val="clear" w:color="auto" w:fill="FFFFFF"/>
        </w:rPr>
        <w:t>World Health Organization</w:t>
      </w:r>
      <w:r w:rsidR="0081284D" w:rsidRPr="00373FCB">
        <w:rPr>
          <w:rFonts w:ascii="Times New Roman" w:hAnsi="Times New Roman" w:cs="Times New Roman"/>
          <w:sz w:val="24"/>
          <w:szCs w:val="24"/>
        </w:rPr>
        <w:t xml:space="preserve">, 2019). </w:t>
      </w:r>
    </w:p>
    <w:p w14:paraId="2CBAC5F1" w14:textId="24F0A1FC" w:rsidR="00697A0A" w:rsidRPr="00373FCB" w:rsidRDefault="0091543E"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The World Health Organization (WHO) guidelines focus broadly on physical activity, sedentary </w:t>
      </w:r>
      <w:r w:rsidR="00E84135" w:rsidRPr="00373FCB">
        <w:rPr>
          <w:rFonts w:ascii="Times New Roman" w:eastAsia="Times New Roman" w:hAnsi="Times New Roman" w:cs="Times New Roman"/>
          <w:sz w:val="24"/>
          <w:szCs w:val="24"/>
          <w:shd w:val="clear" w:color="auto" w:fill="FFFFFF"/>
        </w:rPr>
        <w:t>behaviour</w:t>
      </w:r>
      <w:r w:rsidRPr="00373FCB">
        <w:rPr>
          <w:rFonts w:ascii="Times New Roman" w:eastAsia="Times New Roman" w:hAnsi="Times New Roman" w:cs="Times New Roman"/>
          <w:sz w:val="24"/>
          <w:szCs w:val="24"/>
          <w:shd w:val="clear" w:color="auto" w:fill="FFFFFF"/>
        </w:rPr>
        <w:t>, and sleep for children.</w:t>
      </w:r>
      <w:r w:rsidR="0042276F" w:rsidRPr="00373FCB">
        <w:rPr>
          <w:rFonts w:ascii="Times New Roman" w:eastAsia="Times New Roman" w:hAnsi="Times New Roman" w:cs="Times New Roman"/>
          <w:sz w:val="24"/>
          <w:szCs w:val="24"/>
          <w:shd w:val="clear" w:color="auto" w:fill="FFFFFF"/>
        </w:rPr>
        <w:t xml:space="preserve"> According to </w:t>
      </w:r>
      <w:r w:rsidR="00F26DD3" w:rsidRPr="00373FCB">
        <w:rPr>
          <w:rFonts w:ascii="Times New Roman" w:eastAsia="Times New Roman" w:hAnsi="Times New Roman" w:cs="Times New Roman"/>
          <w:sz w:val="24"/>
          <w:szCs w:val="24"/>
          <w:shd w:val="clear" w:color="auto" w:fill="FFFFFF"/>
        </w:rPr>
        <w:t>these</w:t>
      </w:r>
      <w:r w:rsidR="0042276F" w:rsidRPr="00373FCB">
        <w:rPr>
          <w:rFonts w:ascii="Times New Roman" w:eastAsia="Times New Roman" w:hAnsi="Times New Roman" w:cs="Times New Roman"/>
          <w:sz w:val="24"/>
          <w:szCs w:val="24"/>
          <w:shd w:val="clear" w:color="auto" w:fill="FFFFFF"/>
        </w:rPr>
        <w:t xml:space="preserve"> </w:t>
      </w:r>
      <w:r w:rsidR="00775E0B" w:rsidRPr="00373FCB">
        <w:rPr>
          <w:rFonts w:ascii="Times New Roman" w:eastAsia="Times New Roman" w:hAnsi="Times New Roman" w:cs="Times New Roman"/>
          <w:sz w:val="24"/>
          <w:szCs w:val="24"/>
          <w:shd w:val="clear" w:color="auto" w:fill="FFFFFF"/>
        </w:rPr>
        <w:t>guidelines</w:t>
      </w:r>
      <w:r w:rsidR="00F26DD3" w:rsidRPr="00373FCB">
        <w:rPr>
          <w:rFonts w:ascii="Times New Roman" w:eastAsia="Times New Roman" w:hAnsi="Times New Roman" w:cs="Times New Roman"/>
          <w:sz w:val="24"/>
          <w:szCs w:val="24"/>
          <w:shd w:val="clear" w:color="auto" w:fill="FFFFFF"/>
        </w:rPr>
        <w:t>,</w:t>
      </w:r>
      <w:r w:rsidR="00775E0B" w:rsidRPr="00373FCB">
        <w:rPr>
          <w:rFonts w:ascii="Times New Roman" w:eastAsia="Times New Roman" w:hAnsi="Times New Roman" w:cs="Times New Roman"/>
          <w:sz w:val="24"/>
          <w:szCs w:val="24"/>
          <w:shd w:val="clear" w:color="auto" w:fill="FFFFFF"/>
        </w:rPr>
        <w:t xml:space="preserve"> </w:t>
      </w:r>
      <w:r w:rsidR="00E76C13" w:rsidRPr="00373FCB">
        <w:rPr>
          <w:rFonts w:ascii="Times New Roman" w:eastAsia="Times New Roman" w:hAnsi="Times New Roman" w:cs="Times New Roman"/>
          <w:sz w:val="24"/>
          <w:szCs w:val="24"/>
          <w:shd w:val="clear" w:color="auto" w:fill="FFFFFF"/>
        </w:rPr>
        <w:t xml:space="preserve">children </w:t>
      </w:r>
      <w:r w:rsidR="001508FA" w:rsidRPr="00373FCB">
        <w:rPr>
          <w:rFonts w:ascii="Times New Roman" w:eastAsia="Times New Roman" w:hAnsi="Times New Roman" w:cs="Times New Roman"/>
          <w:sz w:val="24"/>
          <w:szCs w:val="24"/>
          <w:shd w:val="clear" w:color="auto" w:fill="FFFFFF"/>
        </w:rPr>
        <w:t xml:space="preserve">should not </w:t>
      </w:r>
      <w:r w:rsidR="00B106E0" w:rsidRPr="00373FCB">
        <w:rPr>
          <w:rFonts w:ascii="Times New Roman" w:eastAsia="Times New Roman" w:hAnsi="Times New Roman" w:cs="Times New Roman"/>
          <w:sz w:val="24"/>
          <w:szCs w:val="24"/>
          <w:shd w:val="clear" w:color="auto" w:fill="FFFFFF"/>
        </w:rPr>
        <w:t>use screens</w:t>
      </w:r>
      <w:r w:rsidR="001508FA" w:rsidRPr="00373FCB">
        <w:rPr>
          <w:rFonts w:ascii="Times New Roman" w:eastAsia="Times New Roman" w:hAnsi="Times New Roman" w:cs="Times New Roman"/>
          <w:sz w:val="24"/>
          <w:szCs w:val="24"/>
          <w:shd w:val="clear" w:color="auto" w:fill="FFFFFF"/>
        </w:rPr>
        <w:t xml:space="preserve"> before one year of age </w:t>
      </w:r>
      <w:r w:rsidR="009308DF" w:rsidRPr="00373FCB">
        <w:rPr>
          <w:rFonts w:ascii="Times New Roman" w:eastAsia="Times New Roman" w:hAnsi="Times New Roman" w:cs="Times New Roman"/>
          <w:sz w:val="24"/>
          <w:szCs w:val="24"/>
          <w:shd w:val="clear" w:color="auto" w:fill="FFFFFF"/>
        </w:rPr>
        <w:t xml:space="preserve">and after </w:t>
      </w:r>
      <w:r w:rsidR="004F7BE2" w:rsidRPr="00373FCB">
        <w:rPr>
          <w:rFonts w:ascii="Times New Roman" w:eastAsia="Times New Roman" w:hAnsi="Times New Roman" w:cs="Times New Roman"/>
          <w:sz w:val="24"/>
          <w:szCs w:val="24"/>
          <w:shd w:val="clear" w:color="auto" w:fill="FFFFFF"/>
        </w:rPr>
        <w:t>2 to 5 years</w:t>
      </w:r>
      <w:r w:rsidR="00EA1F67" w:rsidRPr="00373FCB">
        <w:rPr>
          <w:rFonts w:ascii="Times New Roman" w:eastAsia="Times New Roman" w:hAnsi="Times New Roman" w:cs="Times New Roman"/>
          <w:sz w:val="24"/>
          <w:szCs w:val="24"/>
          <w:shd w:val="clear" w:color="auto" w:fill="FFFFFF"/>
        </w:rPr>
        <w:t>,</w:t>
      </w:r>
      <w:r w:rsidR="004F7BE2" w:rsidRPr="00373FCB">
        <w:rPr>
          <w:rFonts w:ascii="Times New Roman" w:eastAsia="Times New Roman" w:hAnsi="Times New Roman" w:cs="Times New Roman"/>
          <w:sz w:val="24"/>
          <w:szCs w:val="24"/>
          <w:shd w:val="clear" w:color="auto" w:fill="FFFFFF"/>
        </w:rPr>
        <w:t xml:space="preserve"> they </w:t>
      </w:r>
      <w:r w:rsidR="00427E49" w:rsidRPr="00373FCB">
        <w:rPr>
          <w:rFonts w:ascii="Times New Roman" w:eastAsia="Times New Roman" w:hAnsi="Times New Roman" w:cs="Times New Roman"/>
          <w:sz w:val="24"/>
          <w:szCs w:val="24"/>
          <w:shd w:val="clear" w:color="auto" w:fill="FFFFFF"/>
        </w:rPr>
        <w:t>are allowed to use screen</w:t>
      </w:r>
      <w:r w:rsidR="00775E0B" w:rsidRPr="00373FCB">
        <w:rPr>
          <w:rFonts w:ascii="Times New Roman" w:eastAsia="Times New Roman" w:hAnsi="Times New Roman" w:cs="Times New Roman"/>
          <w:sz w:val="24"/>
          <w:szCs w:val="24"/>
          <w:shd w:val="clear" w:color="auto" w:fill="FFFFFF"/>
        </w:rPr>
        <w:t xml:space="preserve"> </w:t>
      </w:r>
      <w:r w:rsidR="00D016A5" w:rsidRPr="00373FCB">
        <w:rPr>
          <w:rFonts w:ascii="Times New Roman" w:eastAsia="Times New Roman" w:hAnsi="Times New Roman" w:cs="Times New Roman"/>
          <w:sz w:val="24"/>
          <w:szCs w:val="24"/>
          <w:shd w:val="clear" w:color="auto" w:fill="FFFFFF"/>
        </w:rPr>
        <w:t>for one hour or less</w:t>
      </w:r>
      <w:r w:rsidR="00775E0B" w:rsidRPr="00373FCB">
        <w:rPr>
          <w:rFonts w:ascii="Times New Roman" w:eastAsia="Times New Roman" w:hAnsi="Times New Roman" w:cs="Times New Roman"/>
          <w:sz w:val="24"/>
          <w:szCs w:val="24"/>
          <w:shd w:val="clear" w:color="auto" w:fill="FFFFFF"/>
        </w:rPr>
        <w:t xml:space="preserve">. </w:t>
      </w:r>
      <w:r w:rsidR="003B435E" w:rsidRPr="00373FCB">
        <w:rPr>
          <w:rFonts w:ascii="Times New Roman" w:eastAsia="Times New Roman" w:hAnsi="Times New Roman" w:cs="Times New Roman"/>
          <w:sz w:val="24"/>
          <w:szCs w:val="24"/>
          <w:shd w:val="clear" w:color="auto" w:fill="FFFFFF"/>
        </w:rPr>
        <w:t xml:space="preserve">Children should sleep for 14–17 hours (0–3 months) or 12–16 hours (4–11 months) every day before 1 year of age. They should also have numerous opportunities for </w:t>
      </w:r>
      <w:r w:rsidR="00E9318F" w:rsidRPr="00373FCB">
        <w:rPr>
          <w:rFonts w:ascii="Times New Roman" w:eastAsia="Times New Roman" w:hAnsi="Times New Roman" w:cs="Times New Roman"/>
          <w:sz w:val="24"/>
          <w:szCs w:val="24"/>
          <w:shd w:val="clear" w:color="auto" w:fill="FFFFFF"/>
        </w:rPr>
        <w:t>floor-based</w:t>
      </w:r>
      <w:r w:rsidR="003B435E" w:rsidRPr="00373FCB">
        <w:rPr>
          <w:rFonts w:ascii="Times New Roman" w:eastAsia="Times New Roman" w:hAnsi="Times New Roman" w:cs="Times New Roman"/>
          <w:sz w:val="24"/>
          <w:szCs w:val="24"/>
          <w:shd w:val="clear" w:color="auto" w:fill="FFFFFF"/>
        </w:rPr>
        <w:t xml:space="preserve"> interactive play, including at least 30 minutes of tummy time per day. Children between the ages of 1 and 2 should sleep for 11 to 14 hours a day, including naps, and engage in at least 180 minutes of varied </w:t>
      </w:r>
      <w:r w:rsidR="005273B8" w:rsidRPr="00373FCB">
        <w:rPr>
          <w:rFonts w:ascii="Times New Roman" w:eastAsia="Times New Roman" w:hAnsi="Times New Roman" w:cs="Times New Roman"/>
          <w:sz w:val="24"/>
          <w:szCs w:val="24"/>
          <w:shd w:val="clear" w:color="auto" w:fill="FFFFFF"/>
        </w:rPr>
        <w:t>activity. Children</w:t>
      </w:r>
      <w:r w:rsidR="003B435E" w:rsidRPr="00373FCB">
        <w:rPr>
          <w:rFonts w:ascii="Times New Roman" w:eastAsia="Times New Roman" w:hAnsi="Times New Roman" w:cs="Times New Roman"/>
          <w:sz w:val="24"/>
          <w:szCs w:val="24"/>
          <w:shd w:val="clear" w:color="auto" w:fill="FFFFFF"/>
        </w:rPr>
        <w:t xml:space="preserve"> 3 to 5 years of age should sleep 10 to 13 hours a day, including naps, and participate in 180 minutes of physical exercise, of which 60 minutes should be </w:t>
      </w:r>
      <w:r w:rsidR="00F00427" w:rsidRPr="00373FCB">
        <w:rPr>
          <w:rFonts w:ascii="Times New Roman" w:eastAsia="Times New Roman" w:hAnsi="Times New Roman" w:cs="Times New Roman"/>
          <w:sz w:val="24"/>
          <w:szCs w:val="24"/>
          <w:shd w:val="clear" w:color="auto" w:fill="FFFFFF"/>
        </w:rPr>
        <w:t>moderate</w:t>
      </w:r>
      <w:r w:rsidR="003B435E" w:rsidRPr="00373FCB">
        <w:rPr>
          <w:rFonts w:ascii="Times New Roman" w:eastAsia="Times New Roman" w:hAnsi="Times New Roman" w:cs="Times New Roman"/>
          <w:sz w:val="24"/>
          <w:szCs w:val="24"/>
          <w:shd w:val="clear" w:color="auto" w:fill="FFFFFF"/>
        </w:rPr>
        <w:t xml:space="preserve"> to vigorous.</w:t>
      </w:r>
    </w:p>
    <w:p w14:paraId="7D55A504" w14:textId="1372C880" w:rsidR="005A6D60" w:rsidRPr="00373FCB" w:rsidRDefault="005A6D60"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 xml:space="preserve">While the WHO offers valuable insights into promoting overall health and well-being, they are less specific about the impacts of digital media and technology. On the other hand, the American Academy of </w:t>
      </w:r>
      <w:r w:rsidR="000456DC" w:rsidRPr="00373FCB">
        <w:rPr>
          <w:rFonts w:ascii="Times New Roman" w:eastAsia="Times New Roman" w:hAnsi="Times New Roman" w:cs="Times New Roman"/>
          <w:sz w:val="24"/>
          <w:szCs w:val="24"/>
          <w:shd w:val="clear" w:color="auto" w:fill="FFFFFF"/>
        </w:rPr>
        <w:t>Paediatrics</w:t>
      </w:r>
      <w:r w:rsidRPr="00373FCB">
        <w:rPr>
          <w:rFonts w:ascii="Times New Roman" w:eastAsia="Times New Roman" w:hAnsi="Times New Roman" w:cs="Times New Roman"/>
          <w:sz w:val="24"/>
          <w:szCs w:val="24"/>
          <w:shd w:val="clear" w:color="auto" w:fill="FFFFFF"/>
        </w:rPr>
        <w:t xml:space="preserve"> (AAP) guidelines are specifically tailored to address the effects of modern technology on children. They provide detailed recommendations on screen time, social media, and digital media use, making them highly relevant for research focused on these areas. The AAP also offers practical guidance for parents on managing their children’s media consumption.</w:t>
      </w:r>
    </w:p>
    <w:p w14:paraId="2129A580" w14:textId="76B9CAB8" w:rsidR="00BB0CBB" w:rsidRPr="00373FCB" w:rsidRDefault="001A323D" w:rsidP="00C17077">
      <w:pPr>
        <w:shd w:val="clear" w:color="auto" w:fill="FFFFFF"/>
        <w:spacing w:line="360" w:lineRule="auto"/>
        <w:ind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t>However, the AAP guidelines are more detailed and directly applicable to the study of technology use, offering insights that are particularly useful for understanding its effects on child development and for guiding parental practices. The WHO guidelines, while globally applicable, provide a broader perspective that is less focused on the nuances of digital media. As well</w:t>
      </w:r>
      <w:r w:rsidR="00BB0CBB" w:rsidRPr="00373FCB">
        <w:rPr>
          <w:rFonts w:ascii="Times New Roman" w:eastAsia="Times New Roman" w:hAnsi="Times New Roman" w:cs="Times New Roman"/>
          <w:sz w:val="24"/>
          <w:szCs w:val="24"/>
          <w:shd w:val="clear" w:color="auto" w:fill="FFFFFF"/>
        </w:rPr>
        <w:t>,</w:t>
      </w:r>
      <w:r w:rsidRPr="00373FCB">
        <w:rPr>
          <w:rFonts w:ascii="Times New Roman" w:eastAsia="Times New Roman" w:hAnsi="Times New Roman" w:cs="Times New Roman"/>
          <w:sz w:val="24"/>
          <w:szCs w:val="24"/>
          <w:shd w:val="clear" w:color="auto" w:fill="FFFFFF"/>
        </w:rPr>
        <w:t xml:space="preserve"> the target </w:t>
      </w:r>
      <w:r w:rsidR="00491EEB" w:rsidRPr="00373FCB">
        <w:rPr>
          <w:rFonts w:ascii="Times New Roman" w:eastAsia="Times New Roman" w:hAnsi="Times New Roman" w:cs="Times New Roman"/>
          <w:sz w:val="24"/>
          <w:szCs w:val="24"/>
          <w:shd w:val="clear" w:color="auto" w:fill="FFFFFF"/>
        </w:rPr>
        <w:t>audiences</w:t>
      </w:r>
      <w:r w:rsidRPr="00373FCB">
        <w:rPr>
          <w:rFonts w:ascii="Times New Roman" w:eastAsia="Times New Roman" w:hAnsi="Times New Roman" w:cs="Times New Roman"/>
          <w:sz w:val="24"/>
          <w:szCs w:val="24"/>
          <w:shd w:val="clear" w:color="auto" w:fill="FFFFFF"/>
        </w:rPr>
        <w:t xml:space="preserve"> of these guidelines are policymakers, </w:t>
      </w:r>
      <w:r w:rsidR="0010725B" w:rsidRPr="00373FCB">
        <w:rPr>
          <w:rFonts w:ascii="Times New Roman" w:eastAsia="Times New Roman" w:hAnsi="Times New Roman" w:cs="Times New Roman"/>
          <w:sz w:val="24"/>
          <w:szCs w:val="24"/>
          <w:shd w:val="clear" w:color="auto" w:fill="FFFFFF"/>
        </w:rPr>
        <w:t>people</w:t>
      </w:r>
      <w:r w:rsidRPr="00373FCB">
        <w:rPr>
          <w:rFonts w:ascii="Times New Roman" w:eastAsia="Times New Roman" w:hAnsi="Times New Roman" w:cs="Times New Roman"/>
          <w:sz w:val="24"/>
          <w:szCs w:val="24"/>
          <w:shd w:val="clear" w:color="auto" w:fill="FFFFFF"/>
        </w:rPr>
        <w:t xml:space="preserve"> working in health</w:t>
      </w:r>
      <w:r w:rsidR="00D06A5B" w:rsidRPr="00373FCB">
        <w:rPr>
          <w:rFonts w:ascii="Times New Roman" w:eastAsia="Times New Roman" w:hAnsi="Times New Roman" w:cs="Times New Roman"/>
          <w:sz w:val="24"/>
          <w:szCs w:val="24"/>
          <w:shd w:val="clear" w:color="auto" w:fill="FFFFFF"/>
        </w:rPr>
        <w:t>-</w:t>
      </w:r>
      <w:r w:rsidRPr="00373FCB">
        <w:rPr>
          <w:rFonts w:ascii="Times New Roman" w:eastAsia="Times New Roman" w:hAnsi="Times New Roman" w:cs="Times New Roman"/>
          <w:sz w:val="24"/>
          <w:szCs w:val="24"/>
          <w:shd w:val="clear" w:color="auto" w:fill="FFFFFF"/>
        </w:rPr>
        <w:t>related sectors and caregivers.</w:t>
      </w:r>
      <w:r w:rsidR="004D324E" w:rsidRPr="00373FCB">
        <w:rPr>
          <w:rFonts w:ascii="Times New Roman" w:eastAsia="Times New Roman" w:hAnsi="Times New Roman" w:cs="Times New Roman"/>
          <w:sz w:val="24"/>
          <w:szCs w:val="24"/>
          <w:shd w:val="clear" w:color="auto" w:fill="FFFFFF"/>
        </w:rPr>
        <w:t xml:space="preserve"> </w:t>
      </w:r>
      <w:ins w:id="40" w:author="dell_tfz" w:date="2024-09-28T20:50:00Z" w16du:dateUtc="2024-09-28T14:50:00Z">
        <w:r w:rsidR="00F52B90" w:rsidRPr="00F52B90">
          <w:rPr>
            <w:rFonts w:ascii="Times New Roman" w:eastAsia="Times New Roman" w:hAnsi="Times New Roman" w:cs="Times New Roman"/>
            <w:sz w:val="24"/>
            <w:szCs w:val="24"/>
            <w:shd w:val="clear" w:color="auto" w:fill="FFFFFF"/>
          </w:rPr>
          <w:t>The aim of this study was to explore the status of Bangladeshi children’s smartphone use and Bangladeshi parents' awareness of young children’s smartphone use in terms of AAP guidelines</w:t>
        </w:r>
      </w:ins>
      <w:ins w:id="41" w:author="dell_tfz" w:date="2024-09-28T20:52:00Z" w16du:dateUtc="2024-09-28T14:52:00Z">
        <w:r w:rsidR="00F52B90">
          <w:rPr>
            <w:rFonts w:ascii="Times New Roman" w:eastAsia="Times New Roman" w:hAnsi="Times New Roman" w:cs="Times New Roman"/>
            <w:sz w:val="24"/>
            <w:szCs w:val="24"/>
            <w:shd w:val="clear" w:color="auto" w:fill="FFFFFF"/>
          </w:rPr>
          <w:t xml:space="preserve"> and therefore</w:t>
        </w:r>
      </w:ins>
      <w:ins w:id="42" w:author="dell_tfz" w:date="2024-09-28T20:53:00Z" w16du:dateUtc="2024-09-28T14:53:00Z">
        <w:r w:rsidR="00F52B90">
          <w:rPr>
            <w:rFonts w:ascii="Times New Roman" w:eastAsia="Times New Roman" w:hAnsi="Times New Roman" w:cs="Times New Roman"/>
            <w:sz w:val="24"/>
            <w:szCs w:val="24"/>
            <w:shd w:val="clear" w:color="auto" w:fill="FFFFFF"/>
          </w:rPr>
          <w:t xml:space="preserve"> </w:t>
        </w:r>
      </w:ins>
      <w:del w:id="43" w:author="dell_tfz" w:date="2024-09-28T20:53:00Z" w16du:dateUtc="2024-09-28T14:53:00Z">
        <w:r w:rsidRPr="00373FCB" w:rsidDel="00F52B90">
          <w:rPr>
            <w:rFonts w:ascii="Times New Roman" w:eastAsia="Times New Roman" w:hAnsi="Times New Roman" w:cs="Times New Roman"/>
            <w:sz w:val="24"/>
            <w:szCs w:val="24"/>
            <w:shd w:val="clear" w:color="auto" w:fill="FFFFFF"/>
          </w:rPr>
          <w:delText>Therefore, as this study focused on parental awareness</w:delText>
        </w:r>
        <w:r w:rsidR="002E4D2B" w:rsidRPr="00373FCB" w:rsidDel="00F52B90">
          <w:rPr>
            <w:rFonts w:ascii="Times New Roman" w:eastAsia="Times New Roman" w:hAnsi="Times New Roman" w:cs="Times New Roman"/>
            <w:sz w:val="24"/>
            <w:szCs w:val="24"/>
            <w:shd w:val="clear" w:color="auto" w:fill="FFFFFF"/>
          </w:rPr>
          <w:delText xml:space="preserve"> of</w:delText>
        </w:r>
        <w:r w:rsidRPr="00373FCB" w:rsidDel="00F52B90">
          <w:rPr>
            <w:rFonts w:ascii="Times New Roman" w:eastAsia="Times New Roman" w:hAnsi="Times New Roman" w:cs="Times New Roman"/>
            <w:sz w:val="24"/>
            <w:szCs w:val="24"/>
            <w:shd w:val="clear" w:color="auto" w:fill="FFFFFF"/>
          </w:rPr>
          <w:delText xml:space="preserve"> </w:delText>
        </w:r>
      </w:del>
      <w:del w:id="44" w:author="dell_tfz" w:date="2024-09-28T17:45:00Z" w16du:dateUtc="2024-09-28T11:45:00Z">
        <w:r w:rsidRPr="00373FCB" w:rsidDel="007F0CD8">
          <w:rPr>
            <w:rFonts w:ascii="Times New Roman" w:eastAsia="Times New Roman" w:hAnsi="Times New Roman" w:cs="Times New Roman"/>
            <w:sz w:val="24"/>
            <w:szCs w:val="24"/>
            <w:shd w:val="clear" w:color="auto" w:fill="FFFFFF"/>
          </w:rPr>
          <w:delText xml:space="preserve">technology </w:delText>
        </w:r>
      </w:del>
      <w:del w:id="45" w:author="dell_tfz" w:date="2024-09-28T20:53:00Z" w16du:dateUtc="2024-09-28T14:53:00Z">
        <w:r w:rsidRPr="00373FCB" w:rsidDel="00F52B90">
          <w:rPr>
            <w:rFonts w:ascii="Times New Roman" w:eastAsia="Times New Roman" w:hAnsi="Times New Roman" w:cs="Times New Roman"/>
            <w:sz w:val="24"/>
            <w:szCs w:val="24"/>
            <w:shd w:val="clear" w:color="auto" w:fill="FFFFFF"/>
          </w:rPr>
          <w:delText xml:space="preserve">use and its effects on children, </w:delText>
        </w:r>
      </w:del>
      <w:r w:rsidRPr="00373FCB">
        <w:rPr>
          <w:rFonts w:ascii="Times New Roman" w:eastAsia="Times New Roman" w:hAnsi="Times New Roman" w:cs="Times New Roman"/>
          <w:sz w:val="24"/>
          <w:szCs w:val="24"/>
          <w:shd w:val="clear" w:color="auto" w:fill="FFFFFF"/>
        </w:rPr>
        <w:t xml:space="preserve">the AAP guidelines </w:t>
      </w:r>
      <w:r w:rsidR="0044376A" w:rsidRPr="00373FCB">
        <w:rPr>
          <w:rFonts w:ascii="Times New Roman" w:eastAsia="Times New Roman" w:hAnsi="Times New Roman" w:cs="Times New Roman"/>
          <w:sz w:val="24"/>
          <w:szCs w:val="24"/>
          <w:shd w:val="clear" w:color="auto" w:fill="FFFFFF"/>
        </w:rPr>
        <w:t>were</w:t>
      </w:r>
      <w:r w:rsidRPr="00373FCB">
        <w:rPr>
          <w:rFonts w:ascii="Times New Roman" w:eastAsia="Times New Roman" w:hAnsi="Times New Roman" w:cs="Times New Roman"/>
          <w:sz w:val="24"/>
          <w:szCs w:val="24"/>
          <w:shd w:val="clear" w:color="auto" w:fill="FFFFFF"/>
        </w:rPr>
        <w:t xml:space="preserve"> chosen for their specificity, practical application, and relevance to contemporary challenges in digital media use.</w:t>
      </w:r>
    </w:p>
    <w:p w14:paraId="79909C1D" w14:textId="23E56609" w:rsidR="001D3EF4" w:rsidRPr="00373FCB" w:rsidRDefault="00E808BB" w:rsidP="00E7573F">
      <w:pPr>
        <w:shd w:val="clear" w:color="auto" w:fill="FFFFFF"/>
        <w:spacing w:line="360" w:lineRule="auto"/>
        <w:jc w:val="both"/>
        <w:rPr>
          <w:rFonts w:ascii="Times New Roman" w:eastAsia="Times New Roman" w:hAnsi="Times New Roman" w:cs="Times New Roman"/>
          <w:b/>
          <w:bCs/>
          <w:sz w:val="24"/>
          <w:szCs w:val="24"/>
        </w:rPr>
      </w:pPr>
      <w:r>
        <w:rPr>
          <w:rFonts w:ascii="Times New Roman" w:hAnsi="Times New Roman" w:cs="Times New Roman"/>
          <w:b/>
          <w:sz w:val="24"/>
          <w:szCs w:val="24"/>
        </w:rPr>
        <w:t xml:space="preserve">1.1 </w:t>
      </w:r>
      <w:r w:rsidR="00113E41" w:rsidRPr="00373FCB">
        <w:rPr>
          <w:rFonts w:ascii="Times New Roman" w:hAnsi="Times New Roman" w:cs="Times New Roman"/>
          <w:b/>
          <w:sz w:val="24"/>
          <w:szCs w:val="24"/>
        </w:rPr>
        <w:t>American Academy of Paediatrics</w:t>
      </w:r>
      <w:r w:rsidR="00113E41" w:rsidRPr="00373FCB">
        <w:rPr>
          <w:rFonts w:ascii="Times New Roman" w:eastAsia="Times New Roman" w:hAnsi="Times New Roman" w:cs="Times New Roman"/>
          <w:b/>
          <w:bCs/>
          <w:sz w:val="24"/>
          <w:szCs w:val="24"/>
        </w:rPr>
        <w:t xml:space="preserve"> (</w:t>
      </w:r>
      <w:r w:rsidR="00F83379" w:rsidRPr="00373FCB">
        <w:rPr>
          <w:rFonts w:ascii="Times New Roman" w:eastAsia="Times New Roman" w:hAnsi="Times New Roman" w:cs="Times New Roman"/>
          <w:b/>
          <w:bCs/>
          <w:sz w:val="24"/>
          <w:szCs w:val="24"/>
        </w:rPr>
        <w:t>AAP</w:t>
      </w:r>
      <w:r w:rsidR="00113E41" w:rsidRPr="00373FCB">
        <w:rPr>
          <w:rFonts w:ascii="Times New Roman" w:eastAsia="Times New Roman" w:hAnsi="Times New Roman" w:cs="Times New Roman"/>
          <w:b/>
          <w:bCs/>
          <w:sz w:val="24"/>
          <w:szCs w:val="24"/>
        </w:rPr>
        <w:t>)</w:t>
      </w:r>
      <w:r w:rsidR="00F83379" w:rsidRPr="00373FCB">
        <w:rPr>
          <w:rFonts w:ascii="Times New Roman" w:eastAsia="Times New Roman" w:hAnsi="Times New Roman" w:cs="Times New Roman"/>
          <w:b/>
          <w:bCs/>
          <w:sz w:val="24"/>
          <w:szCs w:val="24"/>
        </w:rPr>
        <w:t xml:space="preserve"> Guidelines</w:t>
      </w:r>
    </w:p>
    <w:p w14:paraId="2B923D78" w14:textId="5E4A0923" w:rsidR="00113E41" w:rsidRPr="00373FCB" w:rsidRDefault="00463A33" w:rsidP="008E4396">
      <w:pPr>
        <w:pStyle w:val="ListParagraph"/>
        <w:numPr>
          <w:ilvl w:val="0"/>
          <w:numId w:val="17"/>
        </w:numPr>
        <w:shd w:val="clear" w:color="auto" w:fill="FFFFFF"/>
        <w:spacing w:line="360" w:lineRule="auto"/>
        <w:jc w:val="both"/>
        <w:rPr>
          <w:rFonts w:ascii="Times New Roman" w:eastAsia="Times New Roman" w:hAnsi="Times New Roman" w:cs="Times New Roman"/>
          <w:b/>
          <w:bCs/>
          <w:sz w:val="24"/>
          <w:szCs w:val="24"/>
        </w:rPr>
      </w:pPr>
      <w:r w:rsidRPr="00373FCB">
        <w:rPr>
          <w:rFonts w:ascii="Times New Roman" w:hAnsi="Times New Roman" w:cs="Times New Roman"/>
          <w:sz w:val="24"/>
          <w:szCs w:val="24"/>
        </w:rPr>
        <w:lastRenderedPageBreak/>
        <w:t>A</w:t>
      </w:r>
      <w:r w:rsidR="00877195" w:rsidRPr="00373FCB">
        <w:rPr>
          <w:rFonts w:ascii="Times New Roman" w:hAnsi="Times New Roman" w:cs="Times New Roman"/>
          <w:sz w:val="24"/>
          <w:szCs w:val="24"/>
        </w:rPr>
        <w:t>ll</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screen</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should</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be</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avoided</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for</w:t>
      </w:r>
      <w:r w:rsidR="00155AD6" w:rsidRPr="00373FCB">
        <w:rPr>
          <w:rFonts w:ascii="Times New Roman" w:hAnsi="Times New Roman" w:cs="Times New Roman"/>
          <w:sz w:val="24"/>
          <w:szCs w:val="24"/>
        </w:rPr>
        <w:t xml:space="preserve"> </w:t>
      </w:r>
      <w:r w:rsidR="00877195" w:rsidRPr="00373FCB">
        <w:rPr>
          <w:rFonts w:ascii="Times New Roman" w:hAnsi="Times New Roman" w:cs="Times New Roman"/>
          <w:sz w:val="24"/>
          <w:szCs w:val="24"/>
        </w:rPr>
        <w:t>kids</w:t>
      </w:r>
      <w:r w:rsidR="00155AD6" w:rsidRPr="00373FCB">
        <w:rPr>
          <w:rFonts w:ascii="Times New Roman" w:hAnsi="Times New Roman" w:cs="Times New Roman"/>
          <w:sz w:val="24"/>
          <w:szCs w:val="24"/>
        </w:rPr>
        <w:t xml:space="preserve"> </w:t>
      </w:r>
      <w:r w:rsidR="000F3E98" w:rsidRPr="00373FCB">
        <w:rPr>
          <w:rFonts w:ascii="Times New Roman" w:hAnsi="Times New Roman" w:cs="Times New Roman"/>
          <w:sz w:val="24"/>
          <w:szCs w:val="24"/>
        </w:rPr>
        <w:t xml:space="preserve">younger than 18 to 24 months, except for video-chatting. </w:t>
      </w:r>
    </w:p>
    <w:p w14:paraId="1606AEEC" w14:textId="76AF7D0A" w:rsidR="00E96372" w:rsidRPr="00373FCB" w:rsidRDefault="00EC3C0A"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 xml:space="preserve">Parents should not </w:t>
      </w:r>
      <w:r w:rsidR="00E96372" w:rsidRPr="00373FCB">
        <w:rPr>
          <w:rFonts w:ascii="Times New Roman" w:hAnsi="Times New Roman" w:cs="Times New Roman"/>
          <w:sz w:val="24"/>
          <w:szCs w:val="24"/>
        </w:rPr>
        <w:t xml:space="preserve">feel pressured to introduce technology early. </w:t>
      </w:r>
      <w:r w:rsidR="002028EB" w:rsidRPr="00373FCB">
        <w:rPr>
          <w:rFonts w:ascii="Times New Roman" w:hAnsi="Times New Roman" w:cs="Times New Roman"/>
          <w:sz w:val="24"/>
          <w:szCs w:val="24"/>
        </w:rPr>
        <w:t>C</w:t>
      </w:r>
      <w:r w:rsidR="00E96372" w:rsidRPr="00373FCB">
        <w:rPr>
          <w:rFonts w:ascii="Times New Roman" w:hAnsi="Times New Roman" w:cs="Times New Roman"/>
          <w:sz w:val="24"/>
          <w:szCs w:val="24"/>
        </w:rPr>
        <w:t>hildren can quickly learn to use intuitive technology interfaces once they are exposed to them, regardless of the age at which they start</w:t>
      </w:r>
      <w:r w:rsidR="00FA5EDE" w:rsidRPr="00373FCB">
        <w:rPr>
          <w:rFonts w:ascii="Times New Roman" w:hAnsi="Times New Roman" w:cs="Times New Roman"/>
          <w:sz w:val="24"/>
          <w:szCs w:val="24"/>
        </w:rPr>
        <w:t>.</w:t>
      </w:r>
    </w:p>
    <w:p w14:paraId="4CD588BE" w14:textId="6998B4F2" w:rsidR="001F7510" w:rsidRPr="00373FCB" w:rsidRDefault="00E50AA2"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For children aged 18 to 24 months, if parents choose to introduce digital media, it is important to select high-quality</w:t>
      </w:r>
      <w:r w:rsidR="005F0308" w:rsidRPr="00373FCB">
        <w:rPr>
          <w:rFonts w:ascii="Times New Roman" w:hAnsi="Times New Roman" w:cs="Times New Roman"/>
          <w:sz w:val="24"/>
          <w:szCs w:val="24"/>
        </w:rPr>
        <w:t xml:space="preserve"> </w:t>
      </w:r>
      <w:r w:rsidRPr="00373FCB">
        <w:rPr>
          <w:rFonts w:ascii="Times New Roman" w:hAnsi="Times New Roman" w:cs="Times New Roman"/>
          <w:sz w:val="24"/>
          <w:szCs w:val="24"/>
        </w:rPr>
        <w:t xml:space="preserve">educational programming and engage with the child during media use. </w:t>
      </w:r>
      <w:r w:rsidR="00BF3830" w:rsidRPr="00373FCB">
        <w:rPr>
          <w:rFonts w:ascii="Times New Roman" w:hAnsi="Times New Roman" w:cs="Times New Roman"/>
          <w:sz w:val="24"/>
          <w:szCs w:val="24"/>
        </w:rPr>
        <w:t>C</w:t>
      </w:r>
      <w:r w:rsidR="00630C2A" w:rsidRPr="00373FCB">
        <w:rPr>
          <w:rFonts w:ascii="Times New Roman" w:hAnsi="Times New Roman" w:cs="Times New Roman"/>
          <w:sz w:val="24"/>
          <w:szCs w:val="24"/>
        </w:rPr>
        <w:t xml:space="preserve">o-viewing helps enhance </w:t>
      </w:r>
      <w:r w:rsidR="00EF6FD9" w:rsidRPr="00373FCB">
        <w:rPr>
          <w:rFonts w:ascii="Times New Roman" w:hAnsi="Times New Roman" w:cs="Times New Roman"/>
          <w:sz w:val="24"/>
          <w:szCs w:val="24"/>
        </w:rPr>
        <w:t xml:space="preserve">a </w:t>
      </w:r>
      <w:r w:rsidR="00630C2A" w:rsidRPr="00373FCB">
        <w:rPr>
          <w:rFonts w:ascii="Times New Roman" w:hAnsi="Times New Roman" w:cs="Times New Roman"/>
          <w:sz w:val="24"/>
          <w:szCs w:val="24"/>
        </w:rPr>
        <w:t>child’s understanding and learning</w:t>
      </w:r>
      <w:r w:rsidRPr="00373FCB">
        <w:rPr>
          <w:rFonts w:ascii="Times New Roman" w:hAnsi="Times New Roman" w:cs="Times New Roman"/>
          <w:sz w:val="24"/>
          <w:szCs w:val="24"/>
        </w:rPr>
        <w:t xml:space="preserve">. Solo media use at this age does not provide the same cognitive and language benefits </w:t>
      </w:r>
      <w:r w:rsidR="00113E41" w:rsidRPr="00373FCB">
        <w:rPr>
          <w:rFonts w:ascii="Times New Roman" w:hAnsi="Times New Roman" w:cs="Times New Roman"/>
          <w:sz w:val="24"/>
          <w:szCs w:val="24"/>
        </w:rPr>
        <w:t xml:space="preserve">involved in </w:t>
      </w:r>
      <w:r w:rsidRPr="00373FCB">
        <w:rPr>
          <w:rFonts w:ascii="Times New Roman" w:hAnsi="Times New Roman" w:cs="Times New Roman"/>
          <w:sz w:val="24"/>
          <w:szCs w:val="24"/>
        </w:rPr>
        <w:t>interactive</w:t>
      </w:r>
      <w:r w:rsidR="00113E41" w:rsidRPr="00373FCB">
        <w:rPr>
          <w:rFonts w:ascii="Times New Roman" w:hAnsi="Times New Roman" w:cs="Times New Roman"/>
          <w:sz w:val="24"/>
          <w:szCs w:val="24"/>
        </w:rPr>
        <w:t xml:space="preserve"> and</w:t>
      </w:r>
      <w:r w:rsidRPr="00373FCB">
        <w:rPr>
          <w:rFonts w:ascii="Times New Roman" w:hAnsi="Times New Roman" w:cs="Times New Roman"/>
          <w:sz w:val="24"/>
          <w:szCs w:val="24"/>
        </w:rPr>
        <w:t xml:space="preserve"> shared experiences</w:t>
      </w:r>
      <w:r w:rsidR="00BF3830" w:rsidRPr="00373FCB">
        <w:rPr>
          <w:rFonts w:ascii="Times New Roman" w:hAnsi="Times New Roman" w:cs="Times New Roman"/>
          <w:sz w:val="24"/>
          <w:szCs w:val="24"/>
        </w:rPr>
        <w:t xml:space="preserve">. </w:t>
      </w:r>
    </w:p>
    <w:p w14:paraId="1BF9E66E" w14:textId="3354CCD1" w:rsidR="001F7510" w:rsidRPr="00373FCB" w:rsidRDefault="00CA5BC4" w:rsidP="008E4396">
      <w:pPr>
        <w:pStyle w:val="ListParagraph"/>
        <w:numPr>
          <w:ilvl w:val="0"/>
          <w:numId w:val="17"/>
        </w:numPr>
        <w:shd w:val="clear" w:color="auto" w:fill="FFFFFF"/>
        <w:spacing w:line="360" w:lineRule="auto"/>
        <w:jc w:val="both"/>
        <w:rPr>
          <w:rFonts w:ascii="Times New Roman" w:hAnsi="Times New Roman" w:cs="Times New Roman"/>
          <w:sz w:val="24"/>
          <w:szCs w:val="24"/>
        </w:rPr>
      </w:pPr>
      <w:r w:rsidRPr="00373FCB">
        <w:rPr>
          <w:rFonts w:ascii="Times New Roman" w:hAnsi="Times New Roman" w:cs="Times New Roman"/>
          <w:sz w:val="24"/>
          <w:szCs w:val="24"/>
        </w:rPr>
        <w:t xml:space="preserve">Additionally, </w:t>
      </w:r>
      <w:r w:rsidR="00133540" w:rsidRPr="00373FCB">
        <w:rPr>
          <w:rFonts w:ascii="Times New Roman" w:hAnsi="Times New Roman" w:cs="Times New Roman"/>
          <w:sz w:val="24"/>
          <w:szCs w:val="24"/>
        </w:rPr>
        <w:t xml:space="preserve">for </w:t>
      </w:r>
      <w:r w:rsidRPr="00373FCB">
        <w:rPr>
          <w:rFonts w:ascii="Times New Roman" w:hAnsi="Times New Roman" w:cs="Times New Roman"/>
          <w:sz w:val="24"/>
          <w:szCs w:val="24"/>
        </w:rPr>
        <w:t>children aged 2 to 5 years, it is recommended to limit screen</w:t>
      </w:r>
      <w:r w:rsidR="0066525B">
        <w:rPr>
          <w:rFonts w:ascii="Times New Roman" w:hAnsi="Times New Roman" w:cs="Times New Roman"/>
          <w:sz w:val="24"/>
          <w:szCs w:val="24"/>
        </w:rPr>
        <w:t xml:space="preserve"> use</w:t>
      </w:r>
      <w:r w:rsidRPr="00373FCB">
        <w:rPr>
          <w:rFonts w:ascii="Times New Roman" w:hAnsi="Times New Roman" w:cs="Times New Roman"/>
          <w:sz w:val="24"/>
          <w:szCs w:val="24"/>
        </w:rPr>
        <w:t xml:space="preserve"> to 1 hour per day of high-quality programming. </w:t>
      </w:r>
      <w:r w:rsidRPr="00E84135">
        <w:rPr>
          <w:rFonts w:ascii="Times New Roman" w:hAnsi="Times New Roman" w:cs="Times New Roman"/>
          <w:sz w:val="24"/>
          <w:szCs w:val="24"/>
        </w:rPr>
        <w:t>Co-viewing</w:t>
      </w:r>
      <w:r w:rsidRPr="00A23F4E">
        <w:rPr>
          <w:rFonts w:ascii="Times New Roman" w:hAnsi="Times New Roman" w:cs="Times New Roman"/>
          <w:color w:val="FF0000"/>
          <w:sz w:val="24"/>
          <w:szCs w:val="24"/>
        </w:rPr>
        <w:t xml:space="preserve"> </w:t>
      </w:r>
      <w:r w:rsidRPr="00373FCB">
        <w:rPr>
          <w:rFonts w:ascii="Times New Roman" w:hAnsi="Times New Roman" w:cs="Times New Roman"/>
          <w:sz w:val="24"/>
          <w:szCs w:val="24"/>
        </w:rPr>
        <w:t>is essential during this stage as well, as it helps children understand the content and apply what they learn to their everyday experiences</w:t>
      </w:r>
      <w:r w:rsidR="0080470F" w:rsidRPr="00373FCB">
        <w:rPr>
          <w:rFonts w:ascii="Times New Roman" w:hAnsi="Times New Roman" w:cs="Times New Roman"/>
          <w:sz w:val="24"/>
          <w:szCs w:val="24"/>
        </w:rPr>
        <w:t xml:space="preserve">. </w:t>
      </w:r>
    </w:p>
    <w:p w14:paraId="48C83DB4" w14:textId="1F52F4F9" w:rsidR="00806A93" w:rsidRPr="00373FCB" w:rsidRDefault="00C74E06" w:rsidP="008E4396">
      <w:pPr>
        <w:pStyle w:val="ListParagraph"/>
        <w:numPr>
          <w:ilvl w:val="0"/>
          <w:numId w:val="17"/>
        </w:numPr>
        <w:spacing w:after="388" w:line="360" w:lineRule="auto"/>
        <w:ind w:right="119"/>
        <w:jc w:val="both"/>
        <w:rPr>
          <w:rFonts w:ascii="Times New Roman" w:eastAsia="Times New Roman" w:hAnsi="Times New Roman" w:cs="Times New Roman"/>
          <w:sz w:val="24"/>
          <w:szCs w:val="24"/>
        </w:rPr>
      </w:pPr>
      <w:r w:rsidRPr="00373FCB">
        <w:rPr>
          <w:rFonts w:ascii="Times New Roman" w:hAnsi="Times New Roman" w:cs="Times New Roman"/>
          <w:sz w:val="24"/>
          <w:szCs w:val="24"/>
        </w:rPr>
        <w:t xml:space="preserve">It is crucial to avoid </w:t>
      </w:r>
      <w:r w:rsidRPr="00E84135">
        <w:rPr>
          <w:rFonts w:ascii="Times New Roman" w:hAnsi="Times New Roman" w:cs="Times New Roman"/>
          <w:sz w:val="24"/>
          <w:szCs w:val="24"/>
        </w:rPr>
        <w:t>fast-paced and violent content</w:t>
      </w:r>
      <w:r w:rsidRPr="00A23F4E">
        <w:rPr>
          <w:rFonts w:ascii="Times New Roman" w:hAnsi="Times New Roman" w:cs="Times New Roman"/>
          <w:color w:val="FF0000"/>
          <w:sz w:val="24"/>
          <w:szCs w:val="24"/>
        </w:rPr>
        <w:t xml:space="preserve"> </w:t>
      </w:r>
      <w:r w:rsidRPr="00373FCB">
        <w:rPr>
          <w:rFonts w:ascii="Times New Roman" w:hAnsi="Times New Roman" w:cs="Times New Roman"/>
          <w:sz w:val="24"/>
          <w:szCs w:val="24"/>
        </w:rPr>
        <w:t>for young children</w:t>
      </w:r>
      <w:r w:rsidR="006356EC" w:rsidRPr="00373FCB">
        <w:rPr>
          <w:rFonts w:ascii="Times New Roman" w:hAnsi="Times New Roman" w:cs="Times New Roman"/>
          <w:sz w:val="24"/>
          <w:szCs w:val="24"/>
        </w:rPr>
        <w:t xml:space="preserve">. </w:t>
      </w:r>
      <w:r w:rsidRPr="00373FCB">
        <w:rPr>
          <w:rFonts w:ascii="Times New Roman" w:hAnsi="Times New Roman" w:cs="Times New Roman"/>
          <w:sz w:val="24"/>
          <w:szCs w:val="24"/>
        </w:rPr>
        <w:t>Fast-paced programs can be overstimulating and difficult for young children to process</w:t>
      </w:r>
      <w:r w:rsidR="007E4355" w:rsidRPr="00373FCB">
        <w:rPr>
          <w:rFonts w:ascii="Times New Roman" w:hAnsi="Times New Roman" w:cs="Times New Roman"/>
          <w:sz w:val="24"/>
          <w:szCs w:val="24"/>
        </w:rPr>
        <w:t>.</w:t>
      </w:r>
      <w:r w:rsidRPr="00373FCB">
        <w:rPr>
          <w:rFonts w:ascii="Times New Roman" w:hAnsi="Times New Roman" w:cs="Times New Roman"/>
          <w:sz w:val="24"/>
          <w:szCs w:val="24"/>
        </w:rPr>
        <w:t xml:space="preserve"> </w:t>
      </w:r>
    </w:p>
    <w:p w14:paraId="5D6868E4" w14:textId="1E2BB073" w:rsidR="00806A93" w:rsidRPr="00373FCB" w:rsidRDefault="004C47AD"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Turning off televisions and other devices when not in use is advised to prevent background media from distracting or overstimulating children. Background media can interfere with playtime and parent-child interactions, both of which are vital for healthy development</w:t>
      </w:r>
      <w:r w:rsidR="00F459D2" w:rsidRPr="00373FCB">
        <w:rPr>
          <w:rFonts w:ascii="Times New Roman" w:hAnsi="Times New Roman" w:cs="Times New Roman"/>
          <w:sz w:val="24"/>
          <w:szCs w:val="24"/>
        </w:rPr>
        <w:t>.</w:t>
      </w:r>
    </w:p>
    <w:p w14:paraId="7C0451BA" w14:textId="6B81E5E0" w:rsidR="00806A93" w:rsidRPr="00EA7F24" w:rsidRDefault="00E9480A"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 xml:space="preserve">While digital media can be useful for calming children in certain situations such as during medical procedures or airplane flights, it should not be the primary method for soothing them. Overreliance on media for calming can impede the development of self-regulation skills and create difficulties with setting limits. </w:t>
      </w:r>
      <w:r w:rsidRPr="00EA7F24">
        <w:rPr>
          <w:rFonts w:ascii="Times New Roman" w:hAnsi="Times New Roman" w:cs="Times New Roman"/>
          <w:sz w:val="24"/>
          <w:szCs w:val="24"/>
        </w:rPr>
        <w:t xml:space="preserve">Parents should encourage alternative soothing strategies and seek </w:t>
      </w:r>
      <w:r w:rsidR="002A2A8E" w:rsidRPr="00EA7F24">
        <w:rPr>
          <w:rFonts w:ascii="Times New Roman" w:hAnsi="Times New Roman" w:cs="Times New Roman"/>
          <w:sz w:val="24"/>
          <w:szCs w:val="24"/>
        </w:rPr>
        <w:t>paediatric</w:t>
      </w:r>
      <w:r w:rsidRPr="00EA7F24">
        <w:rPr>
          <w:rFonts w:ascii="Times New Roman" w:hAnsi="Times New Roman" w:cs="Times New Roman"/>
          <w:sz w:val="24"/>
          <w:szCs w:val="24"/>
        </w:rPr>
        <w:t xml:space="preserve"> advice if needed</w:t>
      </w:r>
      <w:r w:rsidR="00F459D2" w:rsidRPr="00EA7F24">
        <w:rPr>
          <w:rFonts w:ascii="Times New Roman" w:hAnsi="Times New Roman" w:cs="Times New Roman"/>
          <w:sz w:val="24"/>
          <w:szCs w:val="24"/>
        </w:rPr>
        <w:t>.</w:t>
      </w:r>
    </w:p>
    <w:p w14:paraId="211B21FF" w14:textId="3E09FC96" w:rsidR="00575176" w:rsidRPr="00373FCB" w:rsidRDefault="00C15F4C"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EA7F24">
        <w:rPr>
          <w:rFonts w:ascii="Times New Roman" w:hAnsi="Times New Roman" w:cs="Times New Roman"/>
          <w:sz w:val="24"/>
          <w:szCs w:val="24"/>
        </w:rPr>
        <w:t>Monitoring</w:t>
      </w:r>
      <w:r w:rsidRPr="00373FCB">
        <w:rPr>
          <w:rFonts w:ascii="Times New Roman" w:hAnsi="Times New Roman" w:cs="Times New Roman"/>
          <w:sz w:val="24"/>
          <w:szCs w:val="24"/>
        </w:rPr>
        <w:t xml:space="preserve"> children’s media use is crucial. Parents should keep track of the apps and media their children are using, test apps beforehand, and play together</w:t>
      </w:r>
      <w:r w:rsidR="00B27314" w:rsidRPr="00373FCB">
        <w:rPr>
          <w:rFonts w:ascii="Times New Roman" w:hAnsi="Times New Roman" w:cs="Times New Roman"/>
          <w:sz w:val="24"/>
          <w:szCs w:val="24"/>
        </w:rPr>
        <w:t>.</w:t>
      </w:r>
    </w:p>
    <w:p w14:paraId="6825FCF9" w14:textId="4D77BC48" w:rsidR="00C218B1" w:rsidRPr="00373FCB" w:rsidRDefault="00575176" w:rsidP="008E4396">
      <w:pPr>
        <w:pStyle w:val="ListParagraph"/>
        <w:numPr>
          <w:ilvl w:val="0"/>
          <w:numId w:val="17"/>
        </w:numPr>
        <w:spacing w:after="388" w:line="360" w:lineRule="auto"/>
        <w:ind w:right="119"/>
        <w:jc w:val="both"/>
        <w:rPr>
          <w:rFonts w:ascii="Times New Roman" w:hAnsi="Times New Roman" w:cs="Times New Roman"/>
          <w:sz w:val="24"/>
          <w:szCs w:val="24"/>
        </w:rPr>
      </w:pPr>
      <w:r w:rsidRPr="00373FCB">
        <w:rPr>
          <w:rFonts w:ascii="Times New Roman" w:hAnsi="Times New Roman" w:cs="Times New Roman"/>
          <w:sz w:val="24"/>
          <w:szCs w:val="24"/>
        </w:rPr>
        <w:t xml:space="preserve">Establishing </w:t>
      </w:r>
      <w:r w:rsidRPr="00EA7F24">
        <w:rPr>
          <w:rFonts w:ascii="Times New Roman" w:hAnsi="Times New Roman" w:cs="Times New Roman"/>
          <w:sz w:val="24"/>
          <w:szCs w:val="24"/>
        </w:rPr>
        <w:t>screen-free zones</w:t>
      </w:r>
      <w:r w:rsidRPr="00177615">
        <w:rPr>
          <w:rFonts w:ascii="Times New Roman" w:hAnsi="Times New Roman" w:cs="Times New Roman"/>
          <w:color w:val="FF0000"/>
          <w:sz w:val="24"/>
          <w:szCs w:val="24"/>
        </w:rPr>
        <w:t xml:space="preserve"> </w:t>
      </w:r>
      <w:r w:rsidRPr="00373FCB">
        <w:rPr>
          <w:rFonts w:ascii="Times New Roman" w:hAnsi="Times New Roman" w:cs="Times New Roman"/>
          <w:sz w:val="24"/>
          <w:szCs w:val="24"/>
        </w:rPr>
        <w:t>and times, such as during meals, in bedrooms, and during parent-child playtime, is beneficial. Parents can also set their devices to “do not disturb” during these times to fully engage with their children</w:t>
      </w:r>
      <w:r w:rsidR="00C16293" w:rsidRPr="00373FCB">
        <w:rPr>
          <w:rFonts w:ascii="Times New Roman" w:hAnsi="Times New Roman" w:cs="Times New Roman"/>
          <w:sz w:val="24"/>
          <w:szCs w:val="24"/>
        </w:rPr>
        <w:t>.</w:t>
      </w:r>
    </w:p>
    <w:p w14:paraId="5034F265" w14:textId="42B30C43" w:rsidR="00B719A1" w:rsidRPr="00373FCB" w:rsidRDefault="00575176" w:rsidP="008E4396">
      <w:pPr>
        <w:pStyle w:val="ListParagraph"/>
        <w:numPr>
          <w:ilvl w:val="0"/>
          <w:numId w:val="17"/>
        </w:numPr>
        <w:shd w:val="clear" w:color="auto" w:fill="FFFFFF"/>
        <w:spacing w:after="388" w:line="360" w:lineRule="auto"/>
        <w:ind w:right="119"/>
        <w:jc w:val="both"/>
        <w:rPr>
          <w:rFonts w:ascii="Times New Roman" w:eastAsia="Times New Roman" w:hAnsi="Times New Roman" w:cs="Times New Roman"/>
          <w:b/>
          <w:bCs/>
          <w:sz w:val="24"/>
          <w:szCs w:val="24"/>
        </w:rPr>
      </w:pPr>
      <w:r w:rsidRPr="00373FCB">
        <w:rPr>
          <w:rFonts w:ascii="Times New Roman" w:hAnsi="Times New Roman" w:cs="Times New Roman"/>
          <w:sz w:val="24"/>
          <w:szCs w:val="24"/>
        </w:rPr>
        <w:t>Finally, it is important to avoid screens at least 1 hour before bedtime and to remove devices from bedrooms</w:t>
      </w:r>
      <w:r w:rsidR="00894809" w:rsidRPr="00373FCB">
        <w:rPr>
          <w:rFonts w:ascii="Times New Roman" w:hAnsi="Times New Roman" w:cs="Times New Roman"/>
          <w:sz w:val="24"/>
          <w:szCs w:val="24"/>
        </w:rPr>
        <w:t xml:space="preserve">. </w:t>
      </w:r>
    </w:p>
    <w:p w14:paraId="7B43842F" w14:textId="3691A76C" w:rsidR="00A16438" w:rsidRPr="00373FCB" w:rsidRDefault="00EE3538" w:rsidP="00E7573F">
      <w:pPr>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6B253D">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00D778DB" w:rsidRPr="00373FCB">
        <w:rPr>
          <w:rFonts w:ascii="Times New Roman" w:eastAsia="Times New Roman" w:hAnsi="Times New Roman" w:cs="Times New Roman"/>
          <w:b/>
          <w:bCs/>
          <w:sz w:val="24"/>
          <w:szCs w:val="24"/>
        </w:rPr>
        <w:t>The Study</w:t>
      </w:r>
    </w:p>
    <w:p w14:paraId="623DA239" w14:textId="224D0D14" w:rsidR="006A6E8A" w:rsidRPr="00373FCB" w:rsidRDefault="006276E0" w:rsidP="006F5381">
      <w:pPr>
        <w:spacing w:after="161" w:line="360" w:lineRule="auto"/>
        <w:ind w:left="-5" w:right="120" w:firstLine="720"/>
        <w:jc w:val="both"/>
        <w:rPr>
          <w:rFonts w:ascii="Times New Roman" w:eastAsia="Times New Roman" w:hAnsi="Times New Roman" w:cs="Times New Roman"/>
          <w:sz w:val="24"/>
          <w:szCs w:val="24"/>
          <w:shd w:val="clear" w:color="auto" w:fill="FFFFFF"/>
        </w:rPr>
      </w:pPr>
      <w:r w:rsidRPr="00373FCB">
        <w:rPr>
          <w:rFonts w:ascii="Times New Roman" w:eastAsia="Times New Roman" w:hAnsi="Times New Roman" w:cs="Times New Roman"/>
          <w:sz w:val="24"/>
          <w:szCs w:val="24"/>
          <w:shd w:val="clear" w:color="auto" w:fill="FFFFFF"/>
        </w:rPr>
        <w:lastRenderedPageBreak/>
        <w:t xml:space="preserve">Although limited, </w:t>
      </w:r>
      <w:r w:rsidR="00892F2E" w:rsidRPr="00373FCB">
        <w:rPr>
          <w:rFonts w:ascii="Times New Roman" w:eastAsia="Times New Roman" w:hAnsi="Times New Roman" w:cs="Times New Roman"/>
          <w:sz w:val="24"/>
          <w:szCs w:val="24"/>
          <w:shd w:val="clear" w:color="auto" w:fill="FFFFFF"/>
        </w:rPr>
        <w:t>t</w:t>
      </w:r>
      <w:r w:rsidRPr="00373FCB">
        <w:rPr>
          <w:rFonts w:ascii="Times New Roman" w:eastAsia="Times New Roman" w:hAnsi="Times New Roman" w:cs="Times New Roman"/>
          <w:sz w:val="24"/>
          <w:szCs w:val="24"/>
          <w:shd w:val="clear" w:color="auto" w:fill="FFFFFF"/>
        </w:rPr>
        <w:t xml:space="preserve">here are some </w:t>
      </w:r>
      <w:r w:rsidR="00892F2E" w:rsidRPr="00373FCB">
        <w:rPr>
          <w:rFonts w:ascii="Times New Roman" w:eastAsia="Times New Roman" w:hAnsi="Times New Roman" w:cs="Times New Roman"/>
          <w:sz w:val="24"/>
          <w:szCs w:val="24"/>
          <w:shd w:val="clear" w:color="auto" w:fill="FFFFFF"/>
        </w:rPr>
        <w:t xml:space="preserve">studies </w:t>
      </w:r>
      <w:r w:rsidRPr="00373FCB">
        <w:rPr>
          <w:rFonts w:ascii="Times New Roman" w:eastAsia="Times New Roman" w:hAnsi="Times New Roman" w:cs="Times New Roman"/>
          <w:sz w:val="24"/>
          <w:szCs w:val="24"/>
          <w:shd w:val="clear" w:color="auto" w:fill="FFFFFF"/>
        </w:rPr>
        <w:t xml:space="preserve">that investigated the extent of parents' knowledge and awareness of international guidelines such as those from the American Academy of </w:t>
      </w:r>
      <w:r w:rsidR="000A43CA" w:rsidRPr="00373FCB">
        <w:rPr>
          <w:rFonts w:ascii="Times New Roman" w:eastAsia="Times New Roman" w:hAnsi="Times New Roman" w:cs="Times New Roman"/>
          <w:sz w:val="24"/>
          <w:szCs w:val="24"/>
          <w:shd w:val="clear" w:color="auto" w:fill="FFFFFF"/>
        </w:rPr>
        <w:t>Paediatrics</w:t>
      </w:r>
      <w:r w:rsidRPr="00373FCB">
        <w:rPr>
          <w:rFonts w:ascii="Times New Roman" w:eastAsia="Times New Roman" w:hAnsi="Times New Roman" w:cs="Times New Roman"/>
          <w:sz w:val="24"/>
          <w:szCs w:val="24"/>
          <w:shd w:val="clear" w:color="auto" w:fill="FFFFFF"/>
        </w:rPr>
        <w:t xml:space="preserve"> (AAP) on digital device use for young children in different countries in the world (Asplund et al., 2015; Golden et al., 2020; Lammers et al., 2022; Lampard et al., 2013; Wallace &amp; Livingstone, 2019). As it appears in these studies, a</w:t>
      </w:r>
      <w:r w:rsidRPr="00373FCB">
        <w:rPr>
          <w:rFonts w:ascii="Times New Roman" w:hAnsi="Times New Roman" w:cs="Times New Roman"/>
          <w:sz w:val="24"/>
          <w:szCs w:val="24"/>
        </w:rPr>
        <w:t xml:space="preserve"> large number of parents are not aware of the </w:t>
      </w:r>
      <w:r w:rsidR="00C0127A" w:rsidRPr="00373FCB">
        <w:rPr>
          <w:rFonts w:ascii="Times New Roman" w:hAnsi="Times New Roman" w:cs="Times New Roman"/>
          <w:sz w:val="24"/>
          <w:szCs w:val="24"/>
        </w:rPr>
        <w:t xml:space="preserve">AAP </w:t>
      </w:r>
      <w:r w:rsidRPr="00373FCB">
        <w:rPr>
          <w:rFonts w:ascii="Times New Roman" w:hAnsi="Times New Roman" w:cs="Times New Roman"/>
          <w:sz w:val="24"/>
          <w:szCs w:val="24"/>
        </w:rPr>
        <w:t xml:space="preserve">guidelines </w:t>
      </w:r>
      <w:r w:rsidRPr="00373FCB">
        <w:rPr>
          <w:rFonts w:ascii="Times New Roman" w:eastAsia="Times New Roman" w:hAnsi="Times New Roman" w:cs="Times New Roman"/>
          <w:sz w:val="24"/>
          <w:szCs w:val="24"/>
          <w:shd w:val="clear" w:color="auto" w:fill="FFFFFF"/>
        </w:rPr>
        <w:t>(Golden et al., 2020; Lammers et al., 2022; Shirley &amp; Kumar, 201</w:t>
      </w:r>
      <w:r w:rsidR="003A6996" w:rsidRPr="00373FCB">
        <w:rPr>
          <w:rFonts w:ascii="Times New Roman" w:eastAsia="Times New Roman" w:hAnsi="Times New Roman" w:cs="Times New Roman"/>
          <w:sz w:val="24"/>
          <w:szCs w:val="24"/>
          <w:shd w:val="clear" w:color="auto" w:fill="FFFFFF"/>
        </w:rPr>
        <w:t>9; Wallace &amp; Livingstone, 2019)</w:t>
      </w:r>
      <w:r w:rsidR="007518D6" w:rsidRPr="00373FCB">
        <w:rPr>
          <w:rFonts w:ascii="Times New Roman" w:eastAsia="Times New Roman" w:hAnsi="Times New Roman" w:cs="Times New Roman"/>
          <w:sz w:val="24"/>
          <w:szCs w:val="24"/>
          <w:shd w:val="clear" w:color="auto" w:fill="FFFFFF"/>
        </w:rPr>
        <w:t>.</w:t>
      </w:r>
      <w:r w:rsidR="003A6996" w:rsidRPr="003230E3">
        <w:rPr>
          <w:rFonts w:ascii="Times New Roman" w:eastAsia="Times New Roman" w:hAnsi="Times New Roman" w:cs="Times New Roman"/>
          <w:color w:val="FF0000"/>
          <w:sz w:val="24"/>
          <w:szCs w:val="24"/>
          <w:shd w:val="clear" w:color="auto" w:fill="FFFFFF"/>
        </w:rPr>
        <w:t xml:space="preserve"> </w:t>
      </w:r>
      <w:r w:rsidR="007518D6" w:rsidRPr="004350C4">
        <w:rPr>
          <w:rFonts w:ascii="Times New Roman" w:eastAsia="Times New Roman" w:hAnsi="Times New Roman" w:cs="Times New Roman"/>
          <w:sz w:val="24"/>
          <w:szCs w:val="24"/>
          <w:shd w:val="clear" w:color="auto" w:fill="FFFFFF"/>
        </w:rPr>
        <w:t xml:space="preserve">However, </w:t>
      </w:r>
      <w:r w:rsidR="003A6996" w:rsidRPr="004350C4">
        <w:rPr>
          <w:rFonts w:ascii="Times New Roman" w:eastAsia="Times New Roman" w:hAnsi="Times New Roman" w:cs="Times New Roman"/>
          <w:sz w:val="24"/>
          <w:szCs w:val="24"/>
        </w:rPr>
        <w:t>parents who are well-informed about international guidelines like the AAP guidelines have a higher chance of successfully controlling their children's screen</w:t>
      </w:r>
      <w:r w:rsidR="00A07A5C" w:rsidRPr="004350C4">
        <w:rPr>
          <w:rFonts w:ascii="Times New Roman" w:eastAsia="Times New Roman" w:hAnsi="Times New Roman" w:cs="Times New Roman"/>
          <w:sz w:val="24"/>
          <w:szCs w:val="24"/>
        </w:rPr>
        <w:t xml:space="preserve"> time</w:t>
      </w:r>
      <w:r w:rsidR="003A6996" w:rsidRPr="004350C4">
        <w:rPr>
          <w:rFonts w:ascii="Times New Roman" w:eastAsia="Times New Roman" w:hAnsi="Times New Roman" w:cs="Times New Roman"/>
          <w:sz w:val="24"/>
          <w:szCs w:val="24"/>
        </w:rPr>
        <w:t xml:space="preserve"> use than those who are unaware </w:t>
      </w:r>
      <w:r w:rsidR="003A6996" w:rsidRPr="004350C4">
        <w:rPr>
          <w:rFonts w:ascii="Times New Roman" w:eastAsia="Times New Roman" w:hAnsi="Times New Roman" w:cs="Times New Roman"/>
          <w:sz w:val="24"/>
          <w:szCs w:val="24"/>
          <w:shd w:val="clear" w:color="auto" w:fill="FFFFFF"/>
        </w:rPr>
        <w:t>(Lammers et al., 2022).</w:t>
      </w:r>
      <w:r w:rsidR="006A6E8A" w:rsidRPr="003230E3">
        <w:rPr>
          <w:rFonts w:ascii="Times New Roman" w:eastAsia="Times New Roman" w:hAnsi="Times New Roman" w:cs="Times New Roman"/>
          <w:color w:val="FF0000"/>
          <w:sz w:val="24"/>
          <w:szCs w:val="24"/>
          <w:shd w:val="clear" w:color="auto" w:fill="FFFFFF"/>
        </w:rPr>
        <w:t xml:space="preserve"> </w:t>
      </w:r>
      <w:r w:rsidR="00A73603" w:rsidRPr="00373FCB">
        <w:rPr>
          <w:rFonts w:ascii="Times New Roman" w:eastAsia="Times New Roman" w:hAnsi="Times New Roman" w:cs="Times New Roman"/>
          <w:sz w:val="24"/>
          <w:szCs w:val="24"/>
          <w:shd w:val="clear" w:color="auto" w:fill="FFFFFF"/>
        </w:rPr>
        <w:t xml:space="preserve">Therefore, this study employs AAP guidelines as a standard yardstick to measure </w:t>
      </w:r>
      <w:r w:rsidR="00D23B8B" w:rsidRPr="00373FCB">
        <w:rPr>
          <w:rFonts w:ascii="Times New Roman" w:eastAsia="Times New Roman" w:hAnsi="Times New Roman" w:cs="Times New Roman"/>
          <w:sz w:val="24"/>
          <w:szCs w:val="24"/>
          <w:shd w:val="clear" w:color="auto" w:fill="FFFFFF"/>
        </w:rPr>
        <w:t xml:space="preserve">Bangladeshi </w:t>
      </w:r>
      <w:r w:rsidR="00A73603" w:rsidRPr="00373FCB">
        <w:rPr>
          <w:rFonts w:ascii="Times New Roman" w:eastAsia="Times New Roman" w:hAnsi="Times New Roman" w:cs="Times New Roman"/>
          <w:sz w:val="24"/>
          <w:szCs w:val="24"/>
          <w:shd w:val="clear" w:color="auto" w:fill="FFFFFF"/>
        </w:rPr>
        <w:t xml:space="preserve">parents’ awareness of children’s smartphone use.  </w:t>
      </w:r>
    </w:p>
    <w:p w14:paraId="5E636E01" w14:textId="13C09CC9" w:rsidR="00B07345" w:rsidRPr="00373FCB" w:rsidRDefault="0038371B" w:rsidP="006F5381">
      <w:pPr>
        <w:spacing w:after="388" w:line="360" w:lineRule="auto"/>
        <w:ind w:right="119" w:firstLine="720"/>
        <w:jc w:val="both"/>
        <w:rPr>
          <w:rFonts w:ascii="Times New Roman" w:eastAsia="Times New Roman" w:hAnsi="Times New Roman" w:cs="Times New Roman"/>
          <w:sz w:val="24"/>
          <w:szCs w:val="24"/>
        </w:rPr>
      </w:pPr>
      <w:r w:rsidRPr="00373FCB">
        <w:rPr>
          <w:rFonts w:ascii="Times New Roman" w:eastAsia="Times New Roman" w:hAnsi="Times New Roman" w:cs="Times New Roman"/>
          <w:sz w:val="24"/>
          <w:szCs w:val="24"/>
          <w:shd w:val="clear" w:color="auto" w:fill="FFFFFF"/>
        </w:rPr>
        <w:t xml:space="preserve">Research in the context of Bangladesh mainly explores parental perceptions of </w:t>
      </w:r>
      <w:r w:rsidR="003A6996" w:rsidRPr="00373FCB">
        <w:rPr>
          <w:rFonts w:ascii="Times New Roman" w:eastAsia="Times New Roman" w:hAnsi="Times New Roman" w:cs="Times New Roman"/>
          <w:sz w:val="24"/>
          <w:szCs w:val="24"/>
          <w:shd w:val="clear" w:color="auto" w:fill="FFFFFF"/>
        </w:rPr>
        <w:t xml:space="preserve">young children’s </w:t>
      </w:r>
      <w:r w:rsidRPr="00373FCB">
        <w:rPr>
          <w:rFonts w:ascii="Times New Roman" w:eastAsia="Times New Roman" w:hAnsi="Times New Roman" w:cs="Times New Roman"/>
          <w:sz w:val="24"/>
          <w:szCs w:val="24"/>
          <w:shd w:val="clear" w:color="auto" w:fill="FFFFFF"/>
        </w:rPr>
        <w:t>excessive use of screen time (Shil, 2020</w:t>
      </w:r>
      <w:r w:rsidR="003A6996" w:rsidRPr="00373FCB">
        <w:rPr>
          <w:rFonts w:ascii="Times New Roman" w:eastAsia="Times New Roman" w:hAnsi="Times New Roman" w:cs="Times New Roman"/>
          <w:sz w:val="24"/>
          <w:szCs w:val="24"/>
          <w:shd w:val="clear" w:color="auto" w:fill="FFFFFF"/>
        </w:rPr>
        <w:t>; Sattar, 2021</w:t>
      </w:r>
      <w:r w:rsidRPr="00373FCB">
        <w:rPr>
          <w:rFonts w:ascii="Times New Roman" w:eastAsia="Times New Roman" w:hAnsi="Times New Roman" w:cs="Times New Roman"/>
          <w:sz w:val="24"/>
          <w:szCs w:val="24"/>
          <w:shd w:val="clear" w:color="auto" w:fill="FFFFFF"/>
        </w:rPr>
        <w:t xml:space="preserve">), and </w:t>
      </w:r>
      <w:r w:rsidR="00386FD5" w:rsidRPr="00373FCB">
        <w:rPr>
          <w:rFonts w:ascii="Times New Roman" w:eastAsia="Times New Roman" w:hAnsi="Times New Roman" w:cs="Times New Roman"/>
          <w:sz w:val="24"/>
          <w:szCs w:val="24"/>
          <w:shd w:val="clear" w:color="auto" w:fill="FFFFFF"/>
        </w:rPr>
        <w:t xml:space="preserve">of </w:t>
      </w:r>
      <w:r w:rsidRPr="00373FCB">
        <w:rPr>
          <w:rFonts w:ascii="Times New Roman" w:eastAsia="Times New Roman" w:hAnsi="Times New Roman" w:cs="Times New Roman"/>
          <w:sz w:val="24"/>
          <w:szCs w:val="24"/>
          <w:shd w:val="clear" w:color="auto" w:fill="FFFFFF"/>
        </w:rPr>
        <w:t>the negative effects on 1 to 10 year old children’s physical and psychological development (Sadri, 2018).</w:t>
      </w:r>
      <w:r w:rsidRPr="00373FCB">
        <w:rPr>
          <w:rFonts w:ascii="Times New Roman" w:eastAsia="Times New Roman" w:hAnsi="Times New Roman" w:cs="Times New Roman"/>
          <w:sz w:val="24"/>
          <w:szCs w:val="24"/>
        </w:rPr>
        <w:t xml:space="preserve"> There are also some studies on the parents</w:t>
      </w:r>
      <w:r w:rsidR="008268BE" w:rsidRPr="00373FCB">
        <w:rPr>
          <w:rFonts w:ascii="Times New Roman" w:eastAsia="Times New Roman" w:hAnsi="Times New Roman" w:cs="Times New Roman"/>
          <w:sz w:val="24"/>
          <w:szCs w:val="24"/>
        </w:rPr>
        <w:t>’</w:t>
      </w:r>
      <w:r w:rsidRPr="00373FCB">
        <w:rPr>
          <w:rFonts w:ascii="Times New Roman" w:eastAsia="Times New Roman" w:hAnsi="Times New Roman" w:cs="Times New Roman"/>
          <w:sz w:val="24"/>
          <w:szCs w:val="24"/>
        </w:rPr>
        <w:t xml:space="preserve"> role in enhancing the value of their children's media screen time (Rahman &amp; Farzana, 2019); </w:t>
      </w:r>
      <w:r w:rsidRPr="00373FCB">
        <w:rPr>
          <w:rFonts w:ascii="Times New Roman" w:eastAsia="Times New Roman" w:hAnsi="Times New Roman" w:cs="Times New Roman"/>
          <w:sz w:val="24"/>
          <w:szCs w:val="24"/>
          <w:shd w:val="clear" w:color="auto" w:fill="FFFFFF"/>
        </w:rPr>
        <w:t>the role of parental mediation in their children’s internet use (Chandrima et al., 2020)</w:t>
      </w:r>
      <w:r w:rsidRPr="00373FCB">
        <w:rPr>
          <w:rFonts w:ascii="Times New Roman" w:eastAsia="Times New Roman" w:hAnsi="Times New Roman" w:cs="Times New Roman"/>
          <w:sz w:val="24"/>
          <w:szCs w:val="24"/>
        </w:rPr>
        <w:t xml:space="preserve"> and the prevalence of children's problematic smartphone use along with its influential factors and detrimental impacts on 3 to 5 year old pre-schoolers’ psychological and physical development (Abdulla et al., 2023). </w:t>
      </w:r>
      <w:ins w:id="46" w:author="dell_tfz" w:date="2024-09-28T23:13:00Z" w16du:dateUtc="2024-09-28T17:13:00Z">
        <w:r w:rsidR="00EC5D9C">
          <w:rPr>
            <w:rFonts w:ascii="Times New Roman" w:eastAsia="Times New Roman" w:hAnsi="Times New Roman" w:cs="Times New Roman"/>
            <w:sz w:val="24"/>
            <w:szCs w:val="24"/>
          </w:rPr>
          <w:t xml:space="preserve">However, </w:t>
        </w:r>
        <w:r w:rsidR="00EC5D9C" w:rsidRPr="00EC5D9C">
          <w:rPr>
            <w:rFonts w:ascii="Times New Roman" w:eastAsia="Times New Roman" w:hAnsi="Times New Roman" w:cs="Times New Roman"/>
            <w:sz w:val="24"/>
            <w:szCs w:val="24"/>
          </w:rPr>
          <w:t xml:space="preserve">no previous study has investigated Bangladeshi parents' awareness of young children’s smartphone use </w:t>
        </w:r>
      </w:ins>
      <w:del w:id="47" w:author="dell_tfz" w:date="2024-09-28T23:13:00Z" w16du:dateUtc="2024-09-28T17:13:00Z">
        <w:r w:rsidR="00B07345" w:rsidRPr="00373FCB" w:rsidDel="00EC5D9C">
          <w:rPr>
            <w:rFonts w:ascii="Times New Roman" w:eastAsia="Times New Roman" w:hAnsi="Times New Roman" w:cs="Times New Roman"/>
            <w:sz w:val="24"/>
            <w:szCs w:val="24"/>
          </w:rPr>
          <w:delText xml:space="preserve">They do not specifically investigate </w:delText>
        </w:r>
        <w:r w:rsidR="00B07345" w:rsidRPr="00373FCB" w:rsidDel="00EC5D9C">
          <w:rPr>
            <w:rFonts w:ascii="Times New Roman" w:eastAsia="Times New Roman" w:hAnsi="Times New Roman" w:cs="Times New Roman"/>
            <w:sz w:val="24"/>
            <w:szCs w:val="24"/>
            <w:shd w:val="clear" w:color="auto" w:fill="FFFFFF"/>
          </w:rPr>
          <w:delText xml:space="preserve">Bangladeshi parents' awareness of young children’s smartphone use </w:delText>
        </w:r>
      </w:del>
      <w:r w:rsidR="00B07345" w:rsidRPr="00373FCB">
        <w:rPr>
          <w:rFonts w:ascii="Times New Roman" w:eastAsia="Times New Roman" w:hAnsi="Times New Roman" w:cs="Times New Roman"/>
          <w:sz w:val="24"/>
          <w:szCs w:val="24"/>
          <w:shd w:val="clear" w:color="auto" w:fill="FFFFFF"/>
        </w:rPr>
        <w:t>in terms of international guidelines like the guidelines recommended by the American Academy of Paediatrics</w:t>
      </w:r>
      <w:ins w:id="48" w:author="dell_tfz" w:date="2024-09-28T23:14:00Z" w16du:dateUtc="2024-09-28T17:14:00Z">
        <w:r w:rsidR="00EC5D9C">
          <w:rPr>
            <w:rFonts w:ascii="Times New Roman" w:eastAsia="Times New Roman" w:hAnsi="Times New Roman" w:cs="Times New Roman"/>
            <w:sz w:val="24"/>
            <w:szCs w:val="24"/>
            <w:shd w:val="clear" w:color="auto" w:fill="FFFFFF"/>
          </w:rPr>
          <w:t xml:space="preserve"> (AAP)</w:t>
        </w:r>
      </w:ins>
      <w:r w:rsidR="00B07345" w:rsidRPr="00373FCB">
        <w:rPr>
          <w:rFonts w:ascii="Times New Roman" w:eastAsia="Times New Roman" w:hAnsi="Times New Roman" w:cs="Times New Roman"/>
          <w:sz w:val="24"/>
          <w:szCs w:val="24"/>
          <w:shd w:val="clear" w:color="auto" w:fill="FFFFFF"/>
        </w:rPr>
        <w:t>.</w:t>
      </w:r>
      <w:r w:rsidR="00B07345" w:rsidRPr="00373FCB">
        <w:rPr>
          <w:rFonts w:ascii="Times New Roman" w:eastAsia="Times New Roman" w:hAnsi="Times New Roman" w:cs="Times New Roman"/>
          <w:sz w:val="24"/>
          <w:szCs w:val="24"/>
        </w:rPr>
        <w:t xml:space="preserve"> </w:t>
      </w:r>
      <w:r w:rsidR="00F76DF8" w:rsidRPr="00373FCB">
        <w:rPr>
          <w:rFonts w:ascii="Times New Roman" w:eastAsia="Times New Roman" w:hAnsi="Times New Roman" w:cs="Times New Roman"/>
          <w:sz w:val="24"/>
          <w:szCs w:val="24"/>
        </w:rPr>
        <w:t xml:space="preserve">Based on the perceptions of parents, this study </w:t>
      </w:r>
      <w:r w:rsidR="002122D8" w:rsidRPr="00373FCB">
        <w:rPr>
          <w:rFonts w:ascii="Times New Roman" w:eastAsia="Times New Roman" w:hAnsi="Times New Roman" w:cs="Times New Roman"/>
          <w:sz w:val="24"/>
          <w:szCs w:val="24"/>
        </w:rPr>
        <w:t xml:space="preserve">explores </w:t>
      </w:r>
      <w:bookmarkStart w:id="49" w:name="_Hlk177073196"/>
      <w:r w:rsidR="00F76DF8" w:rsidRPr="00373FCB">
        <w:rPr>
          <w:rFonts w:ascii="Times New Roman" w:eastAsia="Times New Roman" w:hAnsi="Times New Roman" w:cs="Times New Roman"/>
          <w:sz w:val="24"/>
          <w:szCs w:val="24"/>
        </w:rPr>
        <w:t xml:space="preserve">the status of Bangladeshi children’s smartphone use and </w:t>
      </w:r>
      <w:r w:rsidR="00B07345" w:rsidRPr="00373FCB">
        <w:rPr>
          <w:rFonts w:ascii="Times New Roman" w:eastAsia="Times New Roman" w:hAnsi="Times New Roman" w:cs="Times New Roman"/>
          <w:sz w:val="24"/>
          <w:szCs w:val="24"/>
        </w:rPr>
        <w:t xml:space="preserve">Bangladeshi parents' awareness </w:t>
      </w:r>
      <w:r w:rsidR="00D778DB" w:rsidRPr="00373FCB">
        <w:rPr>
          <w:rFonts w:ascii="Times New Roman" w:eastAsia="Times New Roman" w:hAnsi="Times New Roman" w:cs="Times New Roman"/>
          <w:sz w:val="24"/>
          <w:szCs w:val="24"/>
        </w:rPr>
        <w:t xml:space="preserve">of young children’s </w:t>
      </w:r>
      <w:r w:rsidR="00B07345" w:rsidRPr="00373FCB">
        <w:rPr>
          <w:rFonts w:ascii="Times New Roman" w:eastAsia="Times New Roman" w:hAnsi="Times New Roman" w:cs="Times New Roman"/>
          <w:sz w:val="24"/>
          <w:szCs w:val="24"/>
        </w:rPr>
        <w:t xml:space="preserve">smartphone use </w:t>
      </w:r>
      <w:r w:rsidR="00D778DB" w:rsidRPr="00373FCB">
        <w:rPr>
          <w:rFonts w:ascii="Times New Roman" w:eastAsia="Times New Roman" w:hAnsi="Times New Roman" w:cs="Times New Roman"/>
          <w:sz w:val="24"/>
          <w:szCs w:val="24"/>
        </w:rPr>
        <w:t xml:space="preserve">in terms of </w:t>
      </w:r>
      <w:r w:rsidR="00B07345" w:rsidRPr="00373FCB">
        <w:rPr>
          <w:rFonts w:ascii="Times New Roman" w:eastAsia="Times New Roman" w:hAnsi="Times New Roman" w:cs="Times New Roman"/>
          <w:sz w:val="24"/>
          <w:szCs w:val="24"/>
        </w:rPr>
        <w:t>AAP guidelines</w:t>
      </w:r>
      <w:r w:rsidR="00D778DB" w:rsidRPr="00373FCB">
        <w:rPr>
          <w:rFonts w:ascii="Times New Roman" w:eastAsia="Times New Roman" w:hAnsi="Times New Roman" w:cs="Times New Roman"/>
          <w:sz w:val="24"/>
          <w:szCs w:val="24"/>
        </w:rPr>
        <w:t xml:space="preserve">. </w:t>
      </w:r>
      <w:bookmarkEnd w:id="49"/>
      <w:r w:rsidR="00B07345" w:rsidRPr="00373FCB">
        <w:rPr>
          <w:rFonts w:ascii="Times New Roman" w:eastAsia="Times New Roman" w:hAnsi="Times New Roman" w:cs="Times New Roman"/>
          <w:sz w:val="24"/>
          <w:szCs w:val="24"/>
        </w:rPr>
        <w:t xml:space="preserve">The findings of this study will create awareness among parents about </w:t>
      </w:r>
      <w:r w:rsidR="003E6B15" w:rsidRPr="00373FCB">
        <w:rPr>
          <w:rFonts w:ascii="Times New Roman" w:eastAsia="Times New Roman" w:hAnsi="Times New Roman" w:cs="Times New Roman"/>
          <w:sz w:val="24"/>
          <w:szCs w:val="24"/>
        </w:rPr>
        <w:t xml:space="preserve">young children’s </w:t>
      </w:r>
      <w:r w:rsidR="00B07345" w:rsidRPr="00373FCB">
        <w:rPr>
          <w:rFonts w:ascii="Times New Roman" w:eastAsia="Times New Roman" w:hAnsi="Times New Roman" w:cs="Times New Roman"/>
          <w:sz w:val="24"/>
          <w:szCs w:val="24"/>
        </w:rPr>
        <w:t>use of smartphones</w:t>
      </w:r>
      <w:r w:rsidR="0047428A" w:rsidRPr="00373FCB">
        <w:rPr>
          <w:rFonts w:ascii="Times New Roman" w:eastAsia="Times New Roman" w:hAnsi="Times New Roman" w:cs="Times New Roman"/>
          <w:sz w:val="24"/>
          <w:szCs w:val="24"/>
        </w:rPr>
        <w:t xml:space="preserve"> and have policy implications</w:t>
      </w:r>
      <w:r w:rsidR="003E6B15" w:rsidRPr="00373FCB">
        <w:rPr>
          <w:rFonts w:ascii="Times New Roman" w:eastAsia="Times New Roman" w:hAnsi="Times New Roman" w:cs="Times New Roman"/>
          <w:sz w:val="24"/>
          <w:szCs w:val="24"/>
        </w:rPr>
        <w:t xml:space="preserve"> for saving young children from the harmful effects of smartphone use</w:t>
      </w:r>
      <w:r w:rsidR="00B07345" w:rsidRPr="00373FCB">
        <w:rPr>
          <w:rFonts w:ascii="Times New Roman" w:eastAsia="Times New Roman" w:hAnsi="Times New Roman" w:cs="Times New Roman"/>
          <w:sz w:val="24"/>
          <w:szCs w:val="24"/>
        </w:rPr>
        <w:t>.</w:t>
      </w:r>
    </w:p>
    <w:p w14:paraId="0F2F1C0D" w14:textId="3B2C2A82" w:rsidR="00E05307" w:rsidRPr="00E05307" w:rsidRDefault="006B253D" w:rsidP="00E05307">
      <w:pPr>
        <w:spacing w:after="0" w:line="240" w:lineRule="auto"/>
        <w:jc w:val="both"/>
        <w:rPr>
          <w:rFonts w:asciiTheme="majorBidi" w:eastAsia="Times New Roman" w:hAnsiTheme="majorBidi" w:cstheme="majorBidi"/>
          <w:b/>
          <w:bCs/>
          <w:sz w:val="24"/>
          <w:szCs w:val="24"/>
          <w:shd w:val="clear" w:color="auto" w:fill="FFFFFF"/>
        </w:rPr>
      </w:pPr>
      <w:r>
        <w:rPr>
          <w:rFonts w:asciiTheme="majorBidi" w:eastAsia="Times New Roman" w:hAnsiTheme="majorBidi" w:cstheme="majorBidi"/>
          <w:b/>
          <w:bCs/>
          <w:sz w:val="24"/>
          <w:szCs w:val="24"/>
        </w:rPr>
        <w:t>3</w:t>
      </w:r>
      <w:r w:rsidR="00EE3538">
        <w:rPr>
          <w:rFonts w:asciiTheme="majorBidi" w:eastAsia="Times New Roman" w:hAnsiTheme="majorBidi" w:cstheme="majorBidi"/>
          <w:b/>
          <w:bCs/>
          <w:sz w:val="24"/>
          <w:szCs w:val="24"/>
        </w:rPr>
        <w:t xml:space="preserve">. </w:t>
      </w:r>
      <w:r w:rsidR="00E05307" w:rsidRPr="00E05307">
        <w:rPr>
          <w:rFonts w:asciiTheme="majorBidi" w:eastAsia="Times New Roman" w:hAnsiTheme="majorBidi" w:cstheme="majorBidi"/>
          <w:b/>
          <w:bCs/>
          <w:sz w:val="24"/>
          <w:szCs w:val="24"/>
        </w:rPr>
        <w:t>Method</w:t>
      </w:r>
    </w:p>
    <w:p w14:paraId="1D53D007" w14:textId="77777777" w:rsidR="00E05307" w:rsidRPr="00E05307" w:rsidRDefault="00E05307" w:rsidP="00E05307">
      <w:pPr>
        <w:spacing w:after="0" w:line="240" w:lineRule="auto"/>
        <w:jc w:val="both"/>
        <w:rPr>
          <w:rFonts w:asciiTheme="majorBidi" w:eastAsia="Times New Roman" w:hAnsiTheme="majorBidi" w:cstheme="majorBidi"/>
          <w:sz w:val="24"/>
          <w:szCs w:val="24"/>
        </w:rPr>
      </w:pPr>
    </w:p>
    <w:p w14:paraId="336063F3" w14:textId="77777777" w:rsidR="00E05307" w:rsidRPr="00E05307" w:rsidRDefault="00E05307" w:rsidP="006F5381">
      <w:pPr>
        <w:spacing w:after="0" w:line="360" w:lineRule="auto"/>
        <w:ind w:firstLine="720"/>
        <w:jc w:val="both"/>
        <w:rPr>
          <w:rFonts w:asciiTheme="majorBidi" w:eastAsia="Times New Roman" w:hAnsiTheme="majorBidi" w:cstheme="majorBidi"/>
          <w:sz w:val="24"/>
          <w:szCs w:val="24"/>
        </w:rPr>
      </w:pPr>
      <w:r w:rsidRPr="00E05307">
        <w:rPr>
          <w:rFonts w:asciiTheme="majorBidi" w:eastAsia="Times New Roman" w:hAnsiTheme="majorBidi" w:cstheme="majorBidi"/>
          <w:sz w:val="24"/>
          <w:szCs w:val="24"/>
        </w:rPr>
        <w:t xml:space="preserve">This research employed a mixed-methods research approach to explore the issues about Bangladeshi parents’ awareness of young children’s smartphone use. A convergent mixed methods was designed by combining both quantitative and qualitative method to provide a better understanding of the social phenomenon. Owing to the fact that with an integration of quantitative and qualitative data, one source of data could enhance, elaborate, or complement </w:t>
      </w:r>
      <w:r w:rsidRPr="00E05307">
        <w:rPr>
          <w:rFonts w:asciiTheme="majorBidi" w:eastAsia="Times New Roman" w:hAnsiTheme="majorBidi" w:cstheme="majorBidi"/>
          <w:sz w:val="24"/>
          <w:szCs w:val="24"/>
        </w:rPr>
        <w:lastRenderedPageBreak/>
        <w:t xml:space="preserve">data from the other source (Greene, </w:t>
      </w:r>
      <w:proofErr w:type="spellStart"/>
      <w:r w:rsidRPr="00E05307">
        <w:rPr>
          <w:rFonts w:asciiTheme="majorBidi" w:eastAsia="Times New Roman" w:hAnsiTheme="majorBidi" w:cstheme="majorBidi"/>
          <w:sz w:val="24"/>
          <w:szCs w:val="24"/>
        </w:rPr>
        <w:t>Caracelli</w:t>
      </w:r>
      <w:proofErr w:type="spellEnd"/>
      <w:r w:rsidRPr="00E05307">
        <w:rPr>
          <w:rFonts w:asciiTheme="majorBidi" w:eastAsia="Times New Roman" w:hAnsiTheme="majorBidi" w:cstheme="majorBidi"/>
          <w:sz w:val="24"/>
          <w:szCs w:val="24"/>
        </w:rPr>
        <w:t xml:space="preserve">, &amp; Graham, 1989). While quantitative data were collected to assess the frequency and magnitude of trends and awareness of the effects of smartphone use, qualitative data provided the opportunity to offer different perspectives on the issues. The researcher gathered both quantitative and qualitative data, analysed both datasets separately, compared the results from the analysis of both the datasets, and interpreted them. </w:t>
      </w:r>
    </w:p>
    <w:p w14:paraId="28791C4D" w14:textId="2EA2BF08" w:rsidR="00883247" w:rsidRPr="00344057" w:rsidRDefault="00E05307" w:rsidP="00344057">
      <w:pPr>
        <w:pBdr>
          <w:top w:val="nil"/>
          <w:left w:val="nil"/>
          <w:bottom w:val="nil"/>
          <w:right w:val="nil"/>
          <w:between w:val="nil"/>
        </w:pBdr>
        <w:spacing w:before="280" w:after="280" w:line="360" w:lineRule="auto"/>
        <w:ind w:firstLine="720"/>
        <w:jc w:val="both"/>
        <w:rPr>
          <w:rFonts w:asciiTheme="majorBidi" w:eastAsia="Times New Roman" w:hAnsiTheme="majorBidi" w:cstheme="majorBidi"/>
          <w:sz w:val="24"/>
          <w:szCs w:val="24"/>
          <w:rPrChange w:id="50" w:author="dell_tfz" w:date="2024-09-29T01:26:00Z" w16du:dateUtc="2024-09-28T19:26:00Z">
            <w:rPr>
              <w:rFonts w:ascii="Times New Roman" w:eastAsia="Times New Roman" w:hAnsi="Times New Roman" w:cs="Times New Roman"/>
              <w:sz w:val="24"/>
              <w:szCs w:val="24"/>
            </w:rPr>
          </w:rPrChange>
        </w:rPr>
      </w:pPr>
      <w:r w:rsidRPr="00E05307">
        <w:rPr>
          <w:rFonts w:asciiTheme="majorBidi" w:eastAsia="Times New Roman" w:hAnsiTheme="majorBidi" w:cstheme="majorBidi"/>
          <w:sz w:val="24"/>
          <w:szCs w:val="24"/>
        </w:rPr>
        <w:t xml:space="preserve">The participants of this study were the Bangladeshi parents of children aged between 0 and 5. </w:t>
      </w:r>
      <w:del w:id="51" w:author="dell_tfz" w:date="2024-09-29T01:11:00Z" w16du:dateUtc="2024-09-28T19:11:00Z">
        <w:r w:rsidRPr="00E05307" w:rsidDel="00584E65">
          <w:rPr>
            <w:rFonts w:asciiTheme="majorBidi" w:eastAsia="Times New Roman" w:hAnsiTheme="majorBidi" w:cstheme="majorBidi"/>
            <w:sz w:val="24"/>
            <w:szCs w:val="24"/>
          </w:rPr>
          <w:delText xml:space="preserve"> </w:delText>
        </w:r>
      </w:del>
      <w:r w:rsidRPr="00E05307">
        <w:rPr>
          <w:rFonts w:asciiTheme="majorBidi" w:eastAsia="Times New Roman" w:hAnsiTheme="majorBidi" w:cstheme="majorBidi"/>
          <w:sz w:val="24"/>
          <w:szCs w:val="24"/>
        </w:rPr>
        <w:t>The study adopted purposive sampling.</w:t>
      </w:r>
      <w:ins w:id="52" w:author="dell_tfz" w:date="2024-09-29T01:20:00Z" w16du:dateUtc="2024-09-28T19:20:00Z">
        <w:r w:rsidR="007B2F2C">
          <w:rPr>
            <w:rFonts w:asciiTheme="majorBidi" w:eastAsia="Times New Roman" w:hAnsiTheme="majorBidi" w:cstheme="majorBidi"/>
            <w:sz w:val="24"/>
            <w:szCs w:val="24"/>
          </w:rPr>
          <w:t xml:space="preserve"> The researcher selected the most relevant individuals </w:t>
        </w:r>
      </w:ins>
      <w:ins w:id="53" w:author="dell_tfz" w:date="2024-09-29T01:21:00Z" w16du:dateUtc="2024-09-28T19:21:00Z">
        <w:r w:rsidR="007B2F2C">
          <w:rPr>
            <w:rFonts w:asciiTheme="majorBidi" w:eastAsia="Times New Roman" w:hAnsiTheme="majorBidi" w:cstheme="majorBidi"/>
            <w:sz w:val="24"/>
            <w:szCs w:val="24"/>
          </w:rPr>
          <w:t>to conduct the study with</w:t>
        </w:r>
      </w:ins>
      <w:ins w:id="54" w:author="dell_tfz" w:date="2024-09-29T01:23:00Z" w16du:dateUtc="2024-09-28T19:23:00Z">
        <w:r w:rsidR="007B2F2C">
          <w:rPr>
            <w:rFonts w:asciiTheme="majorBidi" w:eastAsia="Times New Roman" w:hAnsiTheme="majorBidi" w:cstheme="majorBidi"/>
            <w:sz w:val="24"/>
            <w:szCs w:val="24"/>
          </w:rPr>
          <w:t xml:space="preserve"> a view to collecting the information rich data</w:t>
        </w:r>
      </w:ins>
      <w:ins w:id="55" w:author="dell_tfz" w:date="2024-09-29T01:24:00Z" w16du:dateUtc="2024-09-28T19:24:00Z">
        <w:r w:rsidR="007B2F2C">
          <w:rPr>
            <w:rFonts w:asciiTheme="majorBidi" w:eastAsia="Times New Roman" w:hAnsiTheme="majorBidi" w:cstheme="majorBidi"/>
            <w:sz w:val="24"/>
            <w:szCs w:val="24"/>
          </w:rPr>
          <w:t xml:space="preserve">. </w:t>
        </w:r>
      </w:ins>
      <w:del w:id="56" w:author="dell_tfz" w:date="2024-09-29T01:25:00Z" w16du:dateUtc="2024-09-28T19:25:00Z">
        <w:r w:rsidRPr="00E05307" w:rsidDel="007B2F2C">
          <w:rPr>
            <w:rFonts w:asciiTheme="majorBidi" w:eastAsia="Times New Roman" w:hAnsiTheme="majorBidi" w:cstheme="majorBidi"/>
            <w:sz w:val="24"/>
            <w:szCs w:val="24"/>
          </w:rPr>
          <w:delText xml:space="preserve"> </w:delText>
        </w:r>
      </w:del>
      <w:r w:rsidRPr="00E05307">
        <w:rPr>
          <w:rFonts w:asciiTheme="majorBidi" w:eastAsia="Times New Roman" w:hAnsiTheme="majorBidi" w:cstheme="majorBidi"/>
          <w:sz w:val="24"/>
          <w:szCs w:val="24"/>
        </w:rPr>
        <w:t>The parents who were involved in their children's upbringing and owned smartphones were selected as participants in this study. The selected parents were educated: most of them completed their graduate studies. Initially, 300 parents</w:t>
      </w:r>
      <w:ins w:id="57" w:author="dell_tfz" w:date="2024-09-29T01:13:00Z" w16du:dateUtc="2024-09-28T19:13:00Z">
        <w:r w:rsidR="00BC5EA5">
          <w:rPr>
            <w:rFonts w:asciiTheme="majorBidi" w:eastAsia="Times New Roman" w:hAnsiTheme="majorBidi" w:cstheme="majorBidi"/>
            <w:sz w:val="24"/>
            <w:szCs w:val="24"/>
          </w:rPr>
          <w:t xml:space="preserve"> from the Dhaka city</w:t>
        </w:r>
      </w:ins>
      <w:r w:rsidRPr="00E05307">
        <w:rPr>
          <w:rFonts w:asciiTheme="majorBidi" w:eastAsia="Times New Roman" w:hAnsiTheme="majorBidi" w:cstheme="majorBidi"/>
          <w:sz w:val="24"/>
          <w:szCs w:val="24"/>
        </w:rPr>
        <w:t xml:space="preserve"> were selected for the study, however only 83 parents responded. </w:t>
      </w:r>
      <w:ins w:id="58" w:author="dell_tfz" w:date="2024-09-28T22:44:00Z" w16du:dateUtc="2024-09-28T16:44:00Z">
        <w:r w:rsidR="00B75971">
          <w:rPr>
            <w:rFonts w:asciiTheme="majorBidi" w:eastAsia="Times New Roman" w:hAnsiTheme="majorBidi" w:cstheme="majorBidi"/>
            <w:sz w:val="24"/>
            <w:szCs w:val="24"/>
          </w:rPr>
          <w:t xml:space="preserve">Though </w:t>
        </w:r>
      </w:ins>
      <w:ins w:id="59" w:author="dell_tfz" w:date="2024-09-28T22:39:00Z" w16du:dateUtc="2024-09-28T16:39:00Z">
        <w:r w:rsidR="00C935C0">
          <w:rPr>
            <w:rFonts w:asciiTheme="majorBidi" w:eastAsia="Times New Roman" w:hAnsiTheme="majorBidi" w:cstheme="majorBidi"/>
            <w:sz w:val="24"/>
            <w:szCs w:val="24"/>
          </w:rPr>
          <w:t xml:space="preserve">the sample size </w:t>
        </w:r>
      </w:ins>
      <w:ins w:id="60" w:author="dell_tfz" w:date="2024-09-28T22:44:00Z" w16du:dateUtc="2024-09-28T16:44:00Z">
        <w:r w:rsidR="00B75971">
          <w:rPr>
            <w:rFonts w:asciiTheme="majorBidi" w:eastAsia="Times New Roman" w:hAnsiTheme="majorBidi" w:cstheme="majorBidi"/>
            <w:sz w:val="24"/>
            <w:szCs w:val="24"/>
          </w:rPr>
          <w:t xml:space="preserve">is </w:t>
        </w:r>
      </w:ins>
      <w:ins w:id="61" w:author="dell_tfz" w:date="2024-09-28T22:45:00Z" w16du:dateUtc="2024-09-28T16:45:00Z">
        <w:r w:rsidR="00B75971">
          <w:rPr>
            <w:rFonts w:asciiTheme="majorBidi" w:eastAsia="Times New Roman" w:hAnsiTheme="majorBidi" w:cstheme="majorBidi"/>
            <w:sz w:val="24"/>
            <w:szCs w:val="24"/>
          </w:rPr>
          <w:t>small, it is</w:t>
        </w:r>
      </w:ins>
      <w:ins w:id="62" w:author="dell_tfz" w:date="2024-09-28T22:41:00Z" w16du:dateUtc="2024-09-28T16:41:00Z">
        <w:r w:rsidR="00C935C0" w:rsidRPr="00C935C0">
          <w:rPr>
            <w:rFonts w:asciiTheme="majorBidi" w:eastAsia="Times New Roman" w:hAnsiTheme="majorBidi" w:cstheme="majorBidi"/>
            <w:sz w:val="24"/>
            <w:szCs w:val="24"/>
          </w:rPr>
          <w:t xml:space="preserve"> still useful and valid</w:t>
        </w:r>
        <w:r w:rsidR="00C935C0" w:rsidRPr="00C935C0">
          <w:rPr>
            <w:rFonts w:asciiTheme="majorBidi" w:eastAsia="Times New Roman" w:hAnsiTheme="majorBidi" w:cstheme="majorBidi"/>
            <w:sz w:val="24"/>
            <w:szCs w:val="24"/>
          </w:rPr>
          <w:t xml:space="preserve"> </w:t>
        </w:r>
      </w:ins>
      <w:ins w:id="63" w:author="dell_tfz" w:date="2024-09-28T22:39:00Z" w16du:dateUtc="2024-09-28T16:39:00Z">
        <w:r w:rsidR="00C935C0" w:rsidRPr="00C935C0">
          <w:rPr>
            <w:rFonts w:asciiTheme="majorBidi" w:eastAsia="Times New Roman" w:hAnsiTheme="majorBidi" w:cstheme="majorBidi"/>
            <w:sz w:val="24"/>
            <w:szCs w:val="24"/>
          </w:rPr>
          <w:t>for meaningful results</w:t>
        </w:r>
      </w:ins>
      <w:ins w:id="64" w:author="dell_tfz" w:date="2024-09-28T23:40:00Z" w16du:dateUtc="2024-09-28T17:40:00Z">
        <w:r w:rsidR="000B4B5C">
          <w:rPr>
            <w:rFonts w:asciiTheme="majorBidi" w:eastAsia="Times New Roman" w:hAnsiTheme="majorBidi" w:cstheme="majorBidi"/>
            <w:sz w:val="24"/>
            <w:szCs w:val="24"/>
          </w:rPr>
          <w:t xml:space="preserve"> considering the research purpose</w:t>
        </w:r>
      </w:ins>
      <w:ins w:id="65" w:author="dell_tfz" w:date="2024-09-28T23:41:00Z" w16du:dateUtc="2024-09-28T17:41:00Z">
        <w:r w:rsidR="000B4B5C">
          <w:rPr>
            <w:rFonts w:asciiTheme="majorBidi" w:eastAsia="Times New Roman" w:hAnsiTheme="majorBidi" w:cstheme="majorBidi"/>
            <w:sz w:val="24"/>
            <w:szCs w:val="24"/>
          </w:rPr>
          <w:t xml:space="preserve"> and the research method</w:t>
        </w:r>
      </w:ins>
      <w:ins w:id="66" w:author="dell_tfz" w:date="2024-09-28T22:39:00Z" w16du:dateUtc="2024-09-28T16:39:00Z">
        <w:r w:rsidR="00C935C0" w:rsidRPr="00C935C0">
          <w:rPr>
            <w:rFonts w:asciiTheme="majorBidi" w:eastAsia="Times New Roman" w:hAnsiTheme="majorBidi" w:cstheme="majorBidi"/>
            <w:sz w:val="24"/>
            <w:szCs w:val="24"/>
          </w:rPr>
          <w:t>.</w:t>
        </w:r>
        <w:r w:rsidR="00C935C0" w:rsidRPr="00C935C0">
          <w:rPr>
            <w:rFonts w:asciiTheme="majorBidi" w:eastAsia="Times New Roman" w:hAnsiTheme="majorBidi" w:cstheme="majorBidi"/>
            <w:sz w:val="24"/>
            <w:szCs w:val="24"/>
          </w:rPr>
          <w:t xml:space="preserve"> </w:t>
        </w:r>
      </w:ins>
      <w:r w:rsidR="00883247">
        <w:rPr>
          <w:rFonts w:asciiTheme="majorBidi" w:eastAsia="Times New Roman" w:hAnsiTheme="majorBidi" w:cstheme="majorBidi"/>
          <w:sz w:val="24"/>
          <w:szCs w:val="24"/>
        </w:rPr>
        <w:t>Among the</w:t>
      </w:r>
      <w:ins w:id="67" w:author="dell_tfz" w:date="2024-09-28T22:42:00Z" w16du:dateUtc="2024-09-28T16:42:00Z">
        <w:r w:rsidR="00C935C0">
          <w:rPr>
            <w:rFonts w:asciiTheme="majorBidi" w:eastAsia="Times New Roman" w:hAnsiTheme="majorBidi" w:cstheme="majorBidi"/>
            <w:sz w:val="24"/>
            <w:szCs w:val="24"/>
          </w:rPr>
          <w:t xml:space="preserve"> </w:t>
        </w:r>
      </w:ins>
      <w:del w:id="68" w:author="dell_tfz" w:date="2024-09-28T22:42:00Z" w16du:dateUtc="2024-09-28T16:42:00Z">
        <w:r w:rsidR="00883247" w:rsidDel="00C935C0">
          <w:rPr>
            <w:rFonts w:asciiTheme="majorBidi" w:eastAsia="Times New Roman" w:hAnsiTheme="majorBidi" w:cstheme="majorBidi"/>
            <w:sz w:val="24"/>
            <w:szCs w:val="24"/>
          </w:rPr>
          <w:delText>m</w:delText>
        </w:r>
      </w:del>
      <w:ins w:id="69" w:author="dell_tfz" w:date="2024-09-28T22:42:00Z" w16du:dateUtc="2024-09-28T16:42:00Z">
        <w:r w:rsidR="00C935C0">
          <w:rPr>
            <w:rFonts w:asciiTheme="majorBidi" w:eastAsia="Times New Roman" w:hAnsiTheme="majorBidi" w:cstheme="majorBidi"/>
            <w:sz w:val="24"/>
            <w:szCs w:val="24"/>
          </w:rPr>
          <w:t>participants</w:t>
        </w:r>
      </w:ins>
      <w:r w:rsidR="00883247">
        <w:rPr>
          <w:rFonts w:asciiTheme="majorBidi" w:eastAsia="Times New Roman" w:hAnsiTheme="majorBidi" w:cstheme="majorBidi"/>
          <w:sz w:val="24"/>
          <w:szCs w:val="24"/>
        </w:rPr>
        <w:t>, 29 parents responded to the open-ended question comprising the qualitative part.</w:t>
      </w:r>
      <w:r w:rsidRPr="00E05307">
        <w:rPr>
          <w:rFonts w:asciiTheme="majorBidi" w:eastAsia="Times New Roman" w:hAnsiTheme="majorBidi" w:cstheme="majorBidi"/>
          <w:sz w:val="24"/>
          <w:szCs w:val="24"/>
        </w:rPr>
        <w:t xml:space="preserve"> </w:t>
      </w:r>
      <w:r w:rsidR="00883247">
        <w:rPr>
          <w:rFonts w:asciiTheme="majorBidi" w:eastAsia="Times New Roman" w:hAnsiTheme="majorBidi" w:cstheme="majorBidi"/>
          <w:sz w:val="24"/>
          <w:szCs w:val="24"/>
        </w:rPr>
        <w:t>These 29 p</w:t>
      </w:r>
      <w:r w:rsidR="00883247" w:rsidRPr="00E27F59">
        <w:rPr>
          <w:rFonts w:ascii="Times New Roman" w:eastAsia="Times New Roman" w:hAnsi="Times New Roman" w:cs="Times New Roman"/>
          <w:sz w:val="24"/>
          <w:szCs w:val="24"/>
        </w:rPr>
        <w:t xml:space="preserve">articipants are </w:t>
      </w:r>
      <w:r w:rsidR="00883247">
        <w:rPr>
          <w:rFonts w:ascii="Times New Roman" w:eastAsia="Times New Roman" w:hAnsi="Times New Roman" w:cs="Times New Roman"/>
          <w:sz w:val="24"/>
          <w:szCs w:val="24"/>
        </w:rPr>
        <w:t xml:space="preserve">referred to </w:t>
      </w:r>
      <w:r w:rsidR="00883247" w:rsidRPr="00E27F59">
        <w:rPr>
          <w:rFonts w:ascii="Times New Roman" w:eastAsia="Times New Roman" w:hAnsi="Times New Roman" w:cs="Times New Roman"/>
          <w:sz w:val="24"/>
          <w:szCs w:val="24"/>
        </w:rPr>
        <w:t>as P</w:t>
      </w:r>
      <w:r w:rsidR="00883247">
        <w:rPr>
          <w:rFonts w:ascii="Times New Roman" w:eastAsia="Times New Roman" w:hAnsi="Times New Roman" w:cs="Times New Roman"/>
          <w:sz w:val="24"/>
          <w:szCs w:val="24"/>
        </w:rPr>
        <w:t>arent 1</w:t>
      </w:r>
      <w:r w:rsidR="00883247" w:rsidRPr="00E27F59">
        <w:rPr>
          <w:rFonts w:ascii="Times New Roman" w:eastAsia="Times New Roman" w:hAnsi="Times New Roman" w:cs="Times New Roman"/>
          <w:sz w:val="24"/>
          <w:szCs w:val="24"/>
        </w:rPr>
        <w:t>, P</w:t>
      </w:r>
      <w:r w:rsidR="00883247">
        <w:rPr>
          <w:rFonts w:ascii="Times New Roman" w:eastAsia="Times New Roman" w:hAnsi="Times New Roman" w:cs="Times New Roman"/>
          <w:sz w:val="24"/>
          <w:szCs w:val="24"/>
        </w:rPr>
        <w:t>arent</w:t>
      </w:r>
      <w:r w:rsidR="00883247" w:rsidRPr="00E27F59">
        <w:rPr>
          <w:rFonts w:ascii="Times New Roman" w:eastAsia="Times New Roman" w:hAnsi="Times New Roman" w:cs="Times New Roman"/>
          <w:sz w:val="24"/>
          <w:szCs w:val="24"/>
        </w:rPr>
        <w:t xml:space="preserve"> 2... P</w:t>
      </w:r>
      <w:r w:rsidR="00883247">
        <w:rPr>
          <w:rFonts w:ascii="Times New Roman" w:eastAsia="Times New Roman" w:hAnsi="Times New Roman" w:cs="Times New Roman"/>
          <w:sz w:val="24"/>
          <w:szCs w:val="24"/>
        </w:rPr>
        <w:t>arent 29</w:t>
      </w:r>
      <w:r w:rsidR="00883247" w:rsidRPr="00E27F59">
        <w:rPr>
          <w:rFonts w:ascii="Times New Roman" w:eastAsia="Times New Roman" w:hAnsi="Times New Roman" w:cs="Times New Roman"/>
          <w:sz w:val="24"/>
          <w:szCs w:val="24"/>
        </w:rPr>
        <w:t>.</w:t>
      </w:r>
      <w:ins w:id="70" w:author="dell_tfz" w:date="2024-09-28T22:35:00Z" w16du:dateUtc="2024-09-28T16:35:00Z">
        <w:r w:rsidR="00C935C0">
          <w:rPr>
            <w:rFonts w:ascii="Times New Roman" w:eastAsia="Times New Roman" w:hAnsi="Times New Roman" w:cs="Times New Roman"/>
            <w:sz w:val="24"/>
            <w:szCs w:val="24"/>
          </w:rPr>
          <w:t xml:space="preserve"> </w:t>
        </w:r>
      </w:ins>
    </w:p>
    <w:p w14:paraId="7350D962" w14:textId="02C9E5DF" w:rsidR="00620709" w:rsidRDefault="00E05307" w:rsidP="003577AF">
      <w:pPr>
        <w:pBdr>
          <w:top w:val="nil"/>
          <w:left w:val="nil"/>
          <w:bottom w:val="nil"/>
          <w:right w:val="nil"/>
          <w:between w:val="nil"/>
        </w:pBdr>
        <w:spacing w:after="0" w:line="360" w:lineRule="auto"/>
        <w:ind w:firstLine="720"/>
        <w:jc w:val="both"/>
        <w:rPr>
          <w:ins w:id="71" w:author="dell_tfz" w:date="2024-09-29T00:41:00Z" w16du:dateUtc="2024-09-28T18:41:00Z"/>
          <w:rFonts w:asciiTheme="majorBidi" w:eastAsia="Times New Roman" w:hAnsiTheme="majorBidi" w:cstheme="majorBidi"/>
          <w:sz w:val="24"/>
          <w:szCs w:val="24"/>
        </w:rPr>
      </w:pPr>
      <w:r w:rsidRPr="00E05307">
        <w:rPr>
          <w:rFonts w:asciiTheme="majorBidi" w:eastAsia="Times New Roman" w:hAnsiTheme="majorBidi" w:cstheme="majorBidi"/>
          <w:sz w:val="24"/>
          <w:szCs w:val="24"/>
        </w:rPr>
        <w:t>A mixed questionnaire integrating both closed-ended and open-ended questions was employed to provide a rich and comprehensive picture of the parents’ awareness of young children’s smartphone use</w:t>
      </w:r>
      <w:ins w:id="72" w:author="dell_tfz" w:date="2024-09-29T00:54:00Z" w16du:dateUtc="2024-09-28T18:54:00Z">
        <w:r w:rsidR="00570F56">
          <w:rPr>
            <w:rFonts w:asciiTheme="majorBidi" w:eastAsia="Times New Roman" w:hAnsiTheme="majorBidi" w:cstheme="majorBidi"/>
            <w:sz w:val="24"/>
            <w:szCs w:val="24"/>
          </w:rPr>
          <w:t xml:space="preserve"> (</w:t>
        </w:r>
      </w:ins>
      <w:ins w:id="73" w:author="dell_tfz" w:date="2024-09-29T00:59:00Z" w16du:dateUtc="2024-09-28T18:59:00Z">
        <w:r w:rsidR="009325E3" w:rsidRPr="009325E3">
          <w:rPr>
            <w:rFonts w:asciiTheme="majorBidi" w:eastAsia="Times New Roman" w:hAnsiTheme="majorBidi" w:cstheme="majorBidi"/>
            <w:sz w:val="24"/>
            <w:szCs w:val="24"/>
          </w:rPr>
          <w:t>Zohrabi, 2013</w:t>
        </w:r>
      </w:ins>
      <w:ins w:id="74" w:author="dell_tfz" w:date="2024-09-29T00:55:00Z" w16du:dateUtc="2024-09-28T18:55:00Z">
        <w:r w:rsidR="00570F56">
          <w:rPr>
            <w:rFonts w:asciiTheme="majorBidi" w:eastAsia="Times New Roman" w:hAnsiTheme="majorBidi" w:cstheme="majorBidi"/>
            <w:sz w:val="24"/>
            <w:szCs w:val="24"/>
          </w:rPr>
          <w:t>)</w:t>
        </w:r>
      </w:ins>
      <w:r w:rsidRPr="00E05307">
        <w:rPr>
          <w:rFonts w:asciiTheme="majorBidi" w:eastAsia="Times New Roman" w:hAnsiTheme="majorBidi" w:cstheme="majorBidi"/>
          <w:sz w:val="24"/>
          <w:szCs w:val="24"/>
        </w:rPr>
        <w:t xml:space="preserve">. </w:t>
      </w:r>
      <w:ins w:id="75" w:author="dell_tfz" w:date="2024-09-29T01:40:00Z" w16du:dateUtc="2024-09-28T19:40:00Z">
        <w:r w:rsidR="00416F8E" w:rsidRPr="002535C0">
          <w:rPr>
            <w:rFonts w:asciiTheme="majorBidi" w:eastAsia="Kalpurush" w:hAnsiTheme="majorBidi" w:cstheme="majorBidi"/>
            <w:sz w:val="24"/>
            <w:szCs w:val="24"/>
          </w:rPr>
          <w:t xml:space="preserve">The instrument </w:t>
        </w:r>
        <w:r w:rsidR="00416F8E">
          <w:rPr>
            <w:rFonts w:asciiTheme="majorBidi" w:eastAsia="Kalpurush" w:hAnsiTheme="majorBidi" w:cstheme="majorBidi"/>
            <w:sz w:val="24"/>
            <w:szCs w:val="24"/>
          </w:rPr>
          <w:t xml:space="preserve">was </w:t>
        </w:r>
        <w:r w:rsidR="00416F8E" w:rsidRPr="002535C0">
          <w:rPr>
            <w:rFonts w:asciiTheme="majorBidi" w:eastAsia="Kalpurush" w:hAnsiTheme="majorBidi" w:cstheme="majorBidi"/>
            <w:sz w:val="24"/>
            <w:szCs w:val="24"/>
          </w:rPr>
          <w:t>developed by the researcher</w:t>
        </w:r>
        <w:r w:rsidR="00416F8E">
          <w:rPr>
            <w:rFonts w:asciiTheme="majorBidi" w:eastAsia="Kalpurush" w:hAnsiTheme="majorBidi" w:cstheme="majorBidi"/>
            <w:sz w:val="24"/>
            <w:szCs w:val="24"/>
          </w:rPr>
          <w:t xml:space="preserve"> and later on, reviewed by content experts. </w:t>
        </w:r>
      </w:ins>
      <w:r w:rsidRPr="00E05307">
        <w:rPr>
          <w:rFonts w:asciiTheme="majorBidi" w:eastAsia="Times New Roman" w:hAnsiTheme="majorBidi" w:cstheme="majorBidi"/>
          <w:sz w:val="24"/>
          <w:szCs w:val="24"/>
        </w:rPr>
        <w:t>The questionnaire is divided into two sections where the first section contains 1</w:t>
      </w:r>
      <w:r w:rsidR="00A57FD8">
        <w:rPr>
          <w:rFonts w:asciiTheme="majorBidi" w:eastAsia="Times New Roman" w:hAnsiTheme="majorBidi" w:cstheme="majorBidi"/>
          <w:sz w:val="24"/>
          <w:szCs w:val="24"/>
        </w:rPr>
        <w:t>1</w:t>
      </w:r>
      <w:r w:rsidRPr="00E05307">
        <w:rPr>
          <w:rFonts w:asciiTheme="majorBidi" w:eastAsia="Times New Roman" w:hAnsiTheme="majorBidi" w:cstheme="majorBidi"/>
          <w:sz w:val="24"/>
          <w:szCs w:val="24"/>
        </w:rPr>
        <w:t xml:space="preserve"> closed-ended questions focusing on the status of using smartphone, parents' perceptions of smartphone use by children, and parental knowledge and awareness about the AAP guidelines. </w:t>
      </w:r>
      <w:r w:rsidRPr="00E05307">
        <w:rPr>
          <w:rFonts w:asciiTheme="majorBidi" w:eastAsia="Kalpurush" w:hAnsiTheme="majorBidi" w:cstheme="majorBidi"/>
          <w:sz w:val="24"/>
          <w:szCs w:val="24"/>
        </w:rPr>
        <w:t>The second part contains a comprehensive open-ended question to collect parents’ opinions on</w:t>
      </w:r>
      <w:r w:rsidRPr="00E05307">
        <w:rPr>
          <w:rFonts w:asciiTheme="majorBidi" w:hAnsiTheme="majorBidi" w:cstheme="majorBidi"/>
          <w:sz w:val="24"/>
          <w:szCs w:val="24"/>
        </w:rPr>
        <w:t xml:space="preserve"> </w:t>
      </w:r>
      <w:r w:rsidRPr="00E05307">
        <w:rPr>
          <w:rFonts w:asciiTheme="majorBidi" w:eastAsia="Kalpurush" w:hAnsiTheme="majorBidi" w:cstheme="majorBidi"/>
          <w:sz w:val="24"/>
          <w:szCs w:val="24"/>
        </w:rPr>
        <w:t xml:space="preserve">the effects of smartphone use on their children and the steps they took to address those effects. </w:t>
      </w:r>
      <w:ins w:id="76" w:author="dell_tfz" w:date="2024-09-29T00:08:00Z" w16du:dateUtc="2024-09-28T18:08:00Z">
        <w:r w:rsidR="00927F4B" w:rsidRPr="00927F4B">
          <w:rPr>
            <w:rFonts w:asciiTheme="majorBidi" w:eastAsia="Kalpurush" w:hAnsiTheme="majorBidi" w:cstheme="majorBidi"/>
            <w:sz w:val="24"/>
            <w:szCs w:val="24"/>
          </w:rPr>
          <w:t>The open-ended question</w:t>
        </w:r>
        <w:r w:rsidR="00927F4B">
          <w:rPr>
            <w:rFonts w:asciiTheme="majorBidi" w:eastAsia="Kalpurush" w:hAnsiTheme="majorBidi" w:cstheme="majorBidi"/>
            <w:sz w:val="24"/>
            <w:szCs w:val="24"/>
          </w:rPr>
          <w:t xml:space="preserve"> is included</w:t>
        </w:r>
        <w:r w:rsidR="00927F4B" w:rsidRPr="00927F4B">
          <w:rPr>
            <w:rFonts w:asciiTheme="majorBidi" w:eastAsia="Kalpurush" w:hAnsiTheme="majorBidi" w:cstheme="majorBidi"/>
            <w:sz w:val="24"/>
            <w:szCs w:val="24"/>
          </w:rPr>
          <w:t xml:space="preserve"> in the questionnaire to gather unbiased data and to achieve the research goals. </w:t>
        </w:r>
      </w:ins>
      <w:r w:rsidRPr="00E05307">
        <w:rPr>
          <w:rFonts w:asciiTheme="majorBidi" w:eastAsia="Times New Roman" w:hAnsiTheme="majorBidi" w:cstheme="majorBidi"/>
          <w:sz w:val="24"/>
          <w:szCs w:val="24"/>
        </w:rPr>
        <w:t>The questionnaire was made using Google Forms. The questions in the form were written in both Bangla and English so that all the parents could find it easy to understand. The</w:t>
      </w:r>
      <w:r w:rsidRPr="00E05307">
        <w:rPr>
          <w:rFonts w:asciiTheme="majorBidi" w:eastAsia="Times New Roman" w:hAnsiTheme="majorBidi" w:cstheme="majorBidi"/>
          <w:b/>
          <w:bCs/>
          <w:sz w:val="24"/>
          <w:szCs w:val="24"/>
        </w:rPr>
        <w:t xml:space="preserve"> </w:t>
      </w:r>
      <w:r w:rsidRPr="00E05307">
        <w:rPr>
          <w:rFonts w:asciiTheme="majorBidi" w:eastAsia="Times New Roman" w:hAnsiTheme="majorBidi" w:cstheme="majorBidi"/>
          <w:sz w:val="24"/>
          <w:szCs w:val="24"/>
        </w:rPr>
        <w:t>link of the questionnaire was sent to the participants through WhatsApp and Messenger.</w:t>
      </w:r>
      <w:r w:rsidR="003E0B17">
        <w:rPr>
          <w:rFonts w:asciiTheme="majorBidi" w:eastAsia="Times New Roman" w:hAnsiTheme="majorBidi" w:cstheme="majorBidi"/>
          <w:sz w:val="24"/>
          <w:szCs w:val="24"/>
        </w:rPr>
        <w:t xml:space="preserve"> </w:t>
      </w:r>
      <w:r w:rsidRPr="00E05307">
        <w:rPr>
          <w:rFonts w:asciiTheme="majorBidi" w:eastAsia="Times New Roman" w:hAnsiTheme="majorBidi" w:cstheme="majorBidi"/>
          <w:sz w:val="24"/>
          <w:szCs w:val="24"/>
        </w:rPr>
        <w:t xml:space="preserve">The quantitative data were analysed using Google Forms and Microsoft Excel. On the other hand, the qualitative data were organized and analysed in a thematic way. </w:t>
      </w:r>
      <w:ins w:id="77" w:author="dell_tfz" w:date="2024-09-29T00:37:00Z" w16du:dateUtc="2024-09-28T18:37:00Z">
        <w:r w:rsidR="003577AF">
          <w:rPr>
            <w:rFonts w:asciiTheme="majorBidi" w:eastAsia="Times New Roman" w:hAnsiTheme="majorBidi" w:cstheme="majorBidi"/>
            <w:sz w:val="24"/>
            <w:szCs w:val="24"/>
          </w:rPr>
          <w:t>For thematic analysis, the researcher coded the data, generated themes</w:t>
        </w:r>
      </w:ins>
      <w:ins w:id="78" w:author="dell_tfz" w:date="2024-09-29T00:38:00Z" w16du:dateUtc="2024-09-28T18:38:00Z">
        <w:r w:rsidR="003577AF">
          <w:rPr>
            <w:rFonts w:asciiTheme="majorBidi" w:eastAsia="Times New Roman" w:hAnsiTheme="majorBidi" w:cstheme="majorBidi"/>
            <w:sz w:val="24"/>
            <w:szCs w:val="24"/>
          </w:rPr>
          <w:t>, reviewed the themes, defined and presented the themes</w:t>
        </w:r>
      </w:ins>
      <w:ins w:id="79" w:author="dell_tfz" w:date="2024-09-29T00:39:00Z" w16du:dateUtc="2024-09-28T18:39:00Z">
        <w:r w:rsidR="003577AF">
          <w:rPr>
            <w:rFonts w:asciiTheme="majorBidi" w:eastAsia="Times New Roman" w:hAnsiTheme="majorBidi" w:cstheme="majorBidi"/>
            <w:sz w:val="24"/>
            <w:szCs w:val="24"/>
          </w:rPr>
          <w:t xml:space="preserve"> contextually.</w:t>
        </w:r>
      </w:ins>
      <w:ins w:id="80" w:author="dell_tfz" w:date="2024-09-29T00:40:00Z" w16du:dateUtc="2024-09-28T18:40:00Z">
        <w:r w:rsidR="003577AF">
          <w:rPr>
            <w:rFonts w:asciiTheme="majorBidi" w:eastAsia="Times New Roman" w:hAnsiTheme="majorBidi" w:cstheme="majorBidi"/>
            <w:sz w:val="24"/>
            <w:szCs w:val="24"/>
          </w:rPr>
          <w:t xml:space="preserve"> </w:t>
        </w:r>
      </w:ins>
      <w:ins w:id="81" w:author="dell_tfz" w:date="2024-09-29T00:15:00Z" w16du:dateUtc="2024-09-28T18:15:00Z">
        <w:r w:rsidR="008B6091">
          <w:rPr>
            <w:rFonts w:asciiTheme="majorBidi" w:eastAsia="Times New Roman" w:hAnsiTheme="majorBidi" w:cstheme="majorBidi"/>
            <w:sz w:val="24"/>
            <w:szCs w:val="24"/>
          </w:rPr>
          <w:t xml:space="preserve">The researcher maintained </w:t>
        </w:r>
        <w:r w:rsidR="008B6091" w:rsidRPr="008B6091">
          <w:rPr>
            <w:rFonts w:asciiTheme="majorBidi" w:eastAsia="Times New Roman" w:hAnsiTheme="majorBidi" w:cstheme="majorBidi"/>
            <w:sz w:val="24"/>
            <w:szCs w:val="24"/>
          </w:rPr>
          <w:t>the quality and credibility of the data</w:t>
        </w:r>
      </w:ins>
      <w:ins w:id="82" w:author="dell_tfz" w:date="2024-09-29T00:16:00Z" w16du:dateUtc="2024-09-28T18:16:00Z">
        <w:r w:rsidR="008B6091">
          <w:rPr>
            <w:rFonts w:asciiTheme="majorBidi" w:eastAsia="Times New Roman" w:hAnsiTheme="majorBidi" w:cstheme="majorBidi"/>
            <w:sz w:val="24"/>
            <w:szCs w:val="24"/>
          </w:rPr>
          <w:t xml:space="preserve"> by collecting data from</w:t>
        </w:r>
      </w:ins>
      <w:ins w:id="83" w:author="dell_tfz" w:date="2024-09-29T00:17:00Z" w16du:dateUtc="2024-09-28T18:17:00Z">
        <w:r w:rsidR="008B6091">
          <w:rPr>
            <w:rFonts w:asciiTheme="majorBidi" w:eastAsia="Times New Roman" w:hAnsiTheme="majorBidi" w:cstheme="majorBidi"/>
            <w:sz w:val="24"/>
            <w:szCs w:val="24"/>
          </w:rPr>
          <w:t xml:space="preserve"> </w:t>
        </w:r>
      </w:ins>
      <w:ins w:id="84" w:author="dell_tfz" w:date="2024-09-29T00:19:00Z" w16du:dateUtc="2024-09-28T18:19:00Z">
        <w:r w:rsidR="008B6091">
          <w:rPr>
            <w:rFonts w:asciiTheme="majorBidi" w:eastAsia="Times New Roman" w:hAnsiTheme="majorBidi" w:cstheme="majorBidi"/>
            <w:sz w:val="24"/>
            <w:szCs w:val="24"/>
          </w:rPr>
          <w:t xml:space="preserve">the </w:t>
        </w:r>
      </w:ins>
      <w:ins w:id="85" w:author="dell_tfz" w:date="2024-09-29T00:17:00Z" w16du:dateUtc="2024-09-28T18:17:00Z">
        <w:r w:rsidR="008B6091">
          <w:rPr>
            <w:rFonts w:asciiTheme="majorBidi" w:eastAsia="Times New Roman" w:hAnsiTheme="majorBidi" w:cstheme="majorBidi"/>
            <w:sz w:val="24"/>
            <w:szCs w:val="24"/>
          </w:rPr>
          <w:t>a</w:t>
        </w:r>
      </w:ins>
      <w:ins w:id="86" w:author="dell_tfz" w:date="2024-09-29T00:18:00Z" w16du:dateUtc="2024-09-28T18:18:00Z">
        <w:r w:rsidR="008B6091">
          <w:rPr>
            <w:rFonts w:asciiTheme="majorBidi" w:eastAsia="Times New Roman" w:hAnsiTheme="majorBidi" w:cstheme="majorBidi"/>
            <w:sz w:val="24"/>
            <w:szCs w:val="24"/>
          </w:rPr>
          <w:t>ppropriate sam</w:t>
        </w:r>
      </w:ins>
      <w:ins w:id="87" w:author="dell_tfz" w:date="2024-09-29T00:19:00Z" w16du:dateUtc="2024-09-28T18:19:00Z">
        <w:r w:rsidR="008B6091">
          <w:rPr>
            <w:rFonts w:asciiTheme="majorBidi" w:eastAsia="Times New Roman" w:hAnsiTheme="majorBidi" w:cstheme="majorBidi"/>
            <w:sz w:val="24"/>
            <w:szCs w:val="24"/>
          </w:rPr>
          <w:t xml:space="preserve">ple, implementing </w:t>
        </w:r>
      </w:ins>
      <w:ins w:id="88" w:author="dell_tfz" w:date="2024-09-29T00:22:00Z" w16du:dateUtc="2024-09-28T18:22:00Z">
        <w:r w:rsidR="008B6091">
          <w:rPr>
            <w:rFonts w:asciiTheme="majorBidi" w:eastAsia="Times New Roman" w:hAnsiTheme="majorBidi" w:cstheme="majorBidi"/>
            <w:sz w:val="24"/>
            <w:szCs w:val="24"/>
          </w:rPr>
          <w:lastRenderedPageBreak/>
          <w:t>suitable</w:t>
        </w:r>
      </w:ins>
      <w:ins w:id="89" w:author="dell_tfz" w:date="2024-09-29T00:20:00Z" w16du:dateUtc="2024-09-28T18:20:00Z">
        <w:r w:rsidR="008B6091">
          <w:rPr>
            <w:rFonts w:asciiTheme="majorBidi" w:eastAsia="Times New Roman" w:hAnsiTheme="majorBidi" w:cstheme="majorBidi"/>
            <w:sz w:val="24"/>
            <w:szCs w:val="24"/>
          </w:rPr>
          <w:t xml:space="preserve"> data collection instrument,</w:t>
        </w:r>
      </w:ins>
      <w:ins w:id="90" w:author="dell_tfz" w:date="2024-09-29T00:24:00Z" w16du:dateUtc="2024-09-28T18:24:00Z">
        <w:r w:rsidR="0058572C">
          <w:rPr>
            <w:rFonts w:asciiTheme="majorBidi" w:eastAsia="Times New Roman" w:hAnsiTheme="majorBidi" w:cstheme="majorBidi"/>
            <w:sz w:val="24"/>
            <w:szCs w:val="24"/>
          </w:rPr>
          <w:t xml:space="preserve"> and</w:t>
        </w:r>
      </w:ins>
      <w:ins w:id="91" w:author="dell_tfz" w:date="2024-09-29T00:20:00Z" w16du:dateUtc="2024-09-28T18:20:00Z">
        <w:r w:rsidR="008B6091">
          <w:rPr>
            <w:rFonts w:asciiTheme="majorBidi" w:eastAsia="Times New Roman" w:hAnsiTheme="majorBidi" w:cstheme="majorBidi"/>
            <w:sz w:val="24"/>
            <w:szCs w:val="24"/>
          </w:rPr>
          <w:t xml:space="preserve"> </w:t>
        </w:r>
      </w:ins>
      <w:ins w:id="92" w:author="dell_tfz" w:date="2024-09-29T00:22:00Z" w16du:dateUtc="2024-09-28T18:22:00Z">
        <w:r w:rsidR="008B6091">
          <w:rPr>
            <w:rFonts w:asciiTheme="majorBidi" w:eastAsia="Times New Roman" w:hAnsiTheme="majorBidi" w:cstheme="majorBidi"/>
            <w:sz w:val="24"/>
            <w:szCs w:val="24"/>
          </w:rPr>
          <w:t xml:space="preserve">interpreting the data </w:t>
        </w:r>
      </w:ins>
      <w:ins w:id="93" w:author="dell_tfz" w:date="2024-09-29T00:23:00Z" w16du:dateUtc="2024-09-28T18:23:00Z">
        <w:r w:rsidR="008B6091">
          <w:rPr>
            <w:rFonts w:asciiTheme="majorBidi" w:eastAsia="Times New Roman" w:hAnsiTheme="majorBidi" w:cstheme="majorBidi"/>
            <w:sz w:val="24"/>
            <w:szCs w:val="24"/>
          </w:rPr>
          <w:t xml:space="preserve">in contexts </w:t>
        </w:r>
      </w:ins>
      <w:ins w:id="94" w:author="dell_tfz" w:date="2024-09-29T00:22:00Z" w16du:dateUtc="2024-09-28T18:22:00Z">
        <w:r w:rsidR="008B6091">
          <w:rPr>
            <w:rFonts w:asciiTheme="majorBidi" w:eastAsia="Times New Roman" w:hAnsiTheme="majorBidi" w:cstheme="majorBidi"/>
            <w:sz w:val="24"/>
            <w:szCs w:val="24"/>
          </w:rPr>
          <w:t>with</w:t>
        </w:r>
      </w:ins>
      <w:ins w:id="95" w:author="dell_tfz" w:date="2024-09-29T00:23:00Z" w16du:dateUtc="2024-09-28T18:23:00Z">
        <w:r w:rsidR="008B6091">
          <w:rPr>
            <w:rFonts w:asciiTheme="majorBidi" w:eastAsia="Times New Roman" w:hAnsiTheme="majorBidi" w:cstheme="majorBidi"/>
            <w:sz w:val="24"/>
            <w:szCs w:val="24"/>
          </w:rPr>
          <w:t xml:space="preserve"> </w:t>
        </w:r>
      </w:ins>
      <w:ins w:id="96" w:author="dell_tfz" w:date="2024-09-29T00:24:00Z" w16du:dateUtc="2024-09-28T18:24:00Z">
        <w:r w:rsidR="0058572C">
          <w:rPr>
            <w:rFonts w:asciiTheme="majorBidi" w:eastAsia="Times New Roman" w:hAnsiTheme="majorBidi" w:cstheme="majorBidi"/>
            <w:sz w:val="24"/>
            <w:szCs w:val="24"/>
          </w:rPr>
          <w:t xml:space="preserve">accuracy and </w:t>
        </w:r>
      </w:ins>
      <w:ins w:id="97" w:author="dell_tfz" w:date="2024-09-29T00:23:00Z" w16du:dateUtc="2024-09-28T18:23:00Z">
        <w:r w:rsidR="008B6091">
          <w:rPr>
            <w:rFonts w:asciiTheme="majorBidi" w:eastAsia="Times New Roman" w:hAnsiTheme="majorBidi" w:cstheme="majorBidi"/>
            <w:sz w:val="24"/>
            <w:szCs w:val="24"/>
          </w:rPr>
          <w:t>caution.</w:t>
        </w:r>
      </w:ins>
      <w:ins w:id="98" w:author="dell_tfz" w:date="2024-09-29T00:25:00Z" w16du:dateUtc="2024-09-28T18:25:00Z">
        <w:r w:rsidR="0058572C">
          <w:rPr>
            <w:rFonts w:asciiTheme="majorBidi" w:eastAsia="Times New Roman" w:hAnsiTheme="majorBidi" w:cstheme="majorBidi"/>
            <w:sz w:val="24"/>
            <w:szCs w:val="24"/>
          </w:rPr>
          <w:t xml:space="preserve"> T</w:t>
        </w:r>
        <w:r w:rsidR="0058572C" w:rsidRPr="0058572C">
          <w:rPr>
            <w:rFonts w:asciiTheme="majorBidi" w:eastAsia="Times New Roman" w:hAnsiTheme="majorBidi" w:cstheme="majorBidi"/>
            <w:sz w:val="24"/>
            <w:szCs w:val="24"/>
          </w:rPr>
          <w:t xml:space="preserve">o enhance the trustworthiness of </w:t>
        </w:r>
      </w:ins>
      <w:ins w:id="99" w:author="dell_tfz" w:date="2024-09-29T00:26:00Z" w16du:dateUtc="2024-09-28T18:26:00Z">
        <w:r w:rsidR="0058572C">
          <w:rPr>
            <w:rFonts w:asciiTheme="majorBidi" w:eastAsia="Times New Roman" w:hAnsiTheme="majorBidi" w:cstheme="majorBidi"/>
            <w:sz w:val="24"/>
            <w:szCs w:val="24"/>
          </w:rPr>
          <w:t xml:space="preserve">data, the </w:t>
        </w:r>
      </w:ins>
      <w:ins w:id="100" w:author="dell_tfz" w:date="2024-09-29T00:27:00Z" w16du:dateUtc="2024-09-28T18:27:00Z">
        <w:r w:rsidR="0058572C">
          <w:rPr>
            <w:rFonts w:asciiTheme="majorBidi" w:eastAsia="Times New Roman" w:hAnsiTheme="majorBidi" w:cstheme="majorBidi"/>
            <w:sz w:val="24"/>
            <w:szCs w:val="24"/>
          </w:rPr>
          <w:t xml:space="preserve">researcher </w:t>
        </w:r>
      </w:ins>
      <w:ins w:id="101" w:author="dell_tfz" w:date="2024-09-29T00:28:00Z" w16du:dateUtc="2024-09-28T18:28:00Z">
        <w:r w:rsidR="0058572C">
          <w:rPr>
            <w:rFonts w:asciiTheme="majorBidi" w:eastAsia="Times New Roman" w:hAnsiTheme="majorBidi" w:cstheme="majorBidi"/>
            <w:sz w:val="24"/>
            <w:szCs w:val="24"/>
          </w:rPr>
          <w:t>employed</w:t>
        </w:r>
      </w:ins>
      <w:ins w:id="102" w:author="dell_tfz" w:date="2024-09-29T00:31:00Z" w16du:dateUtc="2024-09-28T18:31:00Z">
        <w:r w:rsidR="005934DE">
          <w:rPr>
            <w:rFonts w:asciiTheme="majorBidi" w:eastAsia="Times New Roman" w:hAnsiTheme="majorBidi" w:cstheme="majorBidi"/>
            <w:sz w:val="24"/>
            <w:szCs w:val="24"/>
          </w:rPr>
          <w:t xml:space="preserve"> some</w:t>
        </w:r>
      </w:ins>
      <w:ins w:id="103" w:author="dell_tfz" w:date="2024-09-29T00:33:00Z" w16du:dateUtc="2024-09-28T18:33:00Z">
        <w:r w:rsidR="005934DE">
          <w:rPr>
            <w:rFonts w:asciiTheme="majorBidi" w:eastAsia="Times New Roman" w:hAnsiTheme="majorBidi" w:cstheme="majorBidi"/>
            <w:sz w:val="24"/>
            <w:szCs w:val="24"/>
          </w:rPr>
          <w:t xml:space="preserve"> techniques</w:t>
        </w:r>
      </w:ins>
      <w:ins w:id="104" w:author="dell_tfz" w:date="2024-09-29T00:32:00Z" w16du:dateUtc="2024-09-28T18:32:00Z">
        <w:r w:rsidR="005934DE">
          <w:rPr>
            <w:rFonts w:asciiTheme="majorBidi" w:eastAsia="Times New Roman" w:hAnsiTheme="majorBidi" w:cstheme="majorBidi"/>
            <w:sz w:val="24"/>
            <w:szCs w:val="24"/>
          </w:rPr>
          <w:t xml:space="preserve"> like</w:t>
        </w:r>
      </w:ins>
      <w:ins w:id="105" w:author="dell_tfz" w:date="2024-09-29T00:28:00Z" w16du:dateUtc="2024-09-28T18:28:00Z">
        <w:r w:rsidR="0058572C">
          <w:rPr>
            <w:rFonts w:asciiTheme="majorBidi" w:eastAsia="Times New Roman" w:hAnsiTheme="majorBidi" w:cstheme="majorBidi"/>
            <w:sz w:val="24"/>
            <w:szCs w:val="24"/>
          </w:rPr>
          <w:t xml:space="preserve"> data triangulation, member checking, </w:t>
        </w:r>
      </w:ins>
      <w:ins w:id="106" w:author="dell_tfz" w:date="2024-09-29T00:29:00Z" w16du:dateUtc="2024-09-28T18:29:00Z">
        <w:r w:rsidR="0058572C">
          <w:rPr>
            <w:rFonts w:asciiTheme="majorBidi" w:eastAsia="Times New Roman" w:hAnsiTheme="majorBidi" w:cstheme="majorBidi"/>
            <w:sz w:val="24"/>
            <w:szCs w:val="24"/>
          </w:rPr>
          <w:t xml:space="preserve">audit trail, </w:t>
        </w:r>
      </w:ins>
      <w:ins w:id="107" w:author="dell_tfz" w:date="2024-09-29T00:33:00Z" w16du:dateUtc="2024-09-28T18:33:00Z">
        <w:r w:rsidR="005934DE">
          <w:rPr>
            <w:rFonts w:asciiTheme="majorBidi" w:eastAsia="Times New Roman" w:hAnsiTheme="majorBidi" w:cstheme="majorBidi"/>
            <w:sz w:val="24"/>
            <w:szCs w:val="24"/>
          </w:rPr>
          <w:t xml:space="preserve">and </w:t>
        </w:r>
      </w:ins>
      <w:ins w:id="108" w:author="dell_tfz" w:date="2024-09-29T00:30:00Z" w16du:dateUtc="2024-09-28T18:30:00Z">
        <w:r w:rsidR="0058572C">
          <w:rPr>
            <w:rFonts w:asciiTheme="majorBidi" w:eastAsia="Times New Roman" w:hAnsiTheme="majorBidi" w:cstheme="majorBidi"/>
            <w:sz w:val="24"/>
            <w:szCs w:val="24"/>
          </w:rPr>
          <w:t>p</w:t>
        </w:r>
      </w:ins>
      <w:ins w:id="109" w:author="dell_tfz" w:date="2024-09-29T00:29:00Z" w16du:dateUtc="2024-09-28T18:29:00Z">
        <w:r w:rsidR="0058572C" w:rsidRPr="0058572C">
          <w:rPr>
            <w:rFonts w:asciiTheme="majorBidi" w:eastAsia="Times New Roman" w:hAnsiTheme="majorBidi" w:cstheme="majorBidi"/>
            <w:sz w:val="24"/>
            <w:szCs w:val="24"/>
          </w:rPr>
          <w:t>eer debriefing</w:t>
        </w:r>
      </w:ins>
      <w:ins w:id="110" w:author="dell_tfz" w:date="2024-09-29T00:33:00Z" w16du:dateUtc="2024-09-28T18:33:00Z">
        <w:r w:rsidR="005934DE">
          <w:rPr>
            <w:rFonts w:asciiTheme="majorBidi" w:eastAsia="Times New Roman" w:hAnsiTheme="majorBidi" w:cstheme="majorBidi"/>
            <w:sz w:val="24"/>
            <w:szCs w:val="24"/>
          </w:rPr>
          <w:t>.</w:t>
        </w:r>
      </w:ins>
    </w:p>
    <w:p w14:paraId="00507425" w14:textId="77777777" w:rsidR="00FB15FF" w:rsidRDefault="00FB15FF" w:rsidP="003577AF">
      <w:pPr>
        <w:pBdr>
          <w:top w:val="nil"/>
          <w:left w:val="nil"/>
          <w:bottom w:val="nil"/>
          <w:right w:val="nil"/>
          <w:between w:val="nil"/>
        </w:pBdr>
        <w:spacing w:after="0" w:line="360" w:lineRule="auto"/>
        <w:ind w:firstLine="720"/>
        <w:jc w:val="both"/>
        <w:rPr>
          <w:ins w:id="111" w:author="dell_tfz" w:date="2024-09-29T00:30:00Z" w16du:dateUtc="2024-09-28T18:30:00Z"/>
          <w:rFonts w:asciiTheme="majorBidi" w:eastAsia="Times New Roman" w:hAnsiTheme="majorBidi" w:cstheme="majorBidi"/>
          <w:sz w:val="24"/>
          <w:szCs w:val="24"/>
        </w:rPr>
      </w:pPr>
    </w:p>
    <w:p w14:paraId="31226F13" w14:textId="2BFD985B" w:rsidR="008B6091" w:rsidDel="005934DE" w:rsidRDefault="008B6091" w:rsidP="008B6091">
      <w:pPr>
        <w:pBdr>
          <w:top w:val="nil"/>
          <w:left w:val="nil"/>
          <w:bottom w:val="nil"/>
          <w:right w:val="nil"/>
          <w:between w:val="nil"/>
        </w:pBdr>
        <w:spacing w:after="0" w:line="360" w:lineRule="auto"/>
        <w:ind w:firstLine="720"/>
        <w:jc w:val="both"/>
        <w:rPr>
          <w:del w:id="112" w:author="dell_tfz" w:date="2024-09-29T00:33:00Z" w16du:dateUtc="2024-09-28T18:33:00Z"/>
          <w:rFonts w:asciiTheme="majorBidi" w:eastAsia="Times New Roman" w:hAnsiTheme="majorBidi" w:cstheme="majorBidi"/>
          <w:sz w:val="24"/>
          <w:szCs w:val="24"/>
        </w:rPr>
      </w:pPr>
    </w:p>
    <w:p w14:paraId="52A6B5F7" w14:textId="4595F570" w:rsidR="00883247" w:rsidDel="005934DE" w:rsidRDefault="00883247" w:rsidP="003E0B17">
      <w:pPr>
        <w:pBdr>
          <w:top w:val="nil"/>
          <w:left w:val="nil"/>
          <w:bottom w:val="nil"/>
          <w:right w:val="nil"/>
          <w:between w:val="nil"/>
        </w:pBdr>
        <w:spacing w:after="0" w:line="360" w:lineRule="auto"/>
        <w:ind w:firstLine="720"/>
        <w:jc w:val="both"/>
        <w:rPr>
          <w:del w:id="113" w:author="dell_tfz" w:date="2024-09-29T00:33:00Z" w16du:dateUtc="2024-09-28T18:33:00Z"/>
          <w:rFonts w:asciiTheme="majorBidi" w:eastAsia="Times New Roman" w:hAnsiTheme="majorBidi" w:cstheme="majorBidi"/>
          <w:sz w:val="24"/>
          <w:szCs w:val="24"/>
        </w:rPr>
      </w:pPr>
    </w:p>
    <w:p w14:paraId="1789E2DF" w14:textId="4B553F82" w:rsidR="001503B5" w:rsidRPr="00E27F59" w:rsidRDefault="006B253D" w:rsidP="00826B5F">
      <w:pPr>
        <w:spacing w:after="0" w:line="360" w:lineRule="auto"/>
        <w:ind w:right="11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sidR="00EA184A" w:rsidRPr="00E27F59">
        <w:rPr>
          <w:rFonts w:ascii="Times New Roman" w:eastAsia="Times New Roman" w:hAnsi="Times New Roman" w:cs="Times New Roman"/>
          <w:b/>
          <w:sz w:val="24"/>
          <w:szCs w:val="24"/>
        </w:rPr>
        <w:t>Findings</w:t>
      </w:r>
      <w:r w:rsidR="00155AD6" w:rsidRPr="00E27F59">
        <w:rPr>
          <w:rFonts w:ascii="Times New Roman" w:eastAsia="Times New Roman" w:hAnsi="Times New Roman" w:cs="Times New Roman"/>
          <w:b/>
          <w:sz w:val="24"/>
          <w:szCs w:val="24"/>
        </w:rPr>
        <w:t xml:space="preserve"> </w:t>
      </w:r>
      <w:r w:rsidR="00A47B71" w:rsidRPr="00E27F59">
        <w:rPr>
          <w:rFonts w:ascii="Times New Roman" w:eastAsia="Times New Roman" w:hAnsi="Times New Roman" w:cs="Times New Roman"/>
          <w:b/>
          <w:sz w:val="24"/>
          <w:szCs w:val="24"/>
        </w:rPr>
        <w:t>and Discussion</w:t>
      </w:r>
    </w:p>
    <w:p w14:paraId="1EA19556" w14:textId="48617C7D" w:rsidR="00883247" w:rsidRDefault="00883247" w:rsidP="009A4BF5">
      <w:pPr>
        <w:pBdr>
          <w:top w:val="nil"/>
          <w:left w:val="nil"/>
          <w:bottom w:val="nil"/>
          <w:right w:val="nil"/>
          <w:between w:val="nil"/>
        </w:pBdr>
        <w:spacing w:before="280" w:after="28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Findings </w:t>
      </w:r>
      <w:r w:rsidR="007147EC" w:rsidRPr="00E27F59">
        <w:rPr>
          <w:rFonts w:ascii="Times New Roman" w:eastAsia="Times New Roman" w:hAnsi="Times New Roman" w:cs="Times New Roman"/>
          <w:sz w:val="24"/>
          <w:szCs w:val="24"/>
          <w:highlight w:val="white"/>
        </w:rPr>
        <w:t>are</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divided</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into</w:t>
      </w:r>
      <w:r w:rsidR="00155AD6" w:rsidRPr="00E27F59">
        <w:rPr>
          <w:rFonts w:ascii="Times New Roman" w:eastAsia="Times New Roman" w:hAnsi="Times New Roman" w:cs="Times New Roman"/>
          <w:sz w:val="24"/>
          <w:szCs w:val="24"/>
          <w:highlight w:val="white"/>
        </w:rPr>
        <w:t xml:space="preserve"> </w:t>
      </w:r>
      <w:ins w:id="114" w:author="dell_tfz" w:date="2024-09-29T02:01:00Z" w16du:dateUtc="2024-09-28T20:01:00Z">
        <w:r w:rsidR="00950613">
          <w:rPr>
            <w:rFonts w:ascii="Times New Roman" w:eastAsia="Times New Roman" w:hAnsi="Times New Roman" w:cs="Times New Roman"/>
            <w:sz w:val="24"/>
            <w:szCs w:val="24"/>
            <w:highlight w:val="white"/>
          </w:rPr>
          <w:t xml:space="preserve">three </w:t>
        </w:r>
      </w:ins>
      <w:del w:id="115" w:author="dell_tfz" w:date="2024-09-29T02:01:00Z" w16du:dateUtc="2024-09-28T20:01:00Z">
        <w:r w:rsidR="00FE60C5" w:rsidRPr="00E27F59" w:rsidDel="00950613">
          <w:rPr>
            <w:rFonts w:ascii="Times New Roman" w:eastAsia="Times New Roman" w:hAnsi="Times New Roman" w:cs="Times New Roman"/>
            <w:sz w:val="24"/>
            <w:szCs w:val="24"/>
            <w:highlight w:val="white"/>
          </w:rPr>
          <w:delText>four</w:delText>
        </w:r>
        <w:r w:rsidR="00155AD6" w:rsidRPr="00E27F59" w:rsidDel="00950613">
          <w:rPr>
            <w:rFonts w:ascii="Times New Roman" w:eastAsia="Times New Roman" w:hAnsi="Times New Roman" w:cs="Times New Roman"/>
            <w:sz w:val="24"/>
            <w:szCs w:val="24"/>
            <w:highlight w:val="white"/>
          </w:rPr>
          <w:delText xml:space="preserve"> </w:delText>
        </w:r>
      </w:del>
      <w:r w:rsidR="007147EC" w:rsidRPr="00E27F59">
        <w:rPr>
          <w:rFonts w:ascii="Times New Roman" w:eastAsia="Times New Roman" w:hAnsi="Times New Roman" w:cs="Times New Roman"/>
          <w:sz w:val="24"/>
          <w:szCs w:val="24"/>
          <w:highlight w:val="white"/>
        </w:rPr>
        <w:t>main</w:t>
      </w:r>
      <w:r w:rsidR="00B10921" w:rsidRPr="00E27F59">
        <w:rPr>
          <w:rFonts w:ascii="Times New Roman" w:eastAsia="Times New Roman" w:hAnsi="Times New Roman" w:cs="Times New Roman"/>
          <w:sz w:val="24"/>
          <w:szCs w:val="24"/>
          <w:highlight w:val="white"/>
        </w:rPr>
        <w:t xml:space="preserve"> categories</w:t>
      </w:r>
      <w:r>
        <w:rPr>
          <w:rFonts w:ascii="Times New Roman" w:eastAsia="Times New Roman" w:hAnsi="Times New Roman" w:cs="Times New Roman"/>
          <w:sz w:val="24"/>
          <w:szCs w:val="24"/>
          <w:highlight w:val="white"/>
        </w:rPr>
        <w:t>,</w:t>
      </w:r>
      <w:r w:rsidR="00B10921"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highlight w:val="white"/>
        </w:rPr>
        <w:t>namely</w:t>
      </w:r>
      <w:r w:rsidR="00155AD6" w:rsidRPr="00E27F59">
        <w:rPr>
          <w:rFonts w:ascii="Times New Roman" w:eastAsia="Times New Roman" w:hAnsi="Times New Roman" w:cs="Times New Roman"/>
          <w:sz w:val="24"/>
          <w:szCs w:val="24"/>
          <w:highlight w:val="white"/>
        </w:rPr>
        <w:t xml:space="preserve"> </w:t>
      </w:r>
      <w:r w:rsidR="00A60C8F" w:rsidRPr="00E27F59">
        <w:rPr>
          <w:rFonts w:ascii="Times New Roman" w:eastAsia="Times New Roman" w:hAnsi="Times New Roman" w:cs="Times New Roman"/>
          <w:sz w:val="24"/>
          <w:szCs w:val="24"/>
          <w:highlight w:val="white"/>
        </w:rPr>
        <w:t>the</w:t>
      </w:r>
      <w:r w:rsidR="00155AD6" w:rsidRPr="00E27F59">
        <w:rPr>
          <w:rFonts w:ascii="Times New Roman" w:eastAsia="Times New Roman" w:hAnsi="Times New Roman" w:cs="Times New Roman"/>
          <w:sz w:val="24"/>
          <w:szCs w:val="24"/>
          <w:highlight w:val="white"/>
        </w:rPr>
        <w:t xml:space="preserve"> </w:t>
      </w:r>
      <w:r w:rsidR="007147EC" w:rsidRPr="00E27F59">
        <w:rPr>
          <w:rFonts w:ascii="Times New Roman" w:eastAsia="Times New Roman" w:hAnsi="Times New Roman" w:cs="Times New Roman"/>
          <w:sz w:val="24"/>
          <w:szCs w:val="24"/>
        </w:rPr>
        <w:t>status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of</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using</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smartphones</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by</w:t>
      </w:r>
      <w:r w:rsidR="00155AD6" w:rsidRPr="00E27F59">
        <w:rPr>
          <w:rFonts w:ascii="Times New Roman" w:eastAsia="Times New Roman" w:hAnsi="Times New Roman" w:cs="Times New Roman"/>
          <w:sz w:val="24"/>
          <w:szCs w:val="24"/>
        </w:rPr>
        <w:t xml:space="preserve"> </w:t>
      </w:r>
      <w:r w:rsidR="007147EC" w:rsidRPr="00E27F59">
        <w:rPr>
          <w:rFonts w:ascii="Times New Roman" w:eastAsia="Times New Roman" w:hAnsi="Times New Roman" w:cs="Times New Roman"/>
          <w:sz w:val="24"/>
          <w:szCs w:val="24"/>
        </w:rPr>
        <w:t>children</w:t>
      </w:r>
      <w:r w:rsidR="00D0025E" w:rsidRPr="00E27F59">
        <w:rPr>
          <w:rFonts w:ascii="Times New Roman" w:eastAsia="Times New Roman" w:hAnsi="Times New Roman" w:cs="Times New Roman"/>
          <w:sz w:val="24"/>
          <w:szCs w:val="24"/>
        </w:rPr>
        <w:t>,</w:t>
      </w:r>
      <w:r w:rsidR="00155AD6" w:rsidRPr="00E27F59">
        <w:rPr>
          <w:rFonts w:ascii="Times New Roman" w:eastAsia="Times New Roman" w:hAnsi="Times New Roman" w:cs="Times New Roman"/>
          <w:sz w:val="24"/>
          <w:szCs w:val="24"/>
        </w:rPr>
        <w:t xml:space="preserve"> </w:t>
      </w:r>
      <w:ins w:id="116" w:author="dell_tfz" w:date="2024-09-29T02:12:00Z" w16du:dateUtc="2024-09-28T20:12:00Z">
        <w:r w:rsidR="00550045">
          <w:rPr>
            <w:rFonts w:ascii="Times New Roman" w:eastAsia="Times New Roman" w:hAnsi="Times New Roman" w:cs="Times New Roman"/>
            <w:sz w:val="24"/>
            <w:szCs w:val="24"/>
          </w:rPr>
          <w:t>p</w:t>
        </w:r>
        <w:r w:rsidR="00550045" w:rsidRPr="00550045">
          <w:rPr>
            <w:rFonts w:ascii="Times New Roman" w:eastAsia="Times New Roman" w:hAnsi="Times New Roman" w:cs="Times New Roman"/>
            <w:sz w:val="24"/>
            <w:szCs w:val="24"/>
          </w:rPr>
          <w:t>arents’ perceptions about the effects of their children’s smartphone use</w:t>
        </w:r>
      </w:ins>
      <w:ins w:id="117" w:author="dell_tfz" w:date="2024-09-29T02:13:00Z" w16du:dateUtc="2024-09-28T20:13:00Z">
        <w:r w:rsidR="00550045">
          <w:rPr>
            <w:rFonts w:ascii="Times New Roman" w:eastAsia="Times New Roman" w:hAnsi="Times New Roman" w:cs="Times New Roman"/>
            <w:sz w:val="24"/>
            <w:szCs w:val="24"/>
          </w:rPr>
          <w:t xml:space="preserve">, </w:t>
        </w:r>
      </w:ins>
      <w:del w:id="118" w:author="dell_tfz" w:date="2024-09-29T02:13:00Z" w16du:dateUtc="2024-09-28T20:13:00Z">
        <w:r w:rsidR="00CB53B7" w:rsidRPr="00E27F59" w:rsidDel="00550045">
          <w:rPr>
            <w:rFonts w:ascii="Times New Roman" w:eastAsia="Times New Roman" w:hAnsi="Times New Roman" w:cs="Times New Roman"/>
            <w:sz w:val="24"/>
            <w:szCs w:val="24"/>
          </w:rPr>
          <w:delText>the</w:delText>
        </w:r>
        <w:r w:rsidR="00155AD6" w:rsidRPr="00E27F59" w:rsidDel="00550045">
          <w:rPr>
            <w:rFonts w:ascii="Times New Roman" w:eastAsia="Times New Roman" w:hAnsi="Times New Roman" w:cs="Times New Roman"/>
            <w:sz w:val="24"/>
            <w:szCs w:val="24"/>
          </w:rPr>
          <w:delText xml:space="preserve"> </w:delText>
        </w:r>
        <w:r w:rsidR="007147EC" w:rsidRPr="00E27F59" w:rsidDel="00550045">
          <w:rPr>
            <w:rFonts w:ascii="Times New Roman" w:eastAsia="Times New Roman" w:hAnsi="Times New Roman" w:cs="Times New Roman"/>
            <w:sz w:val="24"/>
            <w:szCs w:val="24"/>
          </w:rPr>
          <w:delText>perceptions</w:delText>
        </w:r>
        <w:r w:rsidR="00155AD6" w:rsidRPr="00E27F59" w:rsidDel="00550045">
          <w:rPr>
            <w:rFonts w:ascii="Times New Roman" w:eastAsia="Times New Roman" w:hAnsi="Times New Roman" w:cs="Times New Roman"/>
            <w:sz w:val="24"/>
            <w:szCs w:val="24"/>
          </w:rPr>
          <w:delText xml:space="preserve"> </w:delText>
        </w:r>
        <w:r w:rsidR="007147EC" w:rsidRPr="00E27F59" w:rsidDel="00550045">
          <w:rPr>
            <w:rFonts w:ascii="Times New Roman" w:eastAsia="Times New Roman" w:hAnsi="Times New Roman" w:cs="Times New Roman"/>
            <w:sz w:val="24"/>
            <w:szCs w:val="24"/>
          </w:rPr>
          <w:delText>of</w:delText>
        </w:r>
        <w:r w:rsidR="00155AD6" w:rsidRPr="00E27F59" w:rsidDel="00550045">
          <w:rPr>
            <w:rFonts w:ascii="Times New Roman" w:eastAsia="Times New Roman" w:hAnsi="Times New Roman" w:cs="Times New Roman"/>
            <w:sz w:val="24"/>
            <w:szCs w:val="24"/>
          </w:rPr>
          <w:delText xml:space="preserve"> </w:delText>
        </w:r>
        <w:r w:rsidR="007147EC" w:rsidRPr="00E27F59" w:rsidDel="00550045">
          <w:rPr>
            <w:rFonts w:ascii="Times New Roman" w:eastAsia="Times New Roman" w:hAnsi="Times New Roman" w:cs="Times New Roman"/>
            <w:sz w:val="24"/>
            <w:szCs w:val="24"/>
          </w:rPr>
          <w:delText>Bangladeshi</w:delText>
        </w:r>
        <w:r w:rsidR="00155AD6" w:rsidRPr="00E27F59" w:rsidDel="00550045">
          <w:rPr>
            <w:rFonts w:ascii="Times New Roman" w:eastAsia="Times New Roman" w:hAnsi="Times New Roman" w:cs="Times New Roman"/>
            <w:sz w:val="24"/>
            <w:szCs w:val="24"/>
          </w:rPr>
          <w:delText xml:space="preserve"> </w:delText>
        </w:r>
        <w:r w:rsidR="007147EC" w:rsidRPr="00E27F59" w:rsidDel="00550045">
          <w:rPr>
            <w:rFonts w:ascii="Times New Roman" w:eastAsia="Times New Roman" w:hAnsi="Times New Roman" w:cs="Times New Roman"/>
            <w:sz w:val="24"/>
            <w:szCs w:val="24"/>
          </w:rPr>
          <w:delText>parents</w:delText>
        </w:r>
        <w:r w:rsidR="00155AD6" w:rsidRPr="00E27F59" w:rsidDel="00550045">
          <w:rPr>
            <w:rFonts w:ascii="Times New Roman" w:eastAsia="Times New Roman" w:hAnsi="Times New Roman" w:cs="Times New Roman"/>
            <w:sz w:val="24"/>
            <w:szCs w:val="24"/>
          </w:rPr>
          <w:delText xml:space="preserve"> </w:delText>
        </w:r>
        <w:r w:rsidR="007147EC" w:rsidRPr="00E27F59" w:rsidDel="00550045">
          <w:rPr>
            <w:rFonts w:ascii="Times New Roman" w:eastAsia="Times New Roman" w:hAnsi="Times New Roman" w:cs="Times New Roman"/>
            <w:sz w:val="24"/>
            <w:szCs w:val="24"/>
          </w:rPr>
          <w:delText>about</w:delText>
        </w:r>
        <w:r w:rsidR="00155AD6" w:rsidRPr="00E27F59" w:rsidDel="00550045">
          <w:rPr>
            <w:rFonts w:ascii="Times New Roman" w:eastAsia="Times New Roman" w:hAnsi="Times New Roman" w:cs="Times New Roman"/>
            <w:sz w:val="24"/>
            <w:szCs w:val="24"/>
          </w:rPr>
          <w:delText xml:space="preserve"> </w:delText>
        </w:r>
        <w:r w:rsidR="007147EC" w:rsidRPr="00E27F59" w:rsidDel="00550045">
          <w:rPr>
            <w:rFonts w:ascii="Times New Roman" w:eastAsia="Times New Roman" w:hAnsi="Times New Roman" w:cs="Times New Roman"/>
            <w:sz w:val="24"/>
            <w:szCs w:val="24"/>
          </w:rPr>
          <w:delText>children’s</w:delText>
        </w:r>
        <w:r w:rsidR="00155AD6" w:rsidRPr="00E27F59" w:rsidDel="00550045">
          <w:rPr>
            <w:rFonts w:ascii="Times New Roman" w:eastAsia="Times New Roman" w:hAnsi="Times New Roman" w:cs="Times New Roman"/>
            <w:sz w:val="24"/>
            <w:szCs w:val="24"/>
          </w:rPr>
          <w:delText xml:space="preserve"> </w:delText>
        </w:r>
        <w:r w:rsidR="007147EC" w:rsidRPr="00E27F59" w:rsidDel="00550045">
          <w:rPr>
            <w:rFonts w:ascii="Times New Roman" w:eastAsia="Times New Roman" w:hAnsi="Times New Roman" w:cs="Times New Roman"/>
            <w:sz w:val="24"/>
            <w:szCs w:val="24"/>
          </w:rPr>
          <w:delText>smartphone</w:delText>
        </w:r>
        <w:r w:rsidR="00155AD6" w:rsidRPr="00E27F59" w:rsidDel="00550045">
          <w:rPr>
            <w:rFonts w:ascii="Times New Roman" w:eastAsia="Times New Roman" w:hAnsi="Times New Roman" w:cs="Times New Roman"/>
            <w:sz w:val="24"/>
            <w:szCs w:val="24"/>
          </w:rPr>
          <w:delText xml:space="preserve"> </w:delText>
        </w:r>
        <w:r w:rsidR="007147EC" w:rsidRPr="00E27F59" w:rsidDel="00550045">
          <w:rPr>
            <w:rFonts w:ascii="Times New Roman" w:eastAsia="Times New Roman" w:hAnsi="Times New Roman" w:cs="Times New Roman"/>
            <w:sz w:val="24"/>
            <w:szCs w:val="24"/>
          </w:rPr>
          <w:delText>use</w:delText>
        </w:r>
        <w:r w:rsidR="00FE60C5" w:rsidRPr="00E27F59" w:rsidDel="00550045">
          <w:rPr>
            <w:rFonts w:ascii="Times New Roman" w:eastAsia="Times New Roman" w:hAnsi="Times New Roman" w:cs="Times New Roman"/>
            <w:sz w:val="24"/>
            <w:szCs w:val="24"/>
          </w:rPr>
          <w:delText>,</w:delText>
        </w:r>
        <w:r w:rsidR="001928C0" w:rsidRPr="00E27F59" w:rsidDel="00550045">
          <w:rPr>
            <w:rFonts w:ascii="Times New Roman" w:eastAsia="Times New Roman" w:hAnsi="Times New Roman" w:cs="Times New Roman"/>
            <w:sz w:val="24"/>
            <w:szCs w:val="24"/>
          </w:rPr>
          <w:delText xml:space="preserve"> </w:delText>
        </w:r>
      </w:del>
      <w:ins w:id="119" w:author="dell_tfz" w:date="2024-09-29T02:05:00Z" w16du:dateUtc="2024-09-28T20:05:00Z">
        <w:r w:rsidR="00DF4A24">
          <w:rPr>
            <w:rFonts w:ascii="Times New Roman" w:eastAsia="Times New Roman" w:hAnsi="Times New Roman" w:cs="Times New Roman"/>
            <w:sz w:val="24"/>
            <w:szCs w:val="24"/>
          </w:rPr>
          <w:t xml:space="preserve">and </w:t>
        </w:r>
      </w:ins>
      <w:r w:rsidR="00A631E9" w:rsidRPr="00E27F59">
        <w:rPr>
          <w:rFonts w:ascii="Times New Roman" w:eastAsia="Times New Roman" w:hAnsi="Times New Roman" w:cs="Times New Roman"/>
          <w:sz w:val="24"/>
          <w:szCs w:val="24"/>
        </w:rPr>
        <w:t>pa</w:t>
      </w:r>
      <w:r w:rsidR="001928C0" w:rsidRPr="00E27F59">
        <w:rPr>
          <w:rFonts w:ascii="Times New Roman" w:eastAsia="Times New Roman" w:hAnsi="Times New Roman" w:cs="Times New Roman"/>
          <w:sz w:val="24"/>
          <w:szCs w:val="24"/>
        </w:rPr>
        <w:t xml:space="preserve">rental knowledge and awareness </w:t>
      </w:r>
      <w:ins w:id="120" w:author="dell_tfz" w:date="2024-09-29T02:04:00Z" w16du:dateUtc="2024-09-28T20:04:00Z">
        <w:r w:rsidR="003A34A8">
          <w:rPr>
            <w:rFonts w:ascii="Times New Roman" w:eastAsia="Times New Roman" w:hAnsi="Times New Roman" w:cs="Times New Roman"/>
            <w:sz w:val="24"/>
            <w:szCs w:val="24"/>
          </w:rPr>
          <w:t>of</w:t>
        </w:r>
      </w:ins>
      <w:del w:id="121" w:author="dell_tfz" w:date="2024-09-29T02:04:00Z" w16du:dateUtc="2024-09-28T20:04:00Z">
        <w:r w:rsidR="001928C0" w:rsidRPr="00E27F59" w:rsidDel="003A34A8">
          <w:rPr>
            <w:rFonts w:ascii="Times New Roman" w:eastAsia="Times New Roman" w:hAnsi="Times New Roman" w:cs="Times New Roman"/>
            <w:sz w:val="24"/>
            <w:szCs w:val="24"/>
          </w:rPr>
          <w:delText>regarding</w:delText>
        </w:r>
      </w:del>
      <w:r w:rsidR="001928C0" w:rsidRPr="00E27F59">
        <w:rPr>
          <w:rFonts w:ascii="Times New Roman" w:eastAsia="Times New Roman" w:hAnsi="Times New Roman" w:cs="Times New Roman"/>
          <w:sz w:val="24"/>
          <w:szCs w:val="24"/>
        </w:rPr>
        <w:t xml:space="preserve"> </w:t>
      </w:r>
      <w:r w:rsidR="007C366B" w:rsidRPr="00E27F59">
        <w:rPr>
          <w:rFonts w:ascii="Times New Roman" w:eastAsia="Times New Roman" w:hAnsi="Times New Roman" w:cs="Times New Roman"/>
          <w:sz w:val="24"/>
          <w:szCs w:val="24"/>
        </w:rPr>
        <w:t>the AAP guidelines</w:t>
      </w:r>
      <w:ins w:id="122" w:author="dell_tfz" w:date="2024-09-29T02:04:00Z" w16du:dateUtc="2024-09-28T20:04:00Z">
        <w:r w:rsidR="001B0412">
          <w:rPr>
            <w:rFonts w:ascii="Times New Roman" w:eastAsia="Times New Roman" w:hAnsi="Times New Roman" w:cs="Times New Roman"/>
            <w:sz w:val="24"/>
            <w:szCs w:val="24"/>
          </w:rPr>
          <w:t xml:space="preserve">. </w:t>
        </w:r>
      </w:ins>
      <w:del w:id="123" w:author="dell_tfz" w:date="2024-09-29T02:04:00Z" w16du:dateUtc="2024-09-28T20:04:00Z">
        <w:r w:rsidR="007C366B" w:rsidRPr="00E27F59" w:rsidDel="001B0412">
          <w:rPr>
            <w:rFonts w:ascii="Times New Roman" w:eastAsia="Times New Roman" w:hAnsi="Times New Roman" w:cs="Times New Roman"/>
            <w:sz w:val="24"/>
            <w:szCs w:val="24"/>
          </w:rPr>
          <w:delText xml:space="preserve"> and </w:delText>
        </w:r>
        <w:r w:rsidR="00FC1160" w:rsidRPr="00E27F59" w:rsidDel="001B0412">
          <w:rPr>
            <w:rFonts w:ascii="Times New Roman" w:eastAsia="Times New Roman" w:hAnsi="Times New Roman" w:cs="Times New Roman"/>
            <w:sz w:val="24"/>
            <w:szCs w:val="24"/>
          </w:rPr>
          <w:delText xml:space="preserve">descriptions of </w:delText>
        </w:r>
        <w:r w:rsidR="00582A55" w:rsidRPr="00E27F59" w:rsidDel="001B0412">
          <w:rPr>
            <w:rFonts w:ascii="Times New Roman" w:eastAsia="Times New Roman" w:hAnsi="Times New Roman" w:cs="Times New Roman"/>
            <w:sz w:val="24"/>
            <w:szCs w:val="24"/>
          </w:rPr>
          <w:delText>the steps taken by parents to reduce children’s excessive smartphone use</w:delText>
        </w:r>
        <w:r w:rsidR="00FD035F" w:rsidRPr="00E27F59" w:rsidDel="001B0412">
          <w:rPr>
            <w:rFonts w:ascii="Times New Roman" w:eastAsia="Times New Roman" w:hAnsi="Times New Roman" w:cs="Times New Roman"/>
            <w:sz w:val="24"/>
            <w:szCs w:val="24"/>
          </w:rPr>
          <w:delText>.</w:delText>
        </w:r>
      </w:del>
      <w:r w:rsidR="00155AD6" w:rsidRPr="00E27F59">
        <w:rPr>
          <w:rFonts w:ascii="Times New Roman" w:eastAsia="Times New Roman" w:hAnsi="Times New Roman" w:cs="Times New Roman"/>
          <w:sz w:val="24"/>
          <w:szCs w:val="24"/>
          <w:highlight w:val="white"/>
        </w:rPr>
        <w:t xml:space="preserve"> </w:t>
      </w:r>
    </w:p>
    <w:p w14:paraId="5EDA5E9E" w14:textId="2C3F4AE0" w:rsidR="00762738" w:rsidRPr="00D008EC" w:rsidRDefault="00826228" w:rsidP="00E7573F">
      <w:pPr>
        <w:pBdr>
          <w:top w:val="nil"/>
          <w:left w:val="nil"/>
          <w:bottom w:val="nil"/>
          <w:right w:val="nil"/>
          <w:between w:val="nil"/>
        </w:pBdr>
        <w:spacing w:before="280"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4.1</w:t>
      </w:r>
      <w:r w:rsidR="00F215E8" w:rsidRPr="00D008EC">
        <w:rPr>
          <w:rFonts w:ascii="Times New Roman" w:eastAsia="Times New Roman" w:hAnsi="Times New Roman" w:cs="Times New Roman"/>
          <w:b/>
          <w:sz w:val="24"/>
          <w:szCs w:val="24"/>
        </w:rPr>
        <w:t xml:space="preserve"> </w:t>
      </w:r>
      <w:r w:rsidR="005D204A" w:rsidRPr="00D008EC">
        <w:rPr>
          <w:rFonts w:ascii="Times New Roman" w:eastAsia="Times New Roman" w:hAnsi="Times New Roman" w:cs="Times New Roman"/>
          <w:b/>
          <w:sz w:val="24"/>
          <w:szCs w:val="24"/>
        </w:rPr>
        <w:t>The</w:t>
      </w:r>
      <w:r w:rsidR="00155AD6" w:rsidRPr="00D008EC">
        <w:rPr>
          <w:rFonts w:ascii="Times New Roman" w:eastAsia="Times New Roman" w:hAnsi="Times New Roman" w:cs="Times New Roman"/>
          <w:b/>
          <w:sz w:val="24"/>
          <w:szCs w:val="24"/>
        </w:rPr>
        <w:t xml:space="preserve"> </w:t>
      </w:r>
      <w:r w:rsidR="00646D86" w:rsidRPr="00D008EC">
        <w:rPr>
          <w:rFonts w:ascii="Times New Roman" w:eastAsia="Times New Roman" w:hAnsi="Times New Roman" w:cs="Times New Roman"/>
          <w:b/>
          <w:sz w:val="24"/>
          <w:szCs w:val="24"/>
        </w:rPr>
        <w:t>s</w:t>
      </w:r>
      <w:r w:rsidR="007147EC" w:rsidRPr="00D008EC">
        <w:rPr>
          <w:rFonts w:ascii="Times New Roman" w:eastAsia="Times New Roman" w:hAnsi="Times New Roman" w:cs="Times New Roman"/>
          <w:b/>
          <w:sz w:val="24"/>
          <w:szCs w:val="24"/>
        </w:rPr>
        <w:t>tatus</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of</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using</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smartphones</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by</w:t>
      </w:r>
      <w:r w:rsidR="00155AD6" w:rsidRPr="00D008EC">
        <w:rPr>
          <w:rFonts w:ascii="Times New Roman" w:eastAsia="Times New Roman" w:hAnsi="Times New Roman" w:cs="Times New Roman"/>
          <w:b/>
          <w:sz w:val="24"/>
          <w:szCs w:val="24"/>
        </w:rPr>
        <w:t xml:space="preserve"> </w:t>
      </w:r>
      <w:r w:rsidR="007147EC" w:rsidRPr="00D008EC">
        <w:rPr>
          <w:rFonts w:ascii="Times New Roman" w:eastAsia="Times New Roman" w:hAnsi="Times New Roman" w:cs="Times New Roman"/>
          <w:b/>
          <w:sz w:val="24"/>
          <w:szCs w:val="24"/>
        </w:rPr>
        <w:t>children</w:t>
      </w:r>
    </w:p>
    <w:p w14:paraId="5615F4DF" w14:textId="77777777" w:rsidR="00AB5279" w:rsidRDefault="00826228" w:rsidP="00E7573F">
      <w:pPr>
        <w:pBdr>
          <w:top w:val="nil"/>
          <w:left w:val="nil"/>
          <w:bottom w:val="nil"/>
          <w:right w:val="nil"/>
          <w:between w:val="nil"/>
        </w:pBdr>
        <w:spacing w:before="280" w:after="28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55628" w:rsidRPr="00D008EC">
        <w:rPr>
          <w:rFonts w:ascii="Times New Roman" w:eastAsia="Times New Roman" w:hAnsi="Times New Roman" w:cs="Times New Roman"/>
          <w:b/>
          <w:sz w:val="24"/>
          <w:szCs w:val="24"/>
        </w:rPr>
        <w:t>1</w:t>
      </w:r>
      <w:r w:rsidR="00BE2C1B" w:rsidRPr="00D008EC">
        <w:rPr>
          <w:rFonts w:ascii="Times New Roman" w:eastAsia="Times New Roman" w:hAnsi="Times New Roman" w:cs="Times New Roman"/>
          <w:b/>
          <w:sz w:val="24"/>
          <w:szCs w:val="24"/>
        </w:rPr>
        <w:t>.</w:t>
      </w:r>
      <w:r w:rsidR="00F215E8" w:rsidRPr="00D008EC">
        <w:rPr>
          <w:rFonts w:ascii="Times New Roman" w:eastAsia="Times New Roman" w:hAnsi="Times New Roman" w:cs="Times New Roman"/>
          <w:b/>
          <w:sz w:val="24"/>
          <w:szCs w:val="24"/>
        </w:rPr>
        <w:t>1</w:t>
      </w:r>
      <w:r w:rsidR="00466F8D" w:rsidRPr="00D008EC">
        <w:rPr>
          <w:rFonts w:ascii="Times New Roman" w:eastAsia="Times New Roman" w:hAnsi="Times New Roman" w:cs="Times New Roman"/>
          <w:b/>
          <w:sz w:val="24"/>
          <w:szCs w:val="24"/>
        </w:rPr>
        <w:t xml:space="preserve"> </w:t>
      </w:r>
      <w:r w:rsidR="006C1CA9" w:rsidRPr="00D008EC">
        <w:rPr>
          <w:rFonts w:ascii="Times New Roman" w:eastAsia="Times New Roman" w:hAnsi="Times New Roman" w:cs="Times New Roman"/>
          <w:b/>
          <w:sz w:val="24"/>
          <w:szCs w:val="24"/>
        </w:rPr>
        <w:t xml:space="preserve">Smartphone </w:t>
      </w:r>
      <w:r w:rsidR="00CD2769" w:rsidRPr="00D008EC">
        <w:rPr>
          <w:rFonts w:ascii="Times New Roman" w:eastAsia="Times New Roman" w:hAnsi="Times New Roman" w:cs="Times New Roman"/>
          <w:b/>
          <w:sz w:val="24"/>
          <w:szCs w:val="24"/>
        </w:rPr>
        <w:t xml:space="preserve">ownership and early </w:t>
      </w:r>
      <w:r w:rsidR="00697A79" w:rsidRPr="00D008EC">
        <w:rPr>
          <w:rFonts w:ascii="Times New Roman" w:eastAsia="Times New Roman" w:hAnsi="Times New Roman" w:cs="Times New Roman"/>
          <w:b/>
          <w:sz w:val="24"/>
          <w:szCs w:val="24"/>
        </w:rPr>
        <w:t>exposure</w:t>
      </w:r>
    </w:p>
    <w:p w14:paraId="00653739" w14:textId="77777777" w:rsidR="00DE29F5" w:rsidRDefault="002B6B7B" w:rsidP="00AB5279">
      <w:pPr>
        <w:pBdr>
          <w:top w:val="nil"/>
          <w:left w:val="nil"/>
          <w:bottom w:val="nil"/>
          <w:right w:val="nil"/>
          <w:between w:val="nil"/>
        </w:pBdr>
        <w:spacing w:before="280" w:after="280" w:line="360" w:lineRule="auto"/>
        <w:ind w:firstLine="720"/>
        <w:jc w:val="both"/>
        <w:rPr>
          <w:ins w:id="124" w:author="dell_tfz" w:date="2024-09-28T22:01:00Z" w16du:dateUtc="2024-09-28T16:01:00Z"/>
          <w:rFonts w:ascii="Times New Roman" w:eastAsia="Times New Roman" w:hAnsi="Times New Roman" w:cs="Times New Roman"/>
          <w:sz w:val="24"/>
          <w:szCs w:val="24"/>
        </w:rPr>
      </w:pPr>
      <w:r w:rsidRPr="00D008EC">
        <w:rPr>
          <w:rFonts w:ascii="Times New Roman" w:eastAsia="Times New Roman" w:hAnsi="Times New Roman" w:cs="Times New Roman"/>
          <w:bCs/>
          <w:sz w:val="24"/>
          <w:szCs w:val="24"/>
        </w:rPr>
        <w:t>Out of 83 participants, 2 parents did not respond to the question about their children's smartphone ownership</w:t>
      </w:r>
      <w:r w:rsidR="006A3D8F" w:rsidRPr="00D008EC">
        <w:rPr>
          <w:rFonts w:ascii="Times New Roman" w:eastAsia="Times New Roman" w:hAnsi="Times New Roman" w:cs="Times New Roman"/>
          <w:bCs/>
          <w:sz w:val="24"/>
          <w:szCs w:val="24"/>
        </w:rPr>
        <w:t>.</w:t>
      </w:r>
      <w:r w:rsidR="00E11D90" w:rsidRPr="00D008EC">
        <w:rPr>
          <w:rFonts w:ascii="Times New Roman" w:eastAsia="Times New Roman" w:hAnsi="Times New Roman" w:cs="Times New Roman"/>
          <w:b/>
          <w:sz w:val="24"/>
          <w:szCs w:val="24"/>
        </w:rPr>
        <w:t xml:space="preserve"> </w:t>
      </w:r>
      <w:r w:rsidR="006949F8" w:rsidRPr="00D008EC">
        <w:rPr>
          <w:rFonts w:ascii="Times New Roman" w:eastAsia="Times New Roman" w:hAnsi="Times New Roman" w:cs="Times New Roman"/>
          <w:sz w:val="24"/>
          <w:szCs w:val="24"/>
        </w:rPr>
        <w:t>According to</w:t>
      </w:r>
      <w:r w:rsidR="004A201F" w:rsidRPr="00D008EC">
        <w:rPr>
          <w:rFonts w:ascii="Times New Roman" w:eastAsia="Times New Roman" w:hAnsi="Times New Roman" w:cs="Times New Roman"/>
          <w:sz w:val="24"/>
          <w:szCs w:val="24"/>
        </w:rPr>
        <w:t xml:space="preserve"> </w:t>
      </w:r>
      <w:r w:rsidR="00481651" w:rsidRPr="00D008EC">
        <w:rPr>
          <w:rFonts w:ascii="Times New Roman" w:eastAsia="Times New Roman" w:hAnsi="Times New Roman" w:cs="Times New Roman"/>
          <w:sz w:val="24"/>
          <w:szCs w:val="24"/>
        </w:rPr>
        <w:t xml:space="preserve">the opinions </w:t>
      </w:r>
      <w:r w:rsidR="00472E07" w:rsidRPr="00D008EC">
        <w:rPr>
          <w:rFonts w:ascii="Times New Roman" w:eastAsia="Times New Roman" w:hAnsi="Times New Roman" w:cs="Times New Roman"/>
          <w:sz w:val="24"/>
          <w:szCs w:val="24"/>
        </w:rPr>
        <w:t xml:space="preserve">of </w:t>
      </w:r>
      <w:r w:rsidR="001134C6" w:rsidRPr="00D008EC">
        <w:rPr>
          <w:rFonts w:ascii="Times New Roman" w:eastAsia="Times New Roman" w:hAnsi="Times New Roman" w:cs="Times New Roman"/>
          <w:sz w:val="24"/>
          <w:szCs w:val="24"/>
        </w:rPr>
        <w:t>81 parents</w:t>
      </w:r>
      <w:r w:rsidR="007147EC" w:rsidRPr="00D008EC">
        <w:rPr>
          <w:rFonts w:ascii="Times New Roman" w:eastAsia="Times New Roman" w:hAnsi="Times New Roman" w:cs="Times New Roman"/>
          <w:sz w:val="24"/>
          <w:szCs w:val="24"/>
        </w:rPr>
        <w:t>,</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97.5%</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(79/81)</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of</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Bangladeshi</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children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aged</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between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0</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and</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5</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years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do</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not</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have</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their</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own</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smartphone</w:t>
      </w:r>
      <w:r w:rsidR="00A5696D" w:rsidRPr="00D008EC">
        <w:rPr>
          <w:rFonts w:ascii="Times New Roman" w:eastAsia="Times New Roman" w:hAnsi="Times New Roman" w:cs="Times New Roman"/>
          <w:sz w:val="24"/>
          <w:szCs w:val="24"/>
        </w:rPr>
        <w:t>s</w:t>
      </w:r>
      <w:r w:rsidR="001866ED" w:rsidRPr="00D008EC">
        <w:rPr>
          <w:rFonts w:ascii="Times New Roman" w:eastAsia="Times New Roman" w:hAnsi="Times New Roman" w:cs="Times New Roman"/>
          <w:sz w:val="24"/>
          <w:szCs w:val="24"/>
        </w:rPr>
        <w:t xml:space="preserve"> and only </w:t>
      </w:r>
      <w:r w:rsidR="007D40B2" w:rsidRPr="00D008EC">
        <w:rPr>
          <w:rFonts w:ascii="Times New Roman" w:eastAsia="Times New Roman" w:hAnsi="Times New Roman" w:cs="Times New Roman"/>
          <w:sz w:val="24"/>
          <w:szCs w:val="24"/>
        </w:rPr>
        <w:t>2.5% (</w:t>
      </w:r>
      <w:r w:rsidR="0034373E" w:rsidRPr="00D008EC">
        <w:rPr>
          <w:rFonts w:ascii="Times New Roman" w:eastAsia="Times New Roman" w:hAnsi="Times New Roman" w:cs="Times New Roman"/>
          <w:sz w:val="24"/>
          <w:szCs w:val="24"/>
        </w:rPr>
        <w:t xml:space="preserve">2/81) of </w:t>
      </w:r>
      <w:r w:rsidR="00583AD9" w:rsidRPr="00D008EC">
        <w:rPr>
          <w:rFonts w:ascii="Times New Roman" w:eastAsia="Times New Roman" w:hAnsi="Times New Roman" w:cs="Times New Roman"/>
          <w:sz w:val="24"/>
          <w:szCs w:val="24"/>
        </w:rPr>
        <w:t>children have their own</w:t>
      </w:r>
      <w:r w:rsidR="00A5696D" w:rsidRPr="00D008EC">
        <w:rPr>
          <w:rFonts w:ascii="Times New Roman" w:eastAsia="Times New Roman" w:hAnsi="Times New Roman" w:cs="Times New Roman"/>
          <w:sz w:val="24"/>
          <w:szCs w:val="24"/>
        </w:rPr>
        <w:t xml:space="preserve"> smartphones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(Figure</w:t>
      </w:r>
      <w:r w:rsidR="00155AD6" w:rsidRPr="00D008EC">
        <w:rPr>
          <w:rFonts w:ascii="Times New Roman" w:eastAsia="Times New Roman" w:hAnsi="Times New Roman" w:cs="Times New Roman"/>
          <w:sz w:val="24"/>
          <w:szCs w:val="24"/>
        </w:rPr>
        <w:t xml:space="preserve"> </w:t>
      </w:r>
      <w:r w:rsidR="00A5696D" w:rsidRPr="00D008EC">
        <w:rPr>
          <w:rFonts w:ascii="Times New Roman" w:eastAsia="Times New Roman" w:hAnsi="Times New Roman" w:cs="Times New Roman"/>
          <w:sz w:val="24"/>
          <w:szCs w:val="24"/>
        </w:rPr>
        <w:t>1</w:t>
      </w:r>
      <w:r w:rsidR="007147EC" w:rsidRPr="00D008EC">
        <w:rPr>
          <w:rFonts w:ascii="Times New Roman" w:eastAsia="Times New Roman" w:hAnsi="Times New Roman" w:cs="Times New Roman"/>
          <w:sz w:val="24"/>
          <w:szCs w:val="24"/>
        </w:rPr>
        <w:t>).</w:t>
      </w:r>
      <w:r w:rsidR="00155AD6" w:rsidRPr="00D008EC">
        <w:rPr>
          <w:rFonts w:ascii="Times New Roman" w:eastAsia="Times New Roman" w:hAnsi="Times New Roman" w:cs="Times New Roman"/>
          <w:sz w:val="24"/>
          <w:szCs w:val="24"/>
        </w:rPr>
        <w:t xml:space="preserve"> </w:t>
      </w:r>
      <w:r w:rsidR="00964C0E" w:rsidRPr="00D008EC">
        <w:rPr>
          <w:rFonts w:ascii="Times New Roman" w:eastAsia="Times New Roman" w:hAnsi="Times New Roman" w:cs="Times New Roman"/>
          <w:sz w:val="24"/>
          <w:szCs w:val="24"/>
        </w:rPr>
        <w:t xml:space="preserve">However, the children who do not own any smartphone </w:t>
      </w:r>
      <w:r w:rsidR="007147EC" w:rsidRPr="00D008EC">
        <w:rPr>
          <w:rFonts w:ascii="Times New Roman" w:eastAsia="Times New Roman" w:hAnsi="Times New Roman" w:cs="Times New Roman"/>
          <w:sz w:val="24"/>
          <w:szCs w:val="24"/>
        </w:rPr>
        <w:t>are</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using</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their</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parents'</w:t>
      </w:r>
      <w:r w:rsidR="00155AD6" w:rsidRPr="00D008EC">
        <w:rPr>
          <w:rFonts w:ascii="Times New Roman" w:eastAsia="Times New Roman" w:hAnsi="Times New Roman" w:cs="Times New Roman"/>
          <w:sz w:val="24"/>
          <w:szCs w:val="24"/>
        </w:rPr>
        <w:t xml:space="preserve"> </w:t>
      </w:r>
      <w:r w:rsidR="007147EC" w:rsidRPr="00D008EC">
        <w:rPr>
          <w:rFonts w:ascii="Times New Roman" w:eastAsia="Times New Roman" w:hAnsi="Times New Roman" w:cs="Times New Roman"/>
          <w:sz w:val="24"/>
          <w:szCs w:val="24"/>
        </w:rPr>
        <w:t>smartphones</w:t>
      </w:r>
      <w:r w:rsidR="00BF0B61" w:rsidRPr="00D008EC">
        <w:rPr>
          <w:rFonts w:ascii="Times New Roman" w:eastAsia="Times New Roman" w:hAnsi="Times New Roman" w:cs="Times New Roman"/>
          <w:sz w:val="24"/>
          <w:szCs w:val="24"/>
        </w:rPr>
        <w:t xml:space="preserve"> (</w:t>
      </w:r>
      <w:r w:rsidR="00472E07" w:rsidRPr="00D008EC">
        <w:rPr>
          <w:rFonts w:ascii="Times New Roman" w:eastAsia="Times New Roman" w:hAnsi="Times New Roman" w:cs="Times New Roman"/>
          <w:sz w:val="24"/>
          <w:szCs w:val="24"/>
        </w:rPr>
        <w:t>F</w:t>
      </w:r>
      <w:r w:rsidR="00BF0B61" w:rsidRPr="00D008EC">
        <w:rPr>
          <w:rFonts w:ascii="Times New Roman" w:eastAsia="Times New Roman" w:hAnsi="Times New Roman" w:cs="Times New Roman"/>
          <w:sz w:val="24"/>
          <w:szCs w:val="24"/>
        </w:rPr>
        <w:t>igure 1).</w:t>
      </w:r>
      <w:r w:rsidR="00911509" w:rsidRPr="00D008EC">
        <w:rPr>
          <w:rFonts w:ascii="Times New Roman" w:eastAsia="Times New Roman" w:hAnsi="Times New Roman" w:cs="Times New Roman"/>
          <w:sz w:val="24"/>
          <w:szCs w:val="24"/>
        </w:rPr>
        <w:t xml:space="preserve"> </w:t>
      </w:r>
      <w:r w:rsidR="00472E07" w:rsidRPr="00D008EC">
        <w:rPr>
          <w:rFonts w:ascii="Times New Roman" w:eastAsia="Times New Roman" w:hAnsi="Times New Roman" w:cs="Times New Roman"/>
          <w:sz w:val="24"/>
          <w:szCs w:val="24"/>
        </w:rPr>
        <w:t>As the data show, 98</w:t>
      </w:r>
      <w:r w:rsidR="001259B9" w:rsidRPr="00D008EC">
        <w:rPr>
          <w:rFonts w:ascii="Times New Roman" w:eastAsia="Times New Roman" w:hAnsi="Times New Roman" w:cs="Times New Roman"/>
          <w:sz w:val="24"/>
          <w:szCs w:val="24"/>
        </w:rPr>
        <w:t>% (81/83</w:t>
      </w:r>
      <w:r w:rsidR="00C47068" w:rsidRPr="00D008EC">
        <w:rPr>
          <w:rFonts w:ascii="Times New Roman" w:eastAsia="Times New Roman" w:hAnsi="Times New Roman" w:cs="Times New Roman"/>
          <w:sz w:val="24"/>
          <w:szCs w:val="24"/>
        </w:rPr>
        <w:t xml:space="preserve">) of children </w:t>
      </w:r>
      <w:r w:rsidR="00C10557" w:rsidRPr="00D008EC">
        <w:rPr>
          <w:rFonts w:ascii="Times New Roman" w:eastAsia="Times New Roman" w:hAnsi="Times New Roman" w:cs="Times New Roman"/>
          <w:sz w:val="24"/>
          <w:szCs w:val="24"/>
        </w:rPr>
        <w:t xml:space="preserve">aged between 0-5 years </w:t>
      </w:r>
      <w:r w:rsidR="00472E07" w:rsidRPr="00D008EC">
        <w:rPr>
          <w:rFonts w:ascii="Times New Roman" w:eastAsia="Times New Roman" w:hAnsi="Times New Roman" w:cs="Times New Roman"/>
          <w:sz w:val="24"/>
          <w:szCs w:val="24"/>
        </w:rPr>
        <w:t xml:space="preserve">have </w:t>
      </w:r>
      <w:r w:rsidR="00A241CD" w:rsidRPr="00D008EC">
        <w:rPr>
          <w:rFonts w:ascii="Times New Roman" w:eastAsia="Times New Roman" w:hAnsi="Times New Roman" w:cs="Times New Roman"/>
          <w:sz w:val="24"/>
          <w:szCs w:val="24"/>
        </w:rPr>
        <w:t>access</w:t>
      </w:r>
      <w:r w:rsidR="00472E07" w:rsidRPr="00D008EC">
        <w:rPr>
          <w:rFonts w:ascii="Times New Roman" w:eastAsia="Times New Roman" w:hAnsi="Times New Roman" w:cs="Times New Roman"/>
          <w:sz w:val="24"/>
          <w:szCs w:val="24"/>
        </w:rPr>
        <w:t xml:space="preserve"> to</w:t>
      </w:r>
      <w:r w:rsidR="00A241CD" w:rsidRPr="00D008EC">
        <w:rPr>
          <w:rFonts w:ascii="Times New Roman" w:eastAsia="Times New Roman" w:hAnsi="Times New Roman" w:cs="Times New Roman"/>
          <w:sz w:val="24"/>
          <w:szCs w:val="24"/>
        </w:rPr>
        <w:t xml:space="preserve"> smartphones.</w:t>
      </w:r>
      <w:r w:rsidR="00B844BA" w:rsidRPr="00D008EC">
        <w:rPr>
          <w:rFonts w:ascii="Times New Roman" w:eastAsia="Times New Roman" w:hAnsi="Times New Roman" w:cs="Times New Roman"/>
          <w:sz w:val="24"/>
          <w:szCs w:val="24"/>
        </w:rPr>
        <w:t xml:space="preserve"> </w:t>
      </w:r>
      <w:r w:rsidR="00EC4038">
        <w:rPr>
          <w:rFonts w:ascii="Times New Roman" w:eastAsia="Times New Roman" w:hAnsi="Times New Roman" w:cs="Times New Roman"/>
          <w:sz w:val="24"/>
          <w:szCs w:val="24"/>
        </w:rPr>
        <w:t xml:space="preserve">Among them </w:t>
      </w:r>
      <w:r w:rsidR="00B05BA1" w:rsidRPr="00D008EC">
        <w:rPr>
          <w:rFonts w:ascii="Times New Roman" w:eastAsia="Times New Roman" w:hAnsi="Times New Roman" w:cs="Times New Roman"/>
          <w:sz w:val="24"/>
          <w:szCs w:val="24"/>
        </w:rPr>
        <w:t xml:space="preserve">38.5% of children started using smartphones before 1 year of age, 47.4% of children between 1 and 3 years, and 14.1% of children between 3 and 5 years (Figure 2). </w:t>
      </w:r>
    </w:p>
    <w:p w14:paraId="4B9A5B83" w14:textId="730A1FE5" w:rsidR="007147EC" w:rsidRPr="00441EA5" w:rsidDel="00DE29F5" w:rsidRDefault="00CE66DC" w:rsidP="00AB5279">
      <w:pPr>
        <w:pBdr>
          <w:top w:val="nil"/>
          <w:left w:val="nil"/>
          <w:bottom w:val="nil"/>
          <w:right w:val="nil"/>
          <w:between w:val="nil"/>
        </w:pBdr>
        <w:spacing w:before="280" w:after="280" w:line="360" w:lineRule="auto"/>
        <w:ind w:firstLine="720"/>
        <w:jc w:val="both"/>
        <w:rPr>
          <w:del w:id="125" w:author="dell_tfz" w:date="2024-09-28T22:02:00Z" w16du:dateUtc="2024-09-28T16:02:00Z"/>
          <w:rFonts w:ascii="Times New Roman" w:eastAsia="Times New Roman" w:hAnsi="Times New Roman" w:cs="Times New Roman"/>
          <w:sz w:val="24"/>
          <w:szCs w:val="24"/>
        </w:rPr>
      </w:pPr>
      <w:del w:id="126" w:author="dell_tfz" w:date="2024-09-28T22:02:00Z" w16du:dateUtc="2024-09-28T16:02:00Z">
        <w:r w:rsidDel="00DE29F5">
          <w:rPr>
            <w:rFonts w:ascii="Times New Roman" w:eastAsia="Times New Roman" w:hAnsi="Times New Roman" w:cs="Times New Roman"/>
            <w:sz w:val="24"/>
            <w:szCs w:val="24"/>
          </w:rPr>
          <w:delText xml:space="preserve">This percentage of smartphone use by Bangladeshi children is significantly higher than that of US children as found in </w:delText>
        </w:r>
        <w:r w:rsidRPr="00441EA5" w:rsidDel="00DE29F5">
          <w:rPr>
            <w:rFonts w:ascii="Times New Roman" w:eastAsia="Times New Roman" w:hAnsi="Times New Roman" w:cs="Times New Roman"/>
            <w:sz w:val="24"/>
            <w:szCs w:val="24"/>
            <w:highlight w:val="white"/>
          </w:rPr>
          <w:delText>Auxier et al. (2020)</w:delText>
        </w:r>
        <w:r w:rsidRPr="00441EA5" w:rsidDel="00DE29F5">
          <w:rPr>
            <w:rFonts w:ascii="Times New Roman" w:eastAsia="Times New Roman" w:hAnsi="Times New Roman" w:cs="Times New Roman"/>
            <w:sz w:val="24"/>
            <w:szCs w:val="24"/>
          </w:rPr>
          <w:delText xml:space="preserve">. </w:delText>
        </w:r>
        <w:r w:rsidR="008B6EA9" w:rsidRPr="00441EA5" w:rsidDel="00DE29F5">
          <w:rPr>
            <w:rFonts w:ascii="Times New Roman" w:eastAsia="Times New Roman" w:hAnsi="Times New Roman" w:cs="Times New Roman"/>
            <w:sz w:val="24"/>
            <w:szCs w:val="24"/>
          </w:rPr>
          <w:delText xml:space="preserve">According to </w:delText>
        </w:r>
        <w:r w:rsidR="00F0559E" w:rsidRPr="00441EA5" w:rsidDel="00DE29F5">
          <w:rPr>
            <w:rFonts w:ascii="Times New Roman" w:eastAsia="Times New Roman" w:hAnsi="Times New Roman" w:cs="Times New Roman"/>
            <w:sz w:val="24"/>
            <w:szCs w:val="24"/>
            <w:highlight w:val="white"/>
          </w:rPr>
          <w:delText>Auxier et al. (2020)</w:delText>
        </w:r>
        <w:r w:rsidR="00981AC5" w:rsidRPr="00441EA5" w:rsidDel="00DE29F5">
          <w:rPr>
            <w:rFonts w:ascii="Times New Roman" w:eastAsia="Times New Roman" w:hAnsi="Times New Roman" w:cs="Times New Roman"/>
            <w:sz w:val="24"/>
            <w:szCs w:val="24"/>
          </w:rPr>
          <w:delText>,</w:delText>
        </w:r>
        <w:r w:rsidR="008B6EA9" w:rsidRPr="00441EA5" w:rsidDel="00DE29F5">
          <w:rPr>
            <w:rFonts w:ascii="Times New Roman" w:eastAsia="Times New Roman" w:hAnsi="Times New Roman" w:cs="Times New Roman"/>
            <w:sz w:val="24"/>
            <w:szCs w:val="24"/>
          </w:rPr>
          <w:delText xml:space="preserve"> before the age of </w:delText>
        </w:r>
        <w:r w:rsidR="00294B0D" w:rsidRPr="00441EA5" w:rsidDel="00DE29F5">
          <w:rPr>
            <w:rFonts w:ascii="Times New Roman" w:eastAsia="Times New Roman" w:hAnsi="Times New Roman" w:cs="Times New Roman"/>
            <w:sz w:val="24"/>
            <w:szCs w:val="24"/>
          </w:rPr>
          <w:delText>5</w:delText>
        </w:r>
        <w:r w:rsidR="008B6EA9" w:rsidRPr="00441EA5" w:rsidDel="00DE29F5">
          <w:rPr>
            <w:rFonts w:ascii="Times New Roman" w:eastAsia="Times New Roman" w:hAnsi="Times New Roman" w:cs="Times New Roman"/>
            <w:sz w:val="24"/>
            <w:szCs w:val="24"/>
          </w:rPr>
          <w:delText>, 60% of US children started us</w:delText>
        </w:r>
        <w:r w:rsidR="00B4612C" w:rsidRPr="00441EA5" w:rsidDel="00DE29F5">
          <w:rPr>
            <w:rFonts w:ascii="Times New Roman" w:eastAsia="Times New Roman" w:hAnsi="Times New Roman" w:cs="Times New Roman"/>
            <w:sz w:val="24"/>
            <w:szCs w:val="24"/>
          </w:rPr>
          <w:delText>ing</w:delText>
        </w:r>
        <w:r w:rsidR="008B6EA9" w:rsidRPr="00441EA5" w:rsidDel="00DE29F5">
          <w:rPr>
            <w:rFonts w:ascii="Times New Roman" w:eastAsia="Times New Roman" w:hAnsi="Times New Roman" w:cs="Times New Roman"/>
            <w:sz w:val="24"/>
            <w:szCs w:val="24"/>
          </w:rPr>
          <w:delText xml:space="preserve"> smartphones and among them 31% of children had been exposed to smartphones before the age of </w:delText>
        </w:r>
        <w:r w:rsidR="00294B0D" w:rsidRPr="00441EA5" w:rsidDel="00DE29F5">
          <w:rPr>
            <w:rFonts w:ascii="Times New Roman" w:eastAsia="Times New Roman" w:hAnsi="Times New Roman" w:cs="Times New Roman"/>
            <w:sz w:val="24"/>
            <w:szCs w:val="24"/>
          </w:rPr>
          <w:delText>2</w:delText>
        </w:r>
        <w:r w:rsidR="008B6EA9" w:rsidRPr="00441EA5" w:rsidDel="00DE29F5">
          <w:rPr>
            <w:rFonts w:ascii="Times New Roman" w:eastAsia="Times New Roman" w:hAnsi="Times New Roman" w:cs="Times New Roman"/>
            <w:sz w:val="24"/>
            <w:szCs w:val="24"/>
          </w:rPr>
          <w:delText xml:space="preserve"> and 29% of children before the age</w:delText>
        </w:r>
        <w:r w:rsidR="001F6DE7" w:rsidRPr="00441EA5" w:rsidDel="00DE29F5">
          <w:rPr>
            <w:rFonts w:ascii="Times New Roman" w:eastAsia="Times New Roman" w:hAnsi="Times New Roman" w:cs="Times New Roman"/>
            <w:sz w:val="24"/>
            <w:szCs w:val="24"/>
          </w:rPr>
          <w:delText>s between 3 and 4</w:delText>
        </w:r>
        <w:r w:rsidR="00AE0071" w:rsidRPr="00441EA5" w:rsidDel="00DE29F5">
          <w:rPr>
            <w:rFonts w:ascii="Times New Roman" w:eastAsia="Times New Roman" w:hAnsi="Times New Roman" w:cs="Times New Roman"/>
            <w:sz w:val="24"/>
            <w:szCs w:val="24"/>
            <w:highlight w:val="white"/>
          </w:rPr>
          <w:delText>.</w:delText>
        </w:r>
        <w:r w:rsidRPr="00441EA5" w:rsidDel="00DE29F5">
          <w:rPr>
            <w:rFonts w:ascii="Times New Roman" w:eastAsia="Times New Roman" w:hAnsi="Times New Roman" w:cs="Times New Roman"/>
            <w:sz w:val="24"/>
            <w:szCs w:val="24"/>
          </w:rPr>
          <w:delText xml:space="preserve"> </w:delText>
        </w:r>
      </w:del>
    </w:p>
    <w:p w14:paraId="2BADF93D" w14:textId="75F11D20" w:rsidR="001E3CB8" w:rsidRPr="00E27F59" w:rsidRDefault="000C1831" w:rsidP="00E7573F">
      <w:pPr>
        <w:pBdr>
          <w:top w:val="nil"/>
          <w:left w:val="nil"/>
          <w:bottom w:val="nil"/>
          <w:right w:val="nil"/>
          <w:between w:val="nil"/>
        </w:pBdr>
        <w:spacing w:before="280" w:after="280" w:line="360" w:lineRule="auto"/>
        <w:jc w:val="both"/>
        <w:rPr>
          <w:rFonts w:ascii="Times New Roman" w:eastAsia="Times New Roman" w:hAnsi="Times New Roman" w:cs="Times New Roman"/>
          <w:sz w:val="24"/>
          <w:szCs w:val="24"/>
        </w:rPr>
      </w:pPr>
      <w:r w:rsidRPr="00E27F59">
        <w:rPr>
          <w:rFonts w:ascii="Times New Roman" w:hAnsi="Times New Roman" w:cs="Times New Roman"/>
          <w:noProof/>
          <w:sz w:val="24"/>
          <w:szCs w:val="24"/>
          <w:lang w:val="en-US"/>
        </w:rPr>
        <w:drawing>
          <wp:anchor distT="0" distB="0" distL="114300" distR="114300" simplePos="0" relativeHeight="251683840" behindDoc="0" locked="0" layoutInCell="1" allowOverlap="1" wp14:anchorId="776E5294" wp14:editId="11A47772">
            <wp:simplePos x="0" y="0"/>
            <wp:positionH relativeFrom="column">
              <wp:posOffset>0</wp:posOffset>
            </wp:positionH>
            <wp:positionV relativeFrom="paragraph">
              <wp:posOffset>0</wp:posOffset>
            </wp:positionV>
            <wp:extent cx="2728595" cy="2094230"/>
            <wp:effectExtent l="0" t="0" r="14605" b="1270"/>
            <wp:wrapTopAndBottom/>
            <wp:docPr id="31" name="Chart 31">
              <a:extLst xmlns:a="http://schemas.openxmlformats.org/drawingml/2006/main">
                <a:ext uri="{FF2B5EF4-FFF2-40B4-BE49-F238E27FC236}">
                  <a16:creationId xmlns:a16="http://schemas.microsoft.com/office/drawing/2014/main" id="{A6281BA4-B23D-1E5F-90B1-E71E8788F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466F8D" w:rsidRPr="00E27F59">
        <w:rPr>
          <w:rFonts w:ascii="Times New Roman" w:hAnsi="Times New Roman" w:cs="Times New Roman"/>
          <w:noProof/>
          <w:sz w:val="24"/>
          <w:szCs w:val="24"/>
          <w:lang w:val="en-US"/>
        </w:rPr>
        <w:drawing>
          <wp:anchor distT="0" distB="0" distL="114300" distR="114300" simplePos="0" relativeHeight="251663360" behindDoc="0" locked="0" layoutInCell="1" allowOverlap="1" wp14:anchorId="62706502" wp14:editId="6438860E">
            <wp:simplePos x="0" y="0"/>
            <wp:positionH relativeFrom="margin">
              <wp:posOffset>2968625</wp:posOffset>
            </wp:positionH>
            <wp:positionV relativeFrom="paragraph">
              <wp:posOffset>0</wp:posOffset>
            </wp:positionV>
            <wp:extent cx="2642870" cy="2094230"/>
            <wp:effectExtent l="0" t="0" r="5080" b="1270"/>
            <wp:wrapTopAndBottom/>
            <wp:docPr id="4" name="Chart 4">
              <a:extLst xmlns:a="http://schemas.openxmlformats.org/drawingml/2006/main">
                <a:ext uri="{FF2B5EF4-FFF2-40B4-BE49-F238E27FC236}">
                  <a16:creationId xmlns:a16="http://schemas.microsoft.com/office/drawing/2014/main" id="{34895EF1-8B1F-3ED5-66CA-D02E38EA55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10BA0D58" w14:textId="77777777" w:rsidR="00AB5279" w:rsidRDefault="00826228" w:rsidP="00E7573F">
      <w:pPr>
        <w:spacing w:after="161" w:line="360" w:lineRule="auto"/>
        <w:ind w:right="163"/>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55628" w:rsidRPr="00CE27A3">
        <w:rPr>
          <w:rFonts w:ascii="Times New Roman" w:eastAsia="Times New Roman" w:hAnsi="Times New Roman" w:cs="Times New Roman"/>
          <w:b/>
          <w:sz w:val="24"/>
          <w:szCs w:val="24"/>
        </w:rPr>
        <w:t>1</w:t>
      </w:r>
      <w:r w:rsidR="001E3CB8" w:rsidRPr="00CE27A3">
        <w:rPr>
          <w:rFonts w:ascii="Times New Roman" w:eastAsia="Times New Roman" w:hAnsi="Times New Roman" w:cs="Times New Roman"/>
          <w:b/>
          <w:sz w:val="24"/>
          <w:szCs w:val="24"/>
        </w:rPr>
        <w:t>.</w:t>
      </w:r>
      <w:r w:rsidR="00A5696D">
        <w:rPr>
          <w:rFonts w:ascii="Times New Roman" w:eastAsia="Times New Roman" w:hAnsi="Times New Roman" w:cs="Times New Roman"/>
          <w:b/>
          <w:sz w:val="24"/>
          <w:szCs w:val="24"/>
        </w:rPr>
        <w:t>2</w:t>
      </w:r>
      <w:r w:rsidR="001E3CB8" w:rsidRPr="00CE27A3">
        <w:rPr>
          <w:rFonts w:ascii="Times New Roman" w:eastAsia="Times New Roman" w:hAnsi="Times New Roman" w:cs="Times New Roman"/>
          <w:b/>
          <w:sz w:val="24"/>
          <w:szCs w:val="24"/>
        </w:rPr>
        <w:t xml:space="preserve"> Duration of giving smartphones to children</w:t>
      </w:r>
    </w:p>
    <w:p w14:paraId="38AD1E5D" w14:textId="36CB71AA" w:rsidR="001E3CB8" w:rsidRPr="00E27F59" w:rsidRDefault="00166D63" w:rsidP="002D1F04">
      <w:pPr>
        <w:spacing w:after="161" w:line="360" w:lineRule="auto"/>
        <w:ind w:right="163" w:firstLine="720"/>
        <w:jc w:val="both"/>
        <w:rPr>
          <w:rFonts w:ascii="Times New Roman" w:eastAsia="Times New Roman" w:hAnsi="Times New Roman" w:cs="Times New Roman"/>
          <w:sz w:val="24"/>
          <w:szCs w:val="24"/>
        </w:rPr>
      </w:pPr>
      <w:r w:rsidRPr="00E27F59">
        <w:rPr>
          <w:rStyle w:val="Strong"/>
          <w:rFonts w:ascii="Times New Roman" w:eastAsia="Times New Roman" w:hAnsi="Times New Roman" w:cs="Times New Roman"/>
          <w:b w:val="0"/>
          <w:bCs w:val="0"/>
          <w:sz w:val="24"/>
          <w:szCs w:val="24"/>
        </w:rPr>
        <w:lastRenderedPageBreak/>
        <w:t>Of the</w:t>
      </w:r>
      <w:r w:rsidRPr="00E27F59">
        <w:rPr>
          <w:rFonts w:ascii="Times New Roman" w:eastAsia="Times New Roman" w:hAnsi="Times New Roman" w:cs="Times New Roman"/>
          <w:sz w:val="24"/>
          <w:szCs w:val="24"/>
        </w:rPr>
        <w:t xml:space="preserve"> 83 parents, </w:t>
      </w:r>
      <w:r w:rsidR="00A84312">
        <w:rPr>
          <w:rFonts w:ascii="Times New Roman" w:eastAsia="Times New Roman" w:hAnsi="Times New Roman" w:cs="Times New Roman"/>
          <w:sz w:val="24"/>
          <w:szCs w:val="24"/>
        </w:rPr>
        <w:t xml:space="preserve">75 </w:t>
      </w:r>
      <w:r w:rsidRPr="00E27F59">
        <w:rPr>
          <w:rFonts w:ascii="Times New Roman" w:eastAsia="Times New Roman" w:hAnsi="Times New Roman" w:cs="Times New Roman"/>
          <w:sz w:val="24"/>
          <w:szCs w:val="24"/>
        </w:rPr>
        <w:t>respond</w:t>
      </w:r>
      <w:r w:rsidR="00A84312">
        <w:rPr>
          <w:rFonts w:ascii="Times New Roman" w:eastAsia="Times New Roman" w:hAnsi="Times New Roman" w:cs="Times New Roman"/>
          <w:sz w:val="24"/>
          <w:szCs w:val="24"/>
        </w:rPr>
        <w:t>ed</w:t>
      </w:r>
      <w:r w:rsidRPr="00E27F59">
        <w:rPr>
          <w:rFonts w:ascii="Times New Roman" w:eastAsia="Times New Roman" w:hAnsi="Times New Roman" w:cs="Times New Roman"/>
          <w:sz w:val="24"/>
          <w:szCs w:val="24"/>
        </w:rPr>
        <w:t xml:space="preserve"> to the question regarding the duration of smartphone use by children. </w:t>
      </w:r>
      <w:r w:rsidR="00A84312">
        <w:rPr>
          <w:rFonts w:ascii="Times New Roman" w:eastAsia="Times New Roman" w:hAnsi="Times New Roman" w:cs="Times New Roman"/>
          <w:sz w:val="24"/>
          <w:szCs w:val="24"/>
        </w:rPr>
        <w:t xml:space="preserve">The data revealed </w:t>
      </w:r>
      <w:r w:rsidRPr="00E27F59">
        <w:rPr>
          <w:rFonts w:ascii="Times New Roman" w:eastAsia="Times New Roman" w:hAnsi="Times New Roman" w:cs="Times New Roman"/>
          <w:sz w:val="24"/>
          <w:szCs w:val="24"/>
        </w:rPr>
        <w:t xml:space="preserve">that 56% of children spent less than 1 hour, 25.3% of children spent 1-2 hours, 9.3% of children spent 2-3 hours, and 9.3% of children spent more than 4 hours in front of the smartphone screen (Figure </w:t>
      </w:r>
      <w:r w:rsidR="006343BC">
        <w:rPr>
          <w:rFonts w:ascii="Times New Roman" w:eastAsia="Times New Roman" w:hAnsi="Times New Roman" w:cs="Times New Roman"/>
          <w:sz w:val="24"/>
          <w:szCs w:val="24"/>
        </w:rPr>
        <w:t>3</w:t>
      </w:r>
      <w:r w:rsidR="004C4EB1">
        <w:rPr>
          <w:rFonts w:ascii="Times New Roman" w:eastAsia="Times New Roman" w:hAnsi="Times New Roman" w:cs="Times New Roman"/>
          <w:sz w:val="24"/>
          <w:szCs w:val="24"/>
        </w:rPr>
        <w:t>).</w:t>
      </w:r>
      <w:r w:rsidR="00BA62EF">
        <w:rPr>
          <w:rFonts w:ascii="Times New Roman" w:eastAsia="Times New Roman" w:hAnsi="Times New Roman" w:cs="Times New Roman"/>
          <w:sz w:val="24"/>
          <w:szCs w:val="24"/>
        </w:rPr>
        <w:t xml:space="preserve"> </w:t>
      </w:r>
      <w:r w:rsidR="00A31283">
        <w:rPr>
          <w:rFonts w:ascii="Times New Roman" w:eastAsia="Times New Roman" w:hAnsi="Times New Roman" w:cs="Times New Roman"/>
          <w:sz w:val="24"/>
          <w:szCs w:val="24"/>
        </w:rPr>
        <w:t>As it appears, in 44% cases the duration of smartphone use is more than 1 hour wh</w:t>
      </w:r>
      <w:r w:rsidR="00950BF4">
        <w:rPr>
          <w:rFonts w:ascii="Times New Roman" w:eastAsia="Times New Roman" w:hAnsi="Times New Roman" w:cs="Times New Roman"/>
          <w:sz w:val="24"/>
          <w:szCs w:val="24"/>
        </w:rPr>
        <w:t xml:space="preserve">ich </w:t>
      </w:r>
      <w:r w:rsidR="00A31283">
        <w:rPr>
          <w:rFonts w:ascii="Times New Roman" w:eastAsia="Times New Roman" w:hAnsi="Times New Roman" w:cs="Times New Roman"/>
          <w:sz w:val="24"/>
          <w:szCs w:val="24"/>
        </w:rPr>
        <w:t xml:space="preserve">is more than the duration recommended by </w:t>
      </w:r>
      <w:r w:rsidR="00BA62EF">
        <w:rPr>
          <w:rFonts w:ascii="Times New Roman" w:eastAsia="Times New Roman" w:hAnsi="Times New Roman" w:cs="Times New Roman"/>
          <w:sz w:val="24"/>
          <w:szCs w:val="24"/>
        </w:rPr>
        <w:t>AAP guidelines</w:t>
      </w:r>
      <w:r w:rsidR="00A31283">
        <w:rPr>
          <w:rFonts w:ascii="Times New Roman" w:eastAsia="Times New Roman" w:hAnsi="Times New Roman" w:cs="Times New Roman"/>
          <w:sz w:val="24"/>
          <w:szCs w:val="24"/>
        </w:rPr>
        <w:t xml:space="preserve">. </w:t>
      </w:r>
    </w:p>
    <w:p w14:paraId="4EF07496" w14:textId="55632B4C" w:rsidR="003B6B4A" w:rsidRPr="00E27F59" w:rsidRDefault="00366599" w:rsidP="00E7573F">
      <w:pPr>
        <w:spacing w:after="161" w:line="360" w:lineRule="auto"/>
        <w:ind w:right="163"/>
        <w:jc w:val="both"/>
        <w:rPr>
          <w:rFonts w:ascii="Times New Roman" w:eastAsia="Times New Roman" w:hAnsi="Times New Roman" w:cs="Times New Roman"/>
          <w:b/>
          <w:kern w:val="2"/>
          <w:sz w:val="24"/>
          <w:szCs w:val="24"/>
          <w14:ligatures w14:val="standardContextual"/>
        </w:rPr>
      </w:pPr>
      <w:r w:rsidRPr="00E27F59">
        <w:rPr>
          <w:rFonts w:ascii="Times New Roman" w:hAnsi="Times New Roman" w:cs="Times New Roman"/>
          <w:noProof/>
          <w:sz w:val="24"/>
          <w:szCs w:val="24"/>
          <w:lang w:val="en-US"/>
        </w:rPr>
        <w:drawing>
          <wp:anchor distT="0" distB="0" distL="114300" distR="114300" simplePos="0" relativeHeight="251681792" behindDoc="0" locked="0" layoutInCell="1" allowOverlap="1" wp14:anchorId="1D24B1AE" wp14:editId="6E29EF76">
            <wp:simplePos x="0" y="0"/>
            <wp:positionH relativeFrom="margin">
              <wp:posOffset>1670050</wp:posOffset>
            </wp:positionH>
            <wp:positionV relativeFrom="paragraph">
              <wp:posOffset>371475</wp:posOffset>
            </wp:positionV>
            <wp:extent cx="2565400" cy="2101850"/>
            <wp:effectExtent l="0" t="0" r="6350" b="12700"/>
            <wp:wrapTopAndBottom/>
            <wp:docPr id="12" name="Chart 12">
              <a:extLst xmlns:a="http://schemas.openxmlformats.org/drawingml/2006/main">
                <a:ext uri="{FF2B5EF4-FFF2-40B4-BE49-F238E27FC236}">
                  <a16:creationId xmlns:a16="http://schemas.microsoft.com/office/drawing/2014/main" id="{BF38B0D6-B3A2-8921-70AF-5EE93189527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7770565C" w14:textId="0F373E71" w:rsidR="001E3CB8" w:rsidRPr="00E27F59" w:rsidRDefault="001E3CB8" w:rsidP="00E7573F">
      <w:pPr>
        <w:spacing w:after="161" w:line="360" w:lineRule="auto"/>
        <w:ind w:right="163"/>
        <w:jc w:val="both"/>
        <w:rPr>
          <w:rFonts w:ascii="Times New Roman" w:eastAsia="Times New Roman" w:hAnsi="Times New Roman" w:cs="Times New Roman"/>
          <w:b/>
          <w:sz w:val="24"/>
          <w:szCs w:val="24"/>
        </w:rPr>
      </w:pPr>
    </w:p>
    <w:p w14:paraId="224C1733" w14:textId="5A255C90" w:rsidR="00AD09A2" w:rsidRDefault="00826228" w:rsidP="00E7573F">
      <w:pPr>
        <w:pStyle w:val="NormalWeb"/>
        <w:spacing w:line="360" w:lineRule="auto"/>
        <w:jc w:val="both"/>
        <w:divId w:val="697045324"/>
        <w:rPr>
          <w:rFonts w:eastAsia="Times New Roman"/>
          <w:b/>
        </w:rPr>
      </w:pPr>
      <w:r>
        <w:rPr>
          <w:rFonts w:eastAsia="Times New Roman"/>
          <w:b/>
        </w:rPr>
        <w:t>4.</w:t>
      </w:r>
      <w:r w:rsidR="00955628" w:rsidRPr="00E27F59">
        <w:rPr>
          <w:rFonts w:eastAsia="Times New Roman"/>
          <w:b/>
        </w:rPr>
        <w:t>1</w:t>
      </w:r>
      <w:r w:rsidR="007147EC" w:rsidRPr="00E27F59">
        <w:rPr>
          <w:rFonts w:eastAsia="Times New Roman"/>
          <w:b/>
        </w:rPr>
        <w:t>.</w:t>
      </w:r>
      <w:r w:rsidR="00A5696D">
        <w:rPr>
          <w:rFonts w:eastAsia="Times New Roman"/>
          <w:b/>
        </w:rPr>
        <w:t>3</w:t>
      </w:r>
      <w:r w:rsidR="00DD6C14" w:rsidRPr="00E27F59">
        <w:rPr>
          <w:rFonts w:eastAsia="Times New Roman"/>
          <w:b/>
        </w:rPr>
        <w:t xml:space="preserve"> </w:t>
      </w:r>
      <w:r w:rsidR="007147EC" w:rsidRPr="00E27F59">
        <w:rPr>
          <w:rFonts w:eastAsia="Times New Roman"/>
          <w:b/>
        </w:rPr>
        <w:t>Purposes</w:t>
      </w:r>
      <w:r w:rsidR="00155AD6" w:rsidRPr="00E27F59">
        <w:rPr>
          <w:rFonts w:eastAsia="Times New Roman"/>
          <w:b/>
        </w:rPr>
        <w:t xml:space="preserve"> </w:t>
      </w:r>
      <w:r w:rsidR="007147EC" w:rsidRPr="00E27F59">
        <w:rPr>
          <w:rFonts w:eastAsia="Times New Roman"/>
          <w:b/>
        </w:rPr>
        <w:t>of</w:t>
      </w:r>
      <w:r w:rsidR="00155AD6" w:rsidRPr="00E27F59">
        <w:rPr>
          <w:rFonts w:eastAsia="Times New Roman"/>
          <w:b/>
        </w:rPr>
        <w:t xml:space="preserve"> </w:t>
      </w:r>
      <w:r w:rsidR="007147EC" w:rsidRPr="00E27F59">
        <w:rPr>
          <w:rFonts w:eastAsia="Times New Roman"/>
          <w:b/>
        </w:rPr>
        <w:t>giving</w:t>
      </w:r>
      <w:r w:rsidR="00155AD6" w:rsidRPr="00E27F59">
        <w:rPr>
          <w:rFonts w:eastAsia="Times New Roman"/>
          <w:b/>
        </w:rPr>
        <w:t xml:space="preserve"> </w:t>
      </w:r>
      <w:r w:rsidR="007147EC" w:rsidRPr="00E27F59">
        <w:rPr>
          <w:rFonts w:eastAsia="Times New Roman"/>
          <w:b/>
        </w:rPr>
        <w:t>smartphones</w:t>
      </w:r>
      <w:r w:rsidR="00155AD6" w:rsidRPr="00E27F59">
        <w:rPr>
          <w:rFonts w:eastAsia="Times New Roman"/>
          <w:b/>
        </w:rPr>
        <w:t xml:space="preserve"> </w:t>
      </w:r>
      <w:r w:rsidR="007147EC" w:rsidRPr="00E27F59">
        <w:rPr>
          <w:rFonts w:eastAsia="Times New Roman"/>
          <w:b/>
        </w:rPr>
        <w:t>to</w:t>
      </w:r>
      <w:r w:rsidR="00155AD6" w:rsidRPr="00E27F59">
        <w:rPr>
          <w:rFonts w:eastAsia="Times New Roman"/>
          <w:b/>
        </w:rPr>
        <w:t xml:space="preserve"> </w:t>
      </w:r>
      <w:r w:rsidR="007147EC" w:rsidRPr="00E27F59">
        <w:rPr>
          <w:rFonts w:eastAsia="Times New Roman"/>
          <w:b/>
        </w:rPr>
        <w:t>children</w:t>
      </w:r>
    </w:p>
    <w:p w14:paraId="5E03A191" w14:textId="665CF0DB" w:rsidR="00D977DD" w:rsidRPr="00E27F59" w:rsidRDefault="00D86886" w:rsidP="00AD09A2">
      <w:pPr>
        <w:pStyle w:val="NormalWeb"/>
        <w:spacing w:line="360" w:lineRule="auto"/>
        <w:ind w:firstLine="720"/>
        <w:jc w:val="both"/>
        <w:divId w:val="697045324"/>
      </w:pPr>
      <w:r w:rsidRPr="00E27F59">
        <w:rPr>
          <w:noProof/>
          <w:lang w:val="en-US"/>
        </w:rPr>
        <w:drawing>
          <wp:anchor distT="0" distB="0" distL="114300" distR="114300" simplePos="0" relativeHeight="251695104" behindDoc="0" locked="0" layoutInCell="1" allowOverlap="1" wp14:anchorId="753A873C" wp14:editId="726F3597">
            <wp:simplePos x="0" y="0"/>
            <wp:positionH relativeFrom="margin">
              <wp:posOffset>606425</wp:posOffset>
            </wp:positionH>
            <wp:positionV relativeFrom="paragraph">
              <wp:posOffset>1463675</wp:posOffset>
            </wp:positionV>
            <wp:extent cx="4668520" cy="2230755"/>
            <wp:effectExtent l="0" t="0" r="17780" b="17145"/>
            <wp:wrapTopAndBottom/>
            <wp:docPr id="7" name="Chart 7">
              <a:extLst xmlns:a="http://schemas.openxmlformats.org/drawingml/2006/main">
                <a:ext uri="{FF2B5EF4-FFF2-40B4-BE49-F238E27FC236}">
                  <a16:creationId xmlns:a16="http://schemas.microsoft.com/office/drawing/2014/main" id="{23AF782E-A917-2211-5CC8-158B66F7ED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D977DD" w:rsidRPr="00E27F59">
        <w:t xml:space="preserve">Of the 83 parents, </w:t>
      </w:r>
      <w:r w:rsidR="003B423A">
        <w:t xml:space="preserve">77 responded to the question </w:t>
      </w:r>
      <w:r w:rsidR="00D977DD" w:rsidRPr="00E27F59">
        <w:t>about the purpose of giving smartphones to their children</w:t>
      </w:r>
      <w:r w:rsidR="00EB26EB">
        <w:t xml:space="preserve"> where the participants had the opportunity to choose multiple options. </w:t>
      </w:r>
      <w:r w:rsidR="003179FA">
        <w:t>I</w:t>
      </w:r>
      <w:r w:rsidR="00D977DD" w:rsidRPr="00E27F59">
        <w:t>t was found that 6</w:t>
      </w:r>
      <w:r w:rsidR="00FD47CE">
        <w:t>5%</w:t>
      </w:r>
      <w:r w:rsidR="007263A3">
        <w:t xml:space="preserve"> </w:t>
      </w:r>
      <w:r w:rsidR="00D977DD" w:rsidRPr="00E27F59">
        <w:t xml:space="preserve">parents gave their children </w:t>
      </w:r>
      <w:r w:rsidR="003179FA">
        <w:t xml:space="preserve">smartphones </w:t>
      </w:r>
      <w:r w:rsidR="00D977DD" w:rsidRPr="00E27F59">
        <w:t>to entertain them</w:t>
      </w:r>
      <w:r w:rsidR="003179FA">
        <w:t xml:space="preserve">, while </w:t>
      </w:r>
      <w:r w:rsidR="00D977DD" w:rsidRPr="00E27F59">
        <w:t>62.3% for learning purposes, 42.9% for keeping their child</w:t>
      </w:r>
      <w:r w:rsidR="003179FA">
        <w:t>ren</w:t>
      </w:r>
      <w:r w:rsidR="00D977DD" w:rsidRPr="00E27F59">
        <w:t xml:space="preserve"> calm, 37.7% </w:t>
      </w:r>
      <w:r w:rsidR="003179FA">
        <w:t>for</w:t>
      </w:r>
      <w:r w:rsidR="00D977DD" w:rsidRPr="00E27F59">
        <w:t xml:space="preserve"> feeding their child</w:t>
      </w:r>
      <w:r w:rsidR="003179FA">
        <w:t>ren,</w:t>
      </w:r>
      <w:r w:rsidR="00D977DD" w:rsidRPr="00E27F59">
        <w:t xml:space="preserve"> and 23.4% </w:t>
      </w:r>
      <w:r w:rsidR="003179FA">
        <w:t>for keeping their children busy d</w:t>
      </w:r>
      <w:r w:rsidR="00D977DD" w:rsidRPr="00E27F59">
        <w:t xml:space="preserve">uring their work (Figure </w:t>
      </w:r>
      <w:r w:rsidR="000549DF">
        <w:t>4</w:t>
      </w:r>
      <w:r w:rsidR="00F02429">
        <w:t>)</w:t>
      </w:r>
      <w:r w:rsidR="00D977DD" w:rsidRPr="00E27F59">
        <w:t xml:space="preserve">. </w:t>
      </w:r>
    </w:p>
    <w:p w14:paraId="44399685" w14:textId="77777777" w:rsidR="00C30770" w:rsidRDefault="00C30770" w:rsidP="0002608B">
      <w:pPr>
        <w:pStyle w:val="NormalWeb"/>
        <w:spacing w:line="360" w:lineRule="auto"/>
        <w:jc w:val="both"/>
      </w:pPr>
    </w:p>
    <w:p w14:paraId="6014CA52" w14:textId="61F4454F" w:rsidR="0002608B" w:rsidRDefault="0002608B" w:rsidP="00A4069D">
      <w:pPr>
        <w:pStyle w:val="NormalWeb"/>
        <w:spacing w:line="360" w:lineRule="auto"/>
        <w:ind w:firstLine="720"/>
        <w:jc w:val="both"/>
        <w:rPr>
          <w:noProof/>
          <w:lang w:val="en-US"/>
        </w:rPr>
      </w:pPr>
      <w:r w:rsidRPr="00E27F59">
        <w:t xml:space="preserve">The </w:t>
      </w:r>
      <w:r w:rsidR="00142CD1">
        <w:t xml:space="preserve">realities </w:t>
      </w:r>
      <w:r w:rsidR="00142CD1" w:rsidRPr="00E27F59">
        <w:t xml:space="preserve">behind the </w:t>
      </w:r>
      <w:r w:rsidR="00142CD1">
        <w:t xml:space="preserve">purposes of </w:t>
      </w:r>
      <w:r w:rsidR="00142CD1" w:rsidRPr="00E27F59">
        <w:t>giv</w:t>
      </w:r>
      <w:r w:rsidR="00142CD1">
        <w:t>ing</w:t>
      </w:r>
      <w:r w:rsidR="00142CD1" w:rsidRPr="00E27F59">
        <w:t xml:space="preserve"> smartphones to children</w:t>
      </w:r>
      <w:r w:rsidR="00142CD1">
        <w:t xml:space="preserve"> are revealed in the </w:t>
      </w:r>
      <w:r w:rsidRPr="00E27F59">
        <w:t>qualitative data</w:t>
      </w:r>
      <w:r w:rsidR="00142CD1">
        <w:t xml:space="preserve">. </w:t>
      </w:r>
      <w:r w:rsidRPr="00E27F59">
        <w:t>As for giving children smartphones for learning purposes, Parent 11 said, “In my opinion, smart</w:t>
      </w:r>
      <w:r w:rsidR="00142CD1">
        <w:t xml:space="preserve">phones </w:t>
      </w:r>
      <w:r w:rsidRPr="00E27F59">
        <w:t xml:space="preserve">help kids learn foreign languages, </w:t>
      </w:r>
      <w:r w:rsidR="00142CD1">
        <w:t>g</w:t>
      </w:r>
      <w:r w:rsidRPr="00E27F59">
        <w:t xml:space="preserve">eneral knowledge, rhymes and so on.” </w:t>
      </w:r>
      <w:r w:rsidR="00142CD1">
        <w:t xml:space="preserve">Similarly, </w:t>
      </w:r>
      <w:r w:rsidRPr="00E27F59">
        <w:t>Parent 09 expressed that using smartphones, his child tried to “learn the English language”. As for keeping the children calm, Parents 24 said, “</w:t>
      </w:r>
      <w:r w:rsidR="00142CD1">
        <w:t>D</w:t>
      </w:r>
      <w:r w:rsidRPr="00E27F59">
        <w:t>evices only help to keep the children calm</w:t>
      </w:r>
      <w:r w:rsidR="00142CD1">
        <w:t>.</w:t>
      </w:r>
      <w:r w:rsidRPr="00E27F59">
        <w:t>” Parent 04 claimed that she “</w:t>
      </w:r>
      <w:r w:rsidR="00142CD1" w:rsidRPr="00E27F59">
        <w:t>cannot</w:t>
      </w:r>
      <w:r w:rsidRPr="00E27F59">
        <w:t xml:space="preserve"> feed </w:t>
      </w:r>
      <w:r w:rsidR="00142CD1">
        <w:t>[</w:t>
      </w:r>
      <w:r w:rsidRPr="00E27F59">
        <w:t>her child</w:t>
      </w:r>
      <w:r w:rsidR="00142CD1">
        <w:t>]</w:t>
      </w:r>
      <w:r w:rsidRPr="00E27F59">
        <w:t xml:space="preserve"> without a smartphone.”</w:t>
      </w:r>
      <w:r w:rsidRPr="00D22FE4">
        <w:rPr>
          <w:noProof/>
          <w:lang w:val="en-US"/>
        </w:rPr>
        <w:t xml:space="preserve"> </w:t>
      </w:r>
    </w:p>
    <w:p w14:paraId="1903761C" w14:textId="403F9DD8" w:rsidR="00376E00" w:rsidDel="000B2BE6" w:rsidRDefault="00376E00" w:rsidP="00E7573F">
      <w:pPr>
        <w:spacing w:after="277" w:line="360" w:lineRule="auto"/>
        <w:ind w:right="120"/>
        <w:jc w:val="both"/>
        <w:rPr>
          <w:del w:id="127" w:author="dell_tfz" w:date="2024-09-29T01:52:00Z" w16du:dateUtc="2024-09-28T19:52:00Z"/>
          <w:rFonts w:ascii="Times New Roman" w:eastAsia="Times New Roman" w:hAnsi="Times New Roman" w:cs="Times New Roman"/>
          <w:b/>
          <w:sz w:val="24"/>
          <w:szCs w:val="24"/>
        </w:rPr>
      </w:pPr>
    </w:p>
    <w:p w14:paraId="3207BBD8" w14:textId="3D10E403" w:rsidR="00376E00" w:rsidDel="000B2BE6" w:rsidRDefault="00376E00" w:rsidP="00E7573F">
      <w:pPr>
        <w:spacing w:after="277" w:line="360" w:lineRule="auto"/>
        <w:ind w:right="120"/>
        <w:jc w:val="both"/>
        <w:rPr>
          <w:del w:id="128" w:author="dell_tfz" w:date="2024-09-29T01:52:00Z" w16du:dateUtc="2024-09-28T19:52:00Z"/>
          <w:rFonts w:ascii="Times New Roman" w:eastAsia="Times New Roman" w:hAnsi="Times New Roman" w:cs="Times New Roman"/>
          <w:b/>
          <w:sz w:val="24"/>
          <w:szCs w:val="24"/>
        </w:rPr>
      </w:pPr>
    </w:p>
    <w:p w14:paraId="3014149C" w14:textId="00AF7621" w:rsidR="00376E00" w:rsidDel="000B2BE6" w:rsidRDefault="00376E00" w:rsidP="00E7573F">
      <w:pPr>
        <w:spacing w:after="277" w:line="360" w:lineRule="auto"/>
        <w:ind w:right="120"/>
        <w:jc w:val="both"/>
        <w:rPr>
          <w:del w:id="129" w:author="dell_tfz" w:date="2024-09-29T01:52:00Z" w16du:dateUtc="2024-09-28T19:52:00Z"/>
          <w:rFonts w:ascii="Times New Roman" w:eastAsia="Times New Roman" w:hAnsi="Times New Roman" w:cs="Times New Roman"/>
          <w:b/>
          <w:sz w:val="24"/>
          <w:szCs w:val="24"/>
        </w:rPr>
      </w:pPr>
    </w:p>
    <w:p w14:paraId="541D13E7" w14:textId="5ED8A62A" w:rsidR="00376E00" w:rsidDel="000B2BE6" w:rsidRDefault="00376E00" w:rsidP="00E7573F">
      <w:pPr>
        <w:spacing w:after="277" w:line="360" w:lineRule="auto"/>
        <w:ind w:right="120"/>
        <w:jc w:val="both"/>
        <w:rPr>
          <w:del w:id="130" w:author="dell_tfz" w:date="2024-09-29T01:52:00Z" w16du:dateUtc="2024-09-28T19:52:00Z"/>
          <w:rFonts w:ascii="Times New Roman" w:eastAsia="Times New Roman" w:hAnsi="Times New Roman" w:cs="Times New Roman"/>
          <w:b/>
          <w:sz w:val="24"/>
          <w:szCs w:val="24"/>
        </w:rPr>
      </w:pPr>
    </w:p>
    <w:p w14:paraId="36998264" w14:textId="23CCB1B7" w:rsidR="00376E00" w:rsidDel="000B2BE6" w:rsidRDefault="00376E00" w:rsidP="00E7573F">
      <w:pPr>
        <w:spacing w:after="277" w:line="360" w:lineRule="auto"/>
        <w:ind w:right="120"/>
        <w:jc w:val="both"/>
        <w:rPr>
          <w:del w:id="131" w:author="dell_tfz" w:date="2024-09-29T01:52:00Z" w16du:dateUtc="2024-09-28T19:52:00Z"/>
          <w:rFonts w:ascii="Times New Roman" w:eastAsia="Times New Roman" w:hAnsi="Times New Roman" w:cs="Times New Roman"/>
          <w:b/>
          <w:sz w:val="24"/>
          <w:szCs w:val="24"/>
        </w:rPr>
      </w:pPr>
    </w:p>
    <w:p w14:paraId="1EAC7131" w14:textId="251494C8" w:rsidR="003237BB" w:rsidRPr="006318C7" w:rsidRDefault="00826228" w:rsidP="00E7573F">
      <w:pPr>
        <w:spacing w:after="277" w:line="360" w:lineRule="auto"/>
        <w:ind w:right="120"/>
        <w:jc w:val="both"/>
        <w:rPr>
          <w:rFonts w:ascii="Times New Roman" w:eastAsia="Times New Roman" w:hAnsi="Times New Roman" w:cs="Times New Roman"/>
          <w:b/>
          <w:sz w:val="24"/>
          <w:szCs w:val="24"/>
        </w:rPr>
      </w:pPr>
      <w:r w:rsidRPr="006318C7">
        <w:rPr>
          <w:rFonts w:ascii="Times New Roman" w:eastAsia="Times New Roman" w:hAnsi="Times New Roman" w:cs="Times New Roman"/>
          <w:b/>
          <w:sz w:val="24"/>
          <w:szCs w:val="24"/>
        </w:rPr>
        <w:t>4.</w:t>
      </w:r>
      <w:r w:rsidR="00955628" w:rsidRPr="006318C7">
        <w:rPr>
          <w:rFonts w:ascii="Times New Roman" w:eastAsia="Times New Roman" w:hAnsi="Times New Roman" w:cs="Times New Roman"/>
          <w:b/>
          <w:sz w:val="24"/>
          <w:szCs w:val="24"/>
        </w:rPr>
        <w:t>2</w:t>
      </w:r>
      <w:r w:rsidR="00155AD6" w:rsidRPr="006318C7">
        <w:rPr>
          <w:rFonts w:ascii="Times New Roman" w:eastAsia="Times New Roman" w:hAnsi="Times New Roman" w:cs="Times New Roman"/>
          <w:b/>
          <w:sz w:val="24"/>
          <w:szCs w:val="24"/>
        </w:rPr>
        <w:t xml:space="preserve"> </w:t>
      </w:r>
      <w:r w:rsidR="008835D7" w:rsidRPr="006318C7">
        <w:rPr>
          <w:rFonts w:ascii="Times New Roman" w:eastAsia="Times New Roman" w:hAnsi="Times New Roman" w:cs="Times New Roman"/>
          <w:b/>
          <w:sz w:val="24"/>
          <w:szCs w:val="24"/>
        </w:rPr>
        <w:t>Parents’ p</w:t>
      </w:r>
      <w:r w:rsidR="007147EC" w:rsidRPr="006318C7">
        <w:rPr>
          <w:rFonts w:ascii="Times New Roman" w:eastAsia="Times New Roman" w:hAnsi="Times New Roman" w:cs="Times New Roman"/>
          <w:b/>
          <w:sz w:val="24"/>
          <w:szCs w:val="24"/>
        </w:rPr>
        <w:t>erceptions</w:t>
      </w:r>
      <w:r w:rsidR="00155AD6" w:rsidRPr="006318C7">
        <w:rPr>
          <w:rFonts w:ascii="Times New Roman" w:eastAsia="Times New Roman" w:hAnsi="Times New Roman" w:cs="Times New Roman"/>
          <w:b/>
          <w:sz w:val="24"/>
          <w:szCs w:val="24"/>
        </w:rPr>
        <w:t xml:space="preserve"> </w:t>
      </w:r>
      <w:r w:rsidR="008835D7" w:rsidRPr="006318C7">
        <w:rPr>
          <w:rFonts w:ascii="Times New Roman" w:eastAsia="Times New Roman" w:hAnsi="Times New Roman" w:cs="Times New Roman"/>
          <w:b/>
          <w:sz w:val="24"/>
          <w:szCs w:val="24"/>
        </w:rPr>
        <w:t>about the effect</w:t>
      </w:r>
      <w:ins w:id="132" w:author="dell_tfz" w:date="2024-09-29T01:52:00Z" w16du:dateUtc="2024-09-28T19:52:00Z">
        <w:r w:rsidR="005D2F06">
          <w:rPr>
            <w:rFonts w:ascii="Times New Roman" w:eastAsia="Times New Roman" w:hAnsi="Times New Roman" w:cs="Times New Roman"/>
            <w:b/>
            <w:sz w:val="24"/>
            <w:szCs w:val="24"/>
          </w:rPr>
          <w:t>s</w:t>
        </w:r>
      </w:ins>
      <w:r w:rsidR="008835D7" w:rsidRPr="006318C7">
        <w:rPr>
          <w:rFonts w:ascii="Times New Roman" w:eastAsia="Times New Roman" w:hAnsi="Times New Roman" w:cs="Times New Roman"/>
          <w:b/>
          <w:sz w:val="24"/>
          <w:szCs w:val="24"/>
        </w:rPr>
        <w:t xml:space="preserve"> of </w:t>
      </w:r>
      <w:r w:rsidR="00480C9F" w:rsidRPr="006318C7">
        <w:rPr>
          <w:rFonts w:ascii="Times New Roman" w:eastAsia="Times New Roman" w:hAnsi="Times New Roman" w:cs="Times New Roman"/>
          <w:b/>
          <w:sz w:val="24"/>
          <w:szCs w:val="24"/>
        </w:rPr>
        <w:t xml:space="preserve">their </w:t>
      </w:r>
      <w:r w:rsidR="007147EC" w:rsidRPr="006318C7">
        <w:rPr>
          <w:rFonts w:ascii="Times New Roman" w:eastAsia="Times New Roman" w:hAnsi="Times New Roman" w:cs="Times New Roman"/>
          <w:b/>
          <w:sz w:val="24"/>
          <w:szCs w:val="24"/>
        </w:rPr>
        <w:t>children’s</w:t>
      </w:r>
      <w:r w:rsidR="00155AD6" w:rsidRPr="006318C7">
        <w:rPr>
          <w:rFonts w:ascii="Times New Roman" w:eastAsia="Times New Roman" w:hAnsi="Times New Roman" w:cs="Times New Roman"/>
          <w:b/>
          <w:sz w:val="24"/>
          <w:szCs w:val="24"/>
        </w:rPr>
        <w:t xml:space="preserve"> </w:t>
      </w:r>
      <w:r w:rsidR="007147EC" w:rsidRPr="006318C7">
        <w:rPr>
          <w:rFonts w:ascii="Times New Roman" w:eastAsia="Times New Roman" w:hAnsi="Times New Roman" w:cs="Times New Roman"/>
          <w:b/>
          <w:sz w:val="24"/>
          <w:szCs w:val="24"/>
        </w:rPr>
        <w:t>smartphone</w:t>
      </w:r>
      <w:r w:rsidR="00155AD6" w:rsidRPr="006318C7">
        <w:rPr>
          <w:rFonts w:ascii="Times New Roman" w:eastAsia="Times New Roman" w:hAnsi="Times New Roman" w:cs="Times New Roman"/>
          <w:b/>
          <w:sz w:val="24"/>
          <w:szCs w:val="24"/>
        </w:rPr>
        <w:t xml:space="preserve"> </w:t>
      </w:r>
      <w:r w:rsidR="007147EC" w:rsidRPr="006318C7">
        <w:rPr>
          <w:rFonts w:ascii="Times New Roman" w:eastAsia="Times New Roman" w:hAnsi="Times New Roman" w:cs="Times New Roman"/>
          <w:b/>
          <w:sz w:val="24"/>
          <w:szCs w:val="24"/>
        </w:rPr>
        <w:t>use</w:t>
      </w:r>
    </w:p>
    <w:p w14:paraId="09204D34" w14:textId="77777777" w:rsidR="00AD09A2" w:rsidRDefault="00826228" w:rsidP="009A4BF5">
      <w:pPr>
        <w:spacing w:after="277" w:line="360" w:lineRule="auto"/>
        <w:ind w:right="120"/>
        <w:jc w:val="both"/>
        <w:rPr>
          <w:rFonts w:asciiTheme="majorBidi" w:eastAsia="Times New Roman" w:hAnsiTheme="majorBidi" w:cstheme="majorBidi"/>
          <w:b/>
          <w:sz w:val="24"/>
          <w:szCs w:val="24"/>
        </w:rPr>
      </w:pPr>
      <w:r>
        <w:rPr>
          <w:rFonts w:ascii="Times New Roman" w:eastAsia="Times New Roman" w:hAnsi="Times New Roman" w:cs="Times New Roman"/>
          <w:b/>
          <w:sz w:val="24"/>
          <w:szCs w:val="24"/>
        </w:rPr>
        <w:t>4.</w:t>
      </w:r>
      <w:r w:rsidR="005834F3" w:rsidRPr="00E27F59">
        <w:rPr>
          <w:rFonts w:ascii="Times New Roman" w:eastAsia="Times New Roman" w:hAnsi="Times New Roman" w:cs="Times New Roman"/>
          <w:b/>
          <w:sz w:val="24"/>
          <w:szCs w:val="24"/>
        </w:rPr>
        <w:t>2.</w:t>
      </w:r>
      <w:r w:rsidR="00A71436" w:rsidRPr="00E27F59">
        <w:rPr>
          <w:rFonts w:ascii="Times New Roman" w:eastAsia="Times New Roman" w:hAnsi="Times New Roman" w:cs="Times New Roman"/>
          <w:b/>
          <w:sz w:val="24"/>
          <w:szCs w:val="24"/>
        </w:rPr>
        <w:t>1</w:t>
      </w:r>
      <w:r w:rsidR="005834F3" w:rsidRPr="00E27F59">
        <w:rPr>
          <w:rFonts w:ascii="Times New Roman" w:eastAsia="Times New Roman" w:hAnsi="Times New Roman" w:cs="Times New Roman"/>
          <w:b/>
          <w:sz w:val="24"/>
          <w:szCs w:val="24"/>
        </w:rPr>
        <w:t xml:space="preserve"> </w:t>
      </w:r>
      <w:r w:rsidR="00342F41" w:rsidRPr="00035E5F">
        <w:rPr>
          <w:rFonts w:asciiTheme="majorBidi" w:eastAsia="Times New Roman" w:hAnsiTheme="majorBidi" w:cstheme="majorBidi"/>
          <w:b/>
          <w:sz w:val="24"/>
          <w:szCs w:val="24"/>
        </w:rPr>
        <w:t xml:space="preserve">Adverse </w:t>
      </w:r>
      <w:r w:rsidR="005834F3" w:rsidRPr="00035E5F">
        <w:rPr>
          <w:rFonts w:asciiTheme="majorBidi" w:eastAsia="Times New Roman" w:hAnsiTheme="majorBidi" w:cstheme="majorBidi"/>
          <w:b/>
          <w:sz w:val="24"/>
          <w:szCs w:val="24"/>
        </w:rPr>
        <w:t>effect</w:t>
      </w:r>
      <w:r w:rsidR="00342F41" w:rsidRPr="00035E5F">
        <w:rPr>
          <w:rFonts w:asciiTheme="majorBidi" w:eastAsia="Times New Roman" w:hAnsiTheme="majorBidi" w:cstheme="majorBidi"/>
          <w:b/>
          <w:sz w:val="24"/>
          <w:szCs w:val="24"/>
        </w:rPr>
        <w:t>s</w:t>
      </w:r>
      <w:r w:rsidR="005834F3" w:rsidRPr="00035E5F">
        <w:rPr>
          <w:rFonts w:asciiTheme="majorBidi" w:eastAsia="Times New Roman" w:hAnsiTheme="majorBidi" w:cstheme="majorBidi"/>
          <w:b/>
          <w:sz w:val="24"/>
          <w:szCs w:val="24"/>
        </w:rPr>
        <w:t xml:space="preserve"> </w:t>
      </w:r>
      <w:r w:rsidR="0017257A" w:rsidRPr="00035E5F">
        <w:rPr>
          <w:rFonts w:asciiTheme="majorBidi" w:eastAsia="Times New Roman" w:hAnsiTheme="majorBidi" w:cstheme="majorBidi"/>
          <w:b/>
          <w:sz w:val="24"/>
          <w:szCs w:val="24"/>
        </w:rPr>
        <w:t xml:space="preserve">of </w:t>
      </w:r>
      <w:r w:rsidR="005834F3" w:rsidRPr="00035E5F">
        <w:rPr>
          <w:rFonts w:asciiTheme="majorBidi" w:eastAsia="Times New Roman" w:hAnsiTheme="majorBidi" w:cstheme="majorBidi"/>
          <w:b/>
          <w:sz w:val="24"/>
          <w:szCs w:val="24"/>
        </w:rPr>
        <w:t>children’s smartphone use</w:t>
      </w:r>
    </w:p>
    <w:p w14:paraId="740E7AAA" w14:textId="53BCB2B3" w:rsidR="00E56A24" w:rsidRPr="00035E5F" w:rsidRDefault="00CE7830" w:rsidP="00855CE9">
      <w:pPr>
        <w:spacing w:after="277" w:line="360" w:lineRule="auto"/>
        <w:ind w:right="120" w:firstLine="720"/>
        <w:jc w:val="both"/>
        <w:rPr>
          <w:rFonts w:asciiTheme="majorBidi" w:eastAsia="Times New Roman" w:hAnsiTheme="majorBidi" w:cstheme="majorBidi"/>
          <w:sz w:val="24"/>
          <w:szCs w:val="24"/>
        </w:rPr>
      </w:pPr>
      <w:r w:rsidRPr="00035E5F">
        <w:rPr>
          <w:rFonts w:asciiTheme="majorBidi" w:hAnsiTheme="majorBidi" w:cstheme="majorBidi"/>
          <w:noProof/>
          <w:sz w:val="24"/>
          <w:szCs w:val="24"/>
        </w:rPr>
        <w:drawing>
          <wp:anchor distT="0" distB="0" distL="114300" distR="114300" simplePos="0" relativeHeight="251693056" behindDoc="0" locked="0" layoutInCell="1" allowOverlap="1" wp14:anchorId="3462742A" wp14:editId="60EDB418">
            <wp:simplePos x="0" y="0"/>
            <wp:positionH relativeFrom="column">
              <wp:posOffset>942340</wp:posOffset>
            </wp:positionH>
            <wp:positionV relativeFrom="paragraph">
              <wp:posOffset>1410335</wp:posOffset>
            </wp:positionV>
            <wp:extent cx="3437890" cy="1969135"/>
            <wp:effectExtent l="0" t="0" r="10160" b="12065"/>
            <wp:wrapTopAndBottom/>
            <wp:docPr id="1289232549" name="Chart 1">
              <a:extLst xmlns:a="http://schemas.openxmlformats.org/drawingml/2006/main">
                <a:ext uri="{FF2B5EF4-FFF2-40B4-BE49-F238E27FC236}">
                  <a16:creationId xmlns:a16="http://schemas.microsoft.com/office/drawing/2014/main" id="{AA02544F-9EF7-0AE4-1D66-5A0F289B9DE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3237BB" w:rsidRPr="00035E5F">
        <w:rPr>
          <w:rFonts w:asciiTheme="majorBidi" w:hAnsiTheme="majorBidi" w:cstheme="majorBidi"/>
          <w:sz w:val="24"/>
          <w:szCs w:val="24"/>
        </w:rPr>
        <w:t xml:space="preserve">The findings of the study revealed different </w:t>
      </w:r>
      <w:r w:rsidR="001A72F6" w:rsidRPr="00035E5F">
        <w:rPr>
          <w:rFonts w:asciiTheme="majorBidi" w:hAnsiTheme="majorBidi" w:cstheme="majorBidi"/>
          <w:sz w:val="24"/>
          <w:szCs w:val="24"/>
        </w:rPr>
        <w:t xml:space="preserve">perceptions of </w:t>
      </w:r>
      <w:r w:rsidR="003237BB" w:rsidRPr="00035E5F">
        <w:rPr>
          <w:rFonts w:asciiTheme="majorBidi" w:hAnsiTheme="majorBidi" w:cstheme="majorBidi"/>
          <w:sz w:val="24"/>
          <w:szCs w:val="24"/>
        </w:rPr>
        <w:t>parents about the use of smartphones by children</w:t>
      </w:r>
      <w:r w:rsidR="001A72F6" w:rsidRPr="00035E5F">
        <w:rPr>
          <w:rFonts w:asciiTheme="majorBidi" w:hAnsiTheme="majorBidi" w:cstheme="majorBidi"/>
          <w:sz w:val="24"/>
          <w:szCs w:val="24"/>
        </w:rPr>
        <w:t xml:space="preserve">. </w:t>
      </w:r>
      <w:r w:rsidR="0017257A" w:rsidRPr="00035E5F">
        <w:rPr>
          <w:rFonts w:asciiTheme="majorBidi" w:hAnsiTheme="majorBidi" w:cstheme="majorBidi"/>
          <w:sz w:val="24"/>
          <w:szCs w:val="24"/>
        </w:rPr>
        <w:t xml:space="preserve">Out of 83 parents, </w:t>
      </w:r>
      <w:r w:rsidR="003237BB" w:rsidRPr="00035E5F">
        <w:rPr>
          <w:rFonts w:asciiTheme="majorBidi" w:hAnsiTheme="majorBidi" w:cstheme="majorBidi"/>
          <w:sz w:val="24"/>
          <w:szCs w:val="24"/>
        </w:rPr>
        <w:t xml:space="preserve">78% </w:t>
      </w:r>
      <w:r w:rsidR="001A72F6" w:rsidRPr="00035E5F">
        <w:rPr>
          <w:rFonts w:asciiTheme="majorBidi" w:hAnsiTheme="majorBidi" w:cstheme="majorBidi"/>
          <w:sz w:val="24"/>
          <w:szCs w:val="24"/>
        </w:rPr>
        <w:t xml:space="preserve">found </w:t>
      </w:r>
      <w:r w:rsidR="003237BB" w:rsidRPr="00035E5F">
        <w:rPr>
          <w:rFonts w:asciiTheme="majorBidi" w:hAnsiTheme="majorBidi" w:cstheme="majorBidi"/>
          <w:sz w:val="24"/>
          <w:szCs w:val="24"/>
        </w:rPr>
        <w:t xml:space="preserve">different kinds of developmental problems </w:t>
      </w:r>
      <w:r w:rsidR="001A72F6" w:rsidRPr="00035E5F">
        <w:rPr>
          <w:rFonts w:asciiTheme="majorBidi" w:hAnsiTheme="majorBidi" w:cstheme="majorBidi"/>
          <w:sz w:val="24"/>
          <w:szCs w:val="24"/>
        </w:rPr>
        <w:t xml:space="preserve">in their children where </w:t>
      </w:r>
      <w:r w:rsidR="003237BB" w:rsidRPr="00035E5F">
        <w:rPr>
          <w:rFonts w:asciiTheme="majorBidi" w:hAnsiTheme="majorBidi" w:cstheme="majorBidi"/>
          <w:sz w:val="24"/>
          <w:szCs w:val="24"/>
        </w:rPr>
        <w:t>most of the children faced multiple developmental problems at the same time (</w:t>
      </w:r>
      <w:r w:rsidR="0017257A" w:rsidRPr="00035E5F">
        <w:rPr>
          <w:rFonts w:asciiTheme="majorBidi" w:hAnsiTheme="majorBidi" w:cstheme="majorBidi"/>
          <w:sz w:val="24"/>
          <w:szCs w:val="24"/>
        </w:rPr>
        <w:t>T</w:t>
      </w:r>
      <w:r w:rsidR="003237BB" w:rsidRPr="00035E5F">
        <w:rPr>
          <w:rFonts w:asciiTheme="majorBidi" w:hAnsiTheme="majorBidi" w:cstheme="majorBidi"/>
          <w:sz w:val="24"/>
          <w:szCs w:val="24"/>
        </w:rPr>
        <w:t xml:space="preserve">able </w:t>
      </w:r>
      <w:r w:rsidR="00C12ED5" w:rsidRPr="00035E5F">
        <w:rPr>
          <w:rFonts w:asciiTheme="majorBidi" w:hAnsiTheme="majorBidi" w:cstheme="majorBidi"/>
          <w:sz w:val="24"/>
          <w:szCs w:val="24"/>
        </w:rPr>
        <w:t>1</w:t>
      </w:r>
      <w:r w:rsidR="003237BB" w:rsidRPr="00035E5F">
        <w:rPr>
          <w:rFonts w:asciiTheme="majorBidi" w:hAnsiTheme="majorBidi" w:cstheme="majorBidi"/>
          <w:sz w:val="24"/>
          <w:szCs w:val="24"/>
        </w:rPr>
        <w:t>)</w:t>
      </w:r>
      <w:r w:rsidR="001A72F6" w:rsidRPr="00035E5F">
        <w:rPr>
          <w:rFonts w:asciiTheme="majorBidi" w:hAnsiTheme="majorBidi" w:cstheme="majorBidi"/>
          <w:sz w:val="24"/>
          <w:szCs w:val="24"/>
        </w:rPr>
        <w:t xml:space="preserve">, while </w:t>
      </w:r>
      <w:r w:rsidR="000708CD" w:rsidRPr="00035E5F">
        <w:rPr>
          <w:rFonts w:asciiTheme="majorBidi" w:hAnsiTheme="majorBidi" w:cstheme="majorBidi"/>
          <w:sz w:val="24"/>
          <w:szCs w:val="24"/>
        </w:rPr>
        <w:t>the rest</w:t>
      </w:r>
      <w:r w:rsidR="003237BB" w:rsidRPr="00035E5F">
        <w:rPr>
          <w:rFonts w:asciiTheme="majorBidi" w:hAnsiTheme="majorBidi" w:cstheme="majorBidi"/>
          <w:sz w:val="24"/>
          <w:szCs w:val="24"/>
        </w:rPr>
        <w:t xml:space="preserve"> 22% of </w:t>
      </w:r>
      <w:r w:rsidR="001A72F6" w:rsidRPr="00035E5F">
        <w:rPr>
          <w:rFonts w:asciiTheme="majorBidi" w:hAnsiTheme="majorBidi" w:cstheme="majorBidi"/>
          <w:sz w:val="24"/>
          <w:szCs w:val="24"/>
        </w:rPr>
        <w:t xml:space="preserve">the parents found </w:t>
      </w:r>
      <w:r w:rsidR="003237BB" w:rsidRPr="00035E5F">
        <w:rPr>
          <w:rFonts w:asciiTheme="majorBidi" w:hAnsiTheme="majorBidi" w:cstheme="majorBidi"/>
          <w:sz w:val="24"/>
          <w:szCs w:val="24"/>
        </w:rPr>
        <w:t xml:space="preserve">no </w:t>
      </w:r>
      <w:r w:rsidR="001A72F6" w:rsidRPr="00035E5F">
        <w:rPr>
          <w:rFonts w:asciiTheme="majorBidi" w:hAnsiTheme="majorBidi" w:cstheme="majorBidi"/>
          <w:sz w:val="24"/>
          <w:szCs w:val="24"/>
        </w:rPr>
        <w:t>negative effects on their children</w:t>
      </w:r>
      <w:r w:rsidR="00747C74" w:rsidRPr="00035E5F">
        <w:rPr>
          <w:rFonts w:asciiTheme="majorBidi" w:hAnsiTheme="majorBidi" w:cstheme="majorBidi"/>
          <w:sz w:val="24"/>
          <w:szCs w:val="24"/>
        </w:rPr>
        <w:t xml:space="preserve"> (Figure </w:t>
      </w:r>
      <w:r w:rsidR="00F57A20" w:rsidRPr="00035E5F">
        <w:rPr>
          <w:rFonts w:asciiTheme="majorBidi" w:hAnsiTheme="majorBidi" w:cstheme="majorBidi"/>
          <w:sz w:val="24"/>
          <w:szCs w:val="24"/>
        </w:rPr>
        <w:t>5</w:t>
      </w:r>
      <w:r w:rsidR="00D20F7F" w:rsidRPr="00035E5F">
        <w:rPr>
          <w:rFonts w:asciiTheme="majorBidi" w:hAnsiTheme="majorBidi" w:cstheme="majorBidi"/>
          <w:sz w:val="24"/>
          <w:szCs w:val="24"/>
        </w:rPr>
        <w:t>)</w:t>
      </w:r>
      <w:r w:rsidR="001A72F6" w:rsidRPr="00035E5F">
        <w:rPr>
          <w:rFonts w:asciiTheme="majorBidi" w:hAnsiTheme="majorBidi" w:cstheme="majorBidi"/>
          <w:sz w:val="24"/>
          <w:szCs w:val="24"/>
        </w:rPr>
        <w:t>.</w:t>
      </w:r>
    </w:p>
    <w:p w14:paraId="45B91BAE" w14:textId="77777777" w:rsidR="00CE7830" w:rsidRDefault="00CE7830" w:rsidP="00E7573F">
      <w:pPr>
        <w:pStyle w:val="NormalWeb"/>
        <w:spacing w:line="360" w:lineRule="auto"/>
        <w:jc w:val="both"/>
        <w:divId w:val="2132085622"/>
      </w:pPr>
    </w:p>
    <w:p w14:paraId="5E2A693C" w14:textId="1C13FDD6" w:rsidR="00B416CA" w:rsidRDefault="00054EC3" w:rsidP="00B416CA">
      <w:pPr>
        <w:pStyle w:val="NormalWeb"/>
        <w:spacing w:line="360" w:lineRule="auto"/>
        <w:ind w:firstLine="720"/>
        <w:jc w:val="both"/>
        <w:divId w:val="2132085622"/>
        <w:rPr>
          <w:rFonts w:eastAsia="Times New Roman"/>
          <w:bCs/>
          <w:color w:val="000000" w:themeColor="text1"/>
        </w:rPr>
      </w:pPr>
      <w:r w:rsidRPr="00B416CA">
        <w:rPr>
          <w:rFonts w:eastAsia="Times New Roman"/>
          <w:color w:val="000000" w:themeColor="text1"/>
        </w:rPr>
        <w:t xml:space="preserve">Parents who found that smartphone use had negative effects on their children had found several developmental problems in their children like speech delays, </w:t>
      </w:r>
      <w:r w:rsidR="007F4ADF" w:rsidRPr="00B416CA">
        <w:rPr>
          <w:rFonts w:eastAsia="Times New Roman"/>
          <w:color w:val="000000" w:themeColor="text1"/>
        </w:rPr>
        <w:t xml:space="preserve">visual deficiency, </w:t>
      </w:r>
      <w:r w:rsidR="008F6157" w:rsidRPr="00B416CA">
        <w:rPr>
          <w:rFonts w:eastAsia="Times New Roman"/>
          <w:color w:val="000000" w:themeColor="text1"/>
        </w:rPr>
        <w:t>obesity etc.</w:t>
      </w:r>
      <w:r w:rsidRPr="00B416CA">
        <w:rPr>
          <w:rFonts w:eastAsia="Times New Roman"/>
          <w:color w:val="000000" w:themeColor="text1"/>
        </w:rPr>
        <w:t xml:space="preserve"> Additionally, they had found some </w:t>
      </w:r>
      <w:r w:rsidR="00473337" w:rsidRPr="00B416CA">
        <w:rPr>
          <w:rFonts w:eastAsia="Times New Roman"/>
          <w:color w:val="000000" w:themeColor="text1"/>
        </w:rPr>
        <w:t>behavioural</w:t>
      </w:r>
      <w:r w:rsidRPr="00B416CA">
        <w:rPr>
          <w:rFonts w:eastAsia="Times New Roman"/>
          <w:color w:val="000000" w:themeColor="text1"/>
        </w:rPr>
        <w:t xml:space="preserve"> problems like decreased concentration, excessive anger,</w:t>
      </w:r>
      <w:r w:rsidRPr="00B416CA">
        <w:rPr>
          <w:rStyle w:val="Strong"/>
          <w:rFonts w:eastAsia="Times New Roman"/>
          <w:color w:val="000000" w:themeColor="text1"/>
        </w:rPr>
        <w:t xml:space="preserve"> </w:t>
      </w:r>
      <w:r w:rsidRPr="00B416CA">
        <w:rPr>
          <w:rFonts w:eastAsia="Times New Roman"/>
          <w:color w:val="000000" w:themeColor="text1"/>
        </w:rPr>
        <w:t>mood swings, stress, depression and sleep disorders.</w:t>
      </w:r>
      <w:r w:rsidR="00772CAD" w:rsidRPr="00B416CA">
        <w:rPr>
          <w:rFonts w:eastAsia="Times New Roman"/>
          <w:color w:val="000000" w:themeColor="text1"/>
        </w:rPr>
        <w:t xml:space="preserve"> </w:t>
      </w:r>
      <w:r w:rsidRPr="00B416CA">
        <w:rPr>
          <w:rFonts w:eastAsia="Times New Roman"/>
          <w:color w:val="000000" w:themeColor="text1"/>
        </w:rPr>
        <w:t>The statistical data display that 29.2% of children face</w:t>
      </w:r>
      <w:r w:rsidR="00772CAD" w:rsidRPr="00B416CA">
        <w:rPr>
          <w:rFonts w:eastAsia="Times New Roman"/>
          <w:color w:val="000000" w:themeColor="text1"/>
        </w:rPr>
        <w:t>d</w:t>
      </w:r>
      <w:r w:rsidRPr="00B416CA">
        <w:rPr>
          <w:rFonts w:eastAsia="Times New Roman"/>
          <w:color w:val="000000" w:themeColor="text1"/>
        </w:rPr>
        <w:t xml:space="preserve"> speech delays</w:t>
      </w:r>
      <w:r w:rsidR="00772CAD" w:rsidRPr="00B416CA">
        <w:rPr>
          <w:rFonts w:eastAsia="Times New Roman"/>
          <w:color w:val="000000" w:themeColor="text1"/>
        </w:rPr>
        <w:t xml:space="preserve">, </w:t>
      </w:r>
      <w:r w:rsidR="00772CAD" w:rsidRPr="00B416CA">
        <w:rPr>
          <w:color w:val="000000" w:themeColor="text1"/>
          <w:lang w:bidi="en-US"/>
        </w:rPr>
        <w:t>21.5% faced visual deficiency, 6.2% had headache, and 1% had obesity;</w:t>
      </w:r>
      <w:r w:rsidRPr="00B416CA">
        <w:rPr>
          <w:rFonts w:eastAsia="Times New Roman"/>
          <w:color w:val="000000" w:themeColor="text1"/>
        </w:rPr>
        <w:t xml:space="preserve"> 47.7% </w:t>
      </w:r>
      <w:r w:rsidR="00772CAD" w:rsidRPr="00B416CA">
        <w:rPr>
          <w:rFonts w:eastAsia="Times New Roman"/>
          <w:color w:val="000000" w:themeColor="text1"/>
        </w:rPr>
        <w:t xml:space="preserve">faced </w:t>
      </w:r>
      <w:r w:rsidRPr="00B416CA">
        <w:rPr>
          <w:rFonts w:eastAsia="Times New Roman"/>
          <w:color w:val="000000" w:themeColor="text1"/>
        </w:rPr>
        <w:t>concentration</w:t>
      </w:r>
      <w:r w:rsidR="00772CAD" w:rsidRPr="00B416CA">
        <w:rPr>
          <w:rFonts w:eastAsia="Times New Roman"/>
          <w:color w:val="000000" w:themeColor="text1"/>
        </w:rPr>
        <w:t xml:space="preserve"> </w:t>
      </w:r>
      <w:r w:rsidRPr="00B416CA">
        <w:rPr>
          <w:rFonts w:eastAsia="Times New Roman"/>
          <w:color w:val="000000" w:themeColor="text1"/>
        </w:rPr>
        <w:t>decrease</w:t>
      </w:r>
      <w:r w:rsidR="00772CAD" w:rsidRPr="00B416CA">
        <w:rPr>
          <w:rFonts w:eastAsia="Times New Roman"/>
          <w:color w:val="000000" w:themeColor="text1"/>
        </w:rPr>
        <w:t>,</w:t>
      </w:r>
      <w:r w:rsidRPr="00B416CA">
        <w:rPr>
          <w:rFonts w:eastAsia="Times New Roman"/>
          <w:color w:val="000000" w:themeColor="text1"/>
        </w:rPr>
        <w:t xml:space="preserve"> 40% excessive </w:t>
      </w:r>
      <w:r w:rsidR="004B56AF" w:rsidRPr="00B416CA">
        <w:rPr>
          <w:rFonts w:eastAsia="Times New Roman"/>
          <w:color w:val="000000" w:themeColor="text1"/>
        </w:rPr>
        <w:t>anger</w:t>
      </w:r>
      <w:r w:rsidR="00772CAD" w:rsidRPr="00B416CA">
        <w:rPr>
          <w:rFonts w:eastAsia="Times New Roman"/>
          <w:color w:val="000000" w:themeColor="text1"/>
        </w:rPr>
        <w:t>,</w:t>
      </w:r>
      <w:r w:rsidRPr="00B416CA">
        <w:rPr>
          <w:rFonts w:eastAsia="Times New Roman"/>
          <w:color w:val="000000" w:themeColor="text1"/>
        </w:rPr>
        <w:t xml:space="preserve"> </w:t>
      </w:r>
      <w:r w:rsidRPr="00B416CA">
        <w:rPr>
          <w:rFonts w:eastAsia="Times New Roman"/>
          <w:color w:val="000000" w:themeColor="text1"/>
        </w:rPr>
        <w:lastRenderedPageBreak/>
        <w:t>21.5% mood swing problems</w:t>
      </w:r>
      <w:r w:rsidR="00772CAD" w:rsidRPr="00B416CA">
        <w:rPr>
          <w:rFonts w:eastAsia="Times New Roman"/>
          <w:color w:val="000000" w:themeColor="text1"/>
        </w:rPr>
        <w:t>,</w:t>
      </w:r>
      <w:r w:rsidRPr="00B416CA">
        <w:rPr>
          <w:rFonts w:eastAsia="Times New Roman"/>
          <w:color w:val="000000" w:themeColor="text1"/>
        </w:rPr>
        <w:t xml:space="preserve"> and 15.4% </w:t>
      </w:r>
      <w:r w:rsidR="00772CAD" w:rsidRPr="00B416CA">
        <w:rPr>
          <w:rFonts w:eastAsia="Times New Roman"/>
          <w:color w:val="000000" w:themeColor="text1"/>
        </w:rPr>
        <w:t xml:space="preserve">faced </w:t>
      </w:r>
      <w:r w:rsidRPr="00B416CA">
        <w:rPr>
          <w:rFonts w:eastAsia="Times New Roman"/>
          <w:color w:val="000000" w:themeColor="text1"/>
        </w:rPr>
        <w:t>stress, depression and sleep disorder problems</w:t>
      </w:r>
      <w:r w:rsidR="000E2089" w:rsidRPr="00B416CA">
        <w:rPr>
          <w:color w:val="000000" w:themeColor="text1"/>
          <w:lang w:bidi="en-US"/>
        </w:rPr>
        <w:t xml:space="preserve"> </w:t>
      </w:r>
      <w:r w:rsidR="00F42688" w:rsidRPr="00B416CA">
        <w:rPr>
          <w:rFonts w:eastAsia="Times New Roman"/>
          <w:color w:val="000000" w:themeColor="text1"/>
        </w:rPr>
        <w:t xml:space="preserve">(Table </w:t>
      </w:r>
      <w:r w:rsidR="00747C74" w:rsidRPr="00B416CA">
        <w:rPr>
          <w:rFonts w:eastAsia="Times New Roman"/>
          <w:color w:val="000000" w:themeColor="text1"/>
        </w:rPr>
        <w:t>1</w:t>
      </w:r>
      <w:r w:rsidR="00F42688" w:rsidRPr="00B416CA">
        <w:rPr>
          <w:rFonts w:eastAsia="Times New Roman"/>
          <w:color w:val="000000" w:themeColor="text1"/>
        </w:rPr>
        <w:t>)</w:t>
      </w:r>
      <w:r w:rsidR="000E2089" w:rsidRPr="00B416CA">
        <w:rPr>
          <w:color w:val="000000" w:themeColor="text1"/>
          <w:lang w:bidi="en-US"/>
        </w:rPr>
        <w:t>.</w:t>
      </w:r>
      <w:r w:rsidR="00A348BB" w:rsidRPr="00B416CA">
        <w:rPr>
          <w:color w:val="000000" w:themeColor="text1"/>
          <w:lang w:bidi="en-US"/>
        </w:rPr>
        <w:t xml:space="preserve"> </w:t>
      </w:r>
      <w:r w:rsidR="00A348BB" w:rsidRPr="00B416CA">
        <w:rPr>
          <w:rFonts w:eastAsia="Times New Roman"/>
          <w:bCs/>
          <w:color w:val="000000" w:themeColor="text1"/>
        </w:rPr>
        <w:t xml:space="preserve">These findings align with existing literature suggesting that high screen time can be responsible for </w:t>
      </w:r>
      <w:r w:rsidR="004B56AF" w:rsidRPr="00B416CA">
        <w:rPr>
          <w:rFonts w:eastAsia="Times New Roman"/>
          <w:bCs/>
          <w:color w:val="000000" w:themeColor="text1"/>
        </w:rPr>
        <w:t xml:space="preserve">developmental and behavioural problems like speech delays, excessive anger, concentration decrease etc. </w:t>
      </w:r>
      <w:r w:rsidR="00A348BB" w:rsidRPr="00B416CA">
        <w:rPr>
          <w:rFonts w:eastAsia="Times New Roman"/>
          <w:bCs/>
          <w:color w:val="000000" w:themeColor="text1"/>
        </w:rPr>
        <w:t>(</w:t>
      </w:r>
      <w:r w:rsidR="00A348BB" w:rsidRPr="00B416CA">
        <w:rPr>
          <w:rFonts w:eastAsia="Arial"/>
          <w:color w:val="000000" w:themeColor="text1"/>
          <w:highlight w:val="white"/>
        </w:rPr>
        <w:t>Alamri et al., 2023; Heuvel et al</w:t>
      </w:r>
      <w:r w:rsidR="00A348BB" w:rsidRPr="00B416CA">
        <w:rPr>
          <w:rFonts w:eastAsia="Times New Roman"/>
          <w:color w:val="000000" w:themeColor="text1"/>
        </w:rPr>
        <w:t xml:space="preserve">., 2019; </w:t>
      </w:r>
      <w:r w:rsidR="00A348BB" w:rsidRPr="00B416CA">
        <w:rPr>
          <w:rFonts w:eastAsia="Times New Roman"/>
          <w:bCs/>
          <w:color w:val="000000" w:themeColor="text1"/>
        </w:rPr>
        <w:t>Lawrence &amp; Choe, 2021;</w:t>
      </w:r>
      <w:r w:rsidR="00A348BB" w:rsidRPr="00B416CA">
        <w:rPr>
          <w:rFonts w:eastAsia="Times New Roman"/>
          <w:color w:val="000000" w:themeColor="text1"/>
        </w:rPr>
        <w:t xml:space="preserve"> Lin et al., 2020; Park, 2017; Rinaldi et al., 20</w:t>
      </w:r>
      <w:r w:rsidR="004552D0" w:rsidRPr="00B416CA">
        <w:rPr>
          <w:rFonts w:eastAsia="Times New Roman"/>
          <w:color w:val="000000" w:themeColor="text1"/>
        </w:rPr>
        <w:t>23</w:t>
      </w:r>
      <w:r w:rsidR="00A348BB" w:rsidRPr="00B416CA">
        <w:rPr>
          <w:rFonts w:eastAsia="Arial"/>
          <w:color w:val="000000" w:themeColor="text1"/>
          <w:highlight w:val="white"/>
        </w:rPr>
        <w:t xml:space="preserve">; </w:t>
      </w:r>
      <w:r w:rsidR="00A348BB" w:rsidRPr="00B416CA">
        <w:rPr>
          <w:rFonts w:eastAsia="Times New Roman"/>
          <w:bCs/>
          <w:color w:val="000000" w:themeColor="text1"/>
        </w:rPr>
        <w:t xml:space="preserve">Santos et al., 2022). </w:t>
      </w:r>
    </w:p>
    <w:p w14:paraId="31890CAF" w14:textId="43F60096" w:rsidR="00E67D54" w:rsidDel="00222AB6" w:rsidRDefault="00E67D54" w:rsidP="00B416CA">
      <w:pPr>
        <w:pStyle w:val="NormalWeb"/>
        <w:spacing w:line="360" w:lineRule="auto"/>
        <w:ind w:firstLine="720"/>
        <w:jc w:val="both"/>
        <w:divId w:val="2132085622"/>
        <w:rPr>
          <w:del w:id="133" w:author="dell_tfz" w:date="2024-09-29T02:08:00Z" w16du:dateUtc="2024-09-28T20:08:00Z"/>
          <w:rFonts w:eastAsia="Times New Roman"/>
          <w:bCs/>
          <w:color w:val="000000" w:themeColor="text1"/>
        </w:rPr>
      </w:pPr>
    </w:p>
    <w:p w14:paraId="477DD662" w14:textId="6BBC2272" w:rsidR="00E67D54" w:rsidRPr="00B416CA" w:rsidDel="00222AB6" w:rsidRDefault="00E67D54" w:rsidP="00B416CA">
      <w:pPr>
        <w:pStyle w:val="NormalWeb"/>
        <w:spacing w:line="360" w:lineRule="auto"/>
        <w:ind w:firstLine="720"/>
        <w:jc w:val="both"/>
        <w:divId w:val="2132085622"/>
        <w:rPr>
          <w:del w:id="134" w:author="dell_tfz" w:date="2024-09-29T02:08:00Z" w16du:dateUtc="2024-09-28T20:08:00Z"/>
          <w:color w:val="000000" w:themeColor="text1"/>
          <w:lang w:bidi="en-US"/>
        </w:rPr>
      </w:pPr>
    </w:p>
    <w:p w14:paraId="1A994CAC" w14:textId="3CB3E6E4" w:rsidR="002E27E5" w:rsidRPr="003B59EE" w:rsidRDefault="002E27E5" w:rsidP="00935342">
      <w:pPr>
        <w:pStyle w:val="Caption"/>
        <w:keepNext/>
        <w:jc w:val="center"/>
        <w:divId w:val="2132085622"/>
        <w:rPr>
          <w:rFonts w:ascii="Times New Roman" w:hAnsi="Times New Roman" w:cs="Times New Roman"/>
          <w:b/>
          <w:bCs/>
          <w:i w:val="0"/>
          <w:iCs w:val="0"/>
          <w:color w:val="auto"/>
          <w:sz w:val="24"/>
          <w:szCs w:val="24"/>
        </w:rPr>
      </w:pPr>
      <w:r w:rsidRPr="003B59EE">
        <w:rPr>
          <w:rFonts w:ascii="Times New Roman" w:hAnsi="Times New Roman" w:cs="Times New Roman"/>
          <w:b/>
          <w:bCs/>
          <w:i w:val="0"/>
          <w:iCs w:val="0"/>
          <w:color w:val="auto"/>
          <w:sz w:val="24"/>
          <w:szCs w:val="24"/>
        </w:rPr>
        <w:t xml:space="preserve">Table </w:t>
      </w:r>
      <w:r w:rsidRPr="003B59EE">
        <w:rPr>
          <w:rFonts w:ascii="Times New Roman" w:hAnsi="Times New Roman" w:cs="Times New Roman"/>
          <w:b/>
          <w:bCs/>
          <w:i w:val="0"/>
          <w:iCs w:val="0"/>
          <w:color w:val="auto"/>
          <w:sz w:val="24"/>
          <w:szCs w:val="24"/>
        </w:rPr>
        <w:fldChar w:fldCharType="begin"/>
      </w:r>
      <w:r w:rsidRPr="003B59EE">
        <w:rPr>
          <w:rFonts w:ascii="Times New Roman" w:hAnsi="Times New Roman" w:cs="Times New Roman"/>
          <w:b/>
          <w:bCs/>
          <w:i w:val="0"/>
          <w:iCs w:val="0"/>
          <w:color w:val="auto"/>
          <w:sz w:val="24"/>
          <w:szCs w:val="24"/>
        </w:rPr>
        <w:instrText xml:space="preserve"> SEQ Table \* ARABIC </w:instrText>
      </w:r>
      <w:r w:rsidRPr="003B59EE">
        <w:rPr>
          <w:rFonts w:ascii="Times New Roman" w:hAnsi="Times New Roman" w:cs="Times New Roman"/>
          <w:b/>
          <w:bCs/>
          <w:i w:val="0"/>
          <w:iCs w:val="0"/>
          <w:color w:val="auto"/>
          <w:sz w:val="24"/>
          <w:szCs w:val="24"/>
        </w:rPr>
        <w:fldChar w:fldCharType="separate"/>
      </w:r>
      <w:r w:rsidR="00716F70" w:rsidRPr="003B59EE">
        <w:rPr>
          <w:rFonts w:ascii="Times New Roman" w:hAnsi="Times New Roman" w:cs="Times New Roman"/>
          <w:b/>
          <w:bCs/>
          <w:i w:val="0"/>
          <w:iCs w:val="0"/>
          <w:noProof/>
          <w:color w:val="auto"/>
          <w:sz w:val="24"/>
          <w:szCs w:val="24"/>
        </w:rPr>
        <w:t>1</w:t>
      </w:r>
      <w:r w:rsidRPr="003B59EE">
        <w:rPr>
          <w:rFonts w:ascii="Times New Roman" w:hAnsi="Times New Roman" w:cs="Times New Roman"/>
          <w:b/>
          <w:bCs/>
          <w:i w:val="0"/>
          <w:iCs w:val="0"/>
          <w:color w:val="auto"/>
          <w:sz w:val="24"/>
          <w:szCs w:val="24"/>
        </w:rPr>
        <w:fldChar w:fldCharType="end"/>
      </w:r>
      <w:r w:rsidRPr="003B59EE">
        <w:rPr>
          <w:rFonts w:ascii="Times New Roman" w:hAnsi="Times New Roman" w:cs="Times New Roman"/>
          <w:b/>
          <w:bCs/>
          <w:i w:val="0"/>
          <w:iCs w:val="0"/>
          <w:color w:val="auto"/>
          <w:sz w:val="24"/>
          <w:szCs w:val="24"/>
        </w:rPr>
        <w:t>:</w:t>
      </w:r>
      <w:r w:rsidR="003B59EE" w:rsidRPr="003B59EE">
        <w:rPr>
          <w:rFonts w:ascii="Times New Roman" w:hAnsi="Times New Roman" w:cs="Times New Roman"/>
          <w:b/>
          <w:bCs/>
          <w:i w:val="0"/>
          <w:iCs w:val="0"/>
          <w:color w:val="auto"/>
          <w:sz w:val="24"/>
          <w:szCs w:val="24"/>
        </w:rPr>
        <w:t xml:space="preserve"> </w:t>
      </w:r>
      <w:r w:rsidRPr="003B59EE">
        <w:rPr>
          <w:rFonts w:ascii="Times New Roman" w:hAnsi="Times New Roman" w:cs="Times New Roman"/>
          <w:b/>
          <w:bCs/>
          <w:i w:val="0"/>
          <w:iCs w:val="0"/>
          <w:color w:val="auto"/>
          <w:sz w:val="24"/>
          <w:szCs w:val="24"/>
        </w:rPr>
        <w:t>Adverse effects of children’s smartphone use</w:t>
      </w:r>
    </w:p>
    <w:tbl>
      <w:tblPr>
        <w:tblW w:w="0" w:type="auto"/>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0"/>
        <w:gridCol w:w="3730"/>
      </w:tblGrid>
      <w:tr w:rsidR="002E27E5" w:rsidRPr="0056684E" w14:paraId="55410B26" w14:textId="7C6FA8F1" w:rsidTr="002E27E5">
        <w:trPr>
          <w:divId w:val="2132085622"/>
          <w:trHeight w:val="330"/>
        </w:trPr>
        <w:tc>
          <w:tcPr>
            <w:tcW w:w="5010" w:type="dxa"/>
          </w:tcPr>
          <w:p w14:paraId="69A760FF" w14:textId="77777777" w:rsidR="002E27E5" w:rsidRPr="0056684E" w:rsidRDefault="002E27E5" w:rsidP="0016617D">
            <w:pPr>
              <w:pStyle w:val="NoSpacing"/>
              <w:jc w:val="center"/>
              <w:rPr>
                <w:rFonts w:asciiTheme="majorBidi" w:hAnsiTheme="majorBidi" w:cstheme="majorBidi"/>
                <w:b/>
                <w:bCs/>
                <w:sz w:val="20"/>
                <w:szCs w:val="20"/>
              </w:rPr>
            </w:pPr>
            <w:bookmarkStart w:id="135" w:name="_Hlk171884407"/>
            <w:r w:rsidRPr="0056684E">
              <w:rPr>
                <w:rFonts w:asciiTheme="majorBidi" w:hAnsiTheme="majorBidi" w:cstheme="majorBidi"/>
                <w:b/>
                <w:bCs/>
                <w:sz w:val="20"/>
                <w:szCs w:val="20"/>
              </w:rPr>
              <w:t>Problems of children because of excessive smartphone use</w:t>
            </w:r>
          </w:p>
        </w:tc>
        <w:tc>
          <w:tcPr>
            <w:tcW w:w="3730" w:type="dxa"/>
          </w:tcPr>
          <w:p w14:paraId="62B1297F" w14:textId="70380ABB" w:rsidR="002E27E5" w:rsidRPr="0056684E" w:rsidRDefault="002E27E5" w:rsidP="0016617D">
            <w:pPr>
              <w:pStyle w:val="NoSpacing"/>
              <w:jc w:val="center"/>
              <w:rPr>
                <w:rFonts w:asciiTheme="majorBidi" w:hAnsiTheme="majorBidi" w:cstheme="majorBidi"/>
                <w:b/>
                <w:bCs/>
                <w:sz w:val="20"/>
                <w:szCs w:val="20"/>
              </w:rPr>
            </w:pPr>
            <w:r w:rsidRPr="0056684E">
              <w:rPr>
                <w:rFonts w:asciiTheme="majorBidi" w:hAnsiTheme="majorBidi" w:cstheme="majorBidi"/>
                <w:b/>
                <w:bCs/>
                <w:sz w:val="20"/>
                <w:szCs w:val="20"/>
              </w:rPr>
              <w:t>Percentages (%)</w:t>
            </w:r>
          </w:p>
        </w:tc>
      </w:tr>
      <w:tr w:rsidR="002E27E5" w:rsidRPr="0056684E" w14:paraId="0FC628A9" w14:textId="7D9EC923"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left w:val="single" w:sz="4" w:space="0" w:color="auto"/>
              <w:bottom w:val="single" w:sz="4" w:space="0" w:color="auto"/>
              <w:right w:val="single" w:sz="4" w:space="0" w:color="auto"/>
            </w:tcBorders>
          </w:tcPr>
          <w:p w14:paraId="465A42EC" w14:textId="75AFB0E5" w:rsidR="002E27E5" w:rsidRPr="0056684E" w:rsidRDefault="002E27E5" w:rsidP="002E27E5">
            <w:pPr>
              <w:pStyle w:val="NormalWeb"/>
              <w:spacing w:line="360" w:lineRule="auto"/>
              <w:jc w:val="both"/>
              <w:rPr>
                <w:rFonts w:asciiTheme="majorBidi" w:eastAsia="Times New Roman" w:hAnsiTheme="majorBidi" w:cstheme="majorBidi"/>
                <w:sz w:val="20"/>
                <w:szCs w:val="20"/>
              </w:rPr>
            </w:pPr>
            <w:bookmarkStart w:id="136" w:name="_Hlk176589622"/>
            <w:r w:rsidRPr="0056684E">
              <w:rPr>
                <w:rFonts w:asciiTheme="majorBidi" w:hAnsiTheme="majorBidi" w:cstheme="majorBidi"/>
                <w:sz w:val="20"/>
                <w:szCs w:val="20"/>
              </w:rPr>
              <w:t>Excessive anger</w:t>
            </w:r>
          </w:p>
        </w:tc>
        <w:tc>
          <w:tcPr>
            <w:tcW w:w="3730" w:type="dxa"/>
            <w:tcBorders>
              <w:left w:val="single" w:sz="4" w:space="0" w:color="auto"/>
              <w:bottom w:val="single" w:sz="4" w:space="0" w:color="auto"/>
              <w:right w:val="single" w:sz="4" w:space="0" w:color="auto"/>
            </w:tcBorders>
          </w:tcPr>
          <w:p w14:paraId="4F973E86" w14:textId="61152535"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hAnsiTheme="majorBidi" w:cstheme="majorBidi"/>
                <w:sz w:val="20"/>
                <w:szCs w:val="20"/>
                <w:lang w:val="en-US"/>
              </w:rPr>
              <w:t xml:space="preserve">40% </w:t>
            </w:r>
          </w:p>
        </w:tc>
      </w:tr>
      <w:tr w:rsidR="002E27E5" w:rsidRPr="0056684E" w14:paraId="55C07869"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531C912B" w14:textId="22492AE1"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sz w:val="20"/>
                <w:szCs w:val="20"/>
              </w:rPr>
              <w:t>Decrease concentration</w:t>
            </w:r>
          </w:p>
        </w:tc>
        <w:tc>
          <w:tcPr>
            <w:tcW w:w="3730" w:type="dxa"/>
            <w:tcBorders>
              <w:top w:val="single" w:sz="4" w:space="0" w:color="auto"/>
              <w:left w:val="single" w:sz="4" w:space="0" w:color="auto"/>
              <w:bottom w:val="single" w:sz="4" w:space="0" w:color="auto"/>
              <w:right w:val="single" w:sz="4" w:space="0" w:color="auto"/>
            </w:tcBorders>
          </w:tcPr>
          <w:p w14:paraId="09F9F88A" w14:textId="2D295651"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lang w:val="en-US"/>
              </w:rPr>
              <w:t xml:space="preserve">47.7% </w:t>
            </w:r>
          </w:p>
        </w:tc>
      </w:tr>
      <w:tr w:rsidR="002E27E5" w:rsidRPr="0056684E" w14:paraId="577EEBEC"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38C07867" w14:textId="57902678"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sz w:val="20"/>
                <w:szCs w:val="20"/>
              </w:rPr>
              <w:t>Speech delays</w:t>
            </w:r>
          </w:p>
        </w:tc>
        <w:tc>
          <w:tcPr>
            <w:tcW w:w="3730" w:type="dxa"/>
            <w:tcBorders>
              <w:top w:val="single" w:sz="4" w:space="0" w:color="auto"/>
              <w:left w:val="single" w:sz="4" w:space="0" w:color="auto"/>
              <w:bottom w:val="single" w:sz="4" w:space="0" w:color="auto"/>
              <w:right w:val="single" w:sz="4" w:space="0" w:color="auto"/>
            </w:tcBorders>
          </w:tcPr>
          <w:p w14:paraId="4AD7E527" w14:textId="7EEED065"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lang w:val="en-US"/>
              </w:rPr>
              <w:t xml:space="preserve">29.2% </w:t>
            </w:r>
          </w:p>
        </w:tc>
      </w:tr>
      <w:bookmarkEnd w:id="136"/>
      <w:tr w:rsidR="002E27E5" w:rsidRPr="0056684E" w14:paraId="016EAFBA"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682082C4" w14:textId="028BBC4F" w:rsidR="002E27E5" w:rsidRPr="0056684E" w:rsidRDefault="002E27E5"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Visual deficiency</w:t>
            </w:r>
          </w:p>
        </w:tc>
        <w:tc>
          <w:tcPr>
            <w:tcW w:w="3730" w:type="dxa"/>
            <w:tcBorders>
              <w:top w:val="single" w:sz="4" w:space="0" w:color="auto"/>
              <w:left w:val="single" w:sz="4" w:space="0" w:color="auto"/>
              <w:bottom w:val="single" w:sz="4" w:space="0" w:color="auto"/>
              <w:right w:val="single" w:sz="4" w:space="0" w:color="auto"/>
            </w:tcBorders>
          </w:tcPr>
          <w:p w14:paraId="42458E3E" w14:textId="59335C67"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21.5%</w:t>
            </w:r>
          </w:p>
        </w:tc>
      </w:tr>
      <w:tr w:rsidR="002E27E5" w:rsidRPr="0056684E" w14:paraId="406EBAAC"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01421621" w14:textId="4F4655CF"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Mood swing</w:t>
            </w:r>
          </w:p>
        </w:tc>
        <w:tc>
          <w:tcPr>
            <w:tcW w:w="3730" w:type="dxa"/>
            <w:tcBorders>
              <w:top w:val="single" w:sz="4" w:space="0" w:color="auto"/>
              <w:left w:val="single" w:sz="4" w:space="0" w:color="auto"/>
              <w:bottom w:val="single" w:sz="4" w:space="0" w:color="auto"/>
              <w:right w:val="single" w:sz="4" w:space="0" w:color="auto"/>
            </w:tcBorders>
          </w:tcPr>
          <w:p w14:paraId="5F57A556" w14:textId="1B0EE623"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21.5%</w:t>
            </w:r>
          </w:p>
        </w:tc>
      </w:tr>
      <w:tr w:rsidR="002E27E5" w:rsidRPr="0056684E" w14:paraId="48B9FDF7"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19CFF580" w14:textId="05DD2866"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Stress, depression, sleep disorder</w:t>
            </w:r>
          </w:p>
        </w:tc>
        <w:tc>
          <w:tcPr>
            <w:tcW w:w="3730" w:type="dxa"/>
            <w:tcBorders>
              <w:top w:val="single" w:sz="4" w:space="0" w:color="auto"/>
              <w:left w:val="single" w:sz="4" w:space="0" w:color="auto"/>
              <w:bottom w:val="single" w:sz="4" w:space="0" w:color="auto"/>
              <w:right w:val="single" w:sz="4" w:space="0" w:color="auto"/>
            </w:tcBorders>
          </w:tcPr>
          <w:p w14:paraId="5A09E599" w14:textId="06D15A08"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15.4% </w:t>
            </w:r>
          </w:p>
        </w:tc>
      </w:tr>
      <w:tr w:rsidR="002E27E5" w:rsidRPr="0056684E" w14:paraId="76ED9810"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100"/>
        </w:trPr>
        <w:tc>
          <w:tcPr>
            <w:tcW w:w="5010" w:type="dxa"/>
            <w:tcBorders>
              <w:top w:val="single" w:sz="4" w:space="0" w:color="auto"/>
              <w:left w:val="single" w:sz="4" w:space="0" w:color="auto"/>
              <w:bottom w:val="single" w:sz="4" w:space="0" w:color="auto"/>
              <w:right w:val="single" w:sz="4" w:space="0" w:color="auto"/>
            </w:tcBorders>
          </w:tcPr>
          <w:p w14:paraId="50F6A4B7" w14:textId="7816D737"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Headache</w:t>
            </w:r>
          </w:p>
        </w:tc>
        <w:tc>
          <w:tcPr>
            <w:tcW w:w="3730" w:type="dxa"/>
            <w:tcBorders>
              <w:top w:val="single" w:sz="4" w:space="0" w:color="auto"/>
              <w:left w:val="single" w:sz="4" w:space="0" w:color="auto"/>
              <w:bottom w:val="single" w:sz="4" w:space="0" w:color="auto"/>
              <w:right w:val="single" w:sz="4" w:space="0" w:color="auto"/>
            </w:tcBorders>
          </w:tcPr>
          <w:p w14:paraId="2119D42D" w14:textId="77E30BD2"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6.2% </w:t>
            </w:r>
          </w:p>
        </w:tc>
      </w:tr>
      <w:tr w:rsidR="002E27E5" w:rsidRPr="0056684E" w14:paraId="43FCBDCA" w14:textId="77777777" w:rsidTr="002E27E5">
        <w:tblPrEx>
          <w:tblBorders>
            <w:left w:val="none" w:sz="0" w:space="0" w:color="auto"/>
            <w:bottom w:val="none" w:sz="0" w:space="0" w:color="auto"/>
            <w:right w:val="none" w:sz="0" w:space="0" w:color="auto"/>
            <w:insideH w:val="none" w:sz="0" w:space="0" w:color="auto"/>
            <w:insideV w:val="none" w:sz="0" w:space="0" w:color="auto"/>
          </w:tblBorders>
        </w:tblPrEx>
        <w:trPr>
          <w:divId w:val="2132085622"/>
          <w:trHeight w:val="440"/>
        </w:trPr>
        <w:tc>
          <w:tcPr>
            <w:tcW w:w="5010" w:type="dxa"/>
            <w:tcBorders>
              <w:top w:val="single" w:sz="4" w:space="0" w:color="auto"/>
              <w:left w:val="single" w:sz="4" w:space="0" w:color="auto"/>
              <w:bottom w:val="single" w:sz="4" w:space="0" w:color="auto"/>
              <w:right w:val="single" w:sz="4" w:space="0" w:color="auto"/>
            </w:tcBorders>
          </w:tcPr>
          <w:p w14:paraId="11046D42" w14:textId="09388CF5"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Obesity</w:t>
            </w:r>
          </w:p>
        </w:tc>
        <w:tc>
          <w:tcPr>
            <w:tcW w:w="3730" w:type="dxa"/>
            <w:tcBorders>
              <w:top w:val="single" w:sz="4" w:space="0" w:color="auto"/>
              <w:left w:val="single" w:sz="4" w:space="0" w:color="auto"/>
              <w:bottom w:val="single" w:sz="4" w:space="0" w:color="auto"/>
              <w:right w:val="single" w:sz="4" w:space="0" w:color="auto"/>
            </w:tcBorders>
          </w:tcPr>
          <w:p w14:paraId="71E0467A" w14:textId="61743476" w:rsidR="002E27E5" w:rsidRPr="0056684E" w:rsidRDefault="00612990" w:rsidP="002E27E5">
            <w:pPr>
              <w:pStyle w:val="NormalWeb"/>
              <w:spacing w:line="360" w:lineRule="auto"/>
              <w:jc w:val="both"/>
              <w:rPr>
                <w:rFonts w:asciiTheme="majorBidi" w:eastAsia="Times New Roman" w:hAnsiTheme="majorBidi" w:cstheme="majorBidi"/>
                <w:sz w:val="20"/>
                <w:szCs w:val="20"/>
              </w:rPr>
            </w:pPr>
            <w:r w:rsidRPr="0056684E">
              <w:rPr>
                <w:rFonts w:asciiTheme="majorBidi" w:eastAsia="Times New Roman" w:hAnsiTheme="majorBidi" w:cstheme="majorBidi"/>
                <w:bCs/>
                <w:sz w:val="20"/>
                <w:szCs w:val="20"/>
              </w:rPr>
              <w:t xml:space="preserve">1% </w:t>
            </w:r>
          </w:p>
        </w:tc>
      </w:tr>
    </w:tbl>
    <w:bookmarkEnd w:id="135"/>
    <w:p w14:paraId="06FEC07A" w14:textId="69DBC910" w:rsidR="00EF2494" w:rsidRPr="00F04FCE" w:rsidRDefault="00EF2494" w:rsidP="00DE218D">
      <w:pPr>
        <w:pStyle w:val="NormalWeb"/>
        <w:spacing w:line="360" w:lineRule="auto"/>
        <w:ind w:firstLine="720"/>
        <w:jc w:val="both"/>
        <w:rPr>
          <w:color w:val="000000" w:themeColor="text1"/>
        </w:rPr>
      </w:pPr>
      <w:r w:rsidRPr="00F04FCE">
        <w:rPr>
          <w:color w:val="000000" w:themeColor="text1"/>
        </w:rPr>
        <w:t xml:space="preserve">Despite the challenges, the study also found positive </w:t>
      </w:r>
      <w:r w:rsidR="00EA6095" w:rsidRPr="00F04FCE">
        <w:rPr>
          <w:color w:val="000000" w:themeColor="text1"/>
        </w:rPr>
        <w:t>effects</w:t>
      </w:r>
      <w:r w:rsidRPr="00F04FCE">
        <w:rPr>
          <w:color w:val="000000" w:themeColor="text1"/>
        </w:rPr>
        <w:t xml:space="preserve"> of smartphone use. </w:t>
      </w:r>
      <w:r w:rsidR="00F04FCE" w:rsidRPr="00F04FCE">
        <w:rPr>
          <w:color w:val="000000" w:themeColor="text1"/>
        </w:rPr>
        <w:t>73.8% of parents reported positive effects of e</w:t>
      </w:r>
      <w:r w:rsidRPr="00F04FCE">
        <w:rPr>
          <w:color w:val="000000" w:themeColor="text1"/>
        </w:rPr>
        <w:t>ducational content</w:t>
      </w:r>
      <w:r w:rsidR="00F04FCE" w:rsidRPr="00F04FCE">
        <w:rPr>
          <w:color w:val="000000" w:themeColor="text1"/>
        </w:rPr>
        <w:t xml:space="preserve">s </w:t>
      </w:r>
      <w:bookmarkStart w:id="137" w:name="_Hlk176591991"/>
      <w:r w:rsidR="00F04FCE" w:rsidRPr="00F04FCE">
        <w:rPr>
          <w:color w:val="000000" w:themeColor="text1"/>
        </w:rPr>
        <w:t xml:space="preserve">on </w:t>
      </w:r>
      <w:r w:rsidRPr="00F04FCE">
        <w:rPr>
          <w:color w:val="000000" w:themeColor="text1"/>
        </w:rPr>
        <w:t>children's development</w:t>
      </w:r>
      <w:r w:rsidR="00F04FCE" w:rsidRPr="00F04FCE">
        <w:rPr>
          <w:color w:val="000000" w:themeColor="text1"/>
        </w:rPr>
        <w:t xml:space="preserve"> </w:t>
      </w:r>
      <w:bookmarkEnd w:id="137"/>
      <w:r w:rsidRPr="00F04FCE">
        <w:rPr>
          <w:color w:val="000000" w:themeColor="text1"/>
        </w:rPr>
        <w:t xml:space="preserve">(Table </w:t>
      </w:r>
      <w:r w:rsidR="00EA6095" w:rsidRPr="00F04FCE">
        <w:rPr>
          <w:color w:val="000000" w:themeColor="text1"/>
        </w:rPr>
        <w:t>2</w:t>
      </w:r>
      <w:r w:rsidRPr="00F04FCE">
        <w:rPr>
          <w:color w:val="000000" w:themeColor="text1"/>
        </w:rPr>
        <w:t>). This supports previous research indicating that high-quality educational media maintained with guidelines can benefit young children</w:t>
      </w:r>
      <w:r w:rsidR="00F04FCE" w:rsidRPr="00F04FCE">
        <w:rPr>
          <w:color w:val="000000" w:themeColor="text1"/>
        </w:rPr>
        <w:t xml:space="preserve"> in their</w:t>
      </w:r>
      <w:r w:rsidRPr="00F04FCE">
        <w:rPr>
          <w:color w:val="000000" w:themeColor="text1"/>
        </w:rPr>
        <w:t xml:space="preserve"> knowledge</w:t>
      </w:r>
      <w:r w:rsidR="00F04FCE" w:rsidRPr="00F04FCE">
        <w:rPr>
          <w:color w:val="000000" w:themeColor="text1"/>
        </w:rPr>
        <w:t xml:space="preserve"> increase</w:t>
      </w:r>
      <w:r w:rsidRPr="00F04FCE">
        <w:rPr>
          <w:color w:val="000000" w:themeColor="text1"/>
        </w:rPr>
        <w:t>, language development, social interaction and communication skills (Sergi et al., 2017; Yadav &amp; Chakraborty, 2018; Yadav &amp; Chakraborty, 2021).</w:t>
      </w:r>
    </w:p>
    <w:p w14:paraId="7F3F879A" w14:textId="165181AE" w:rsidR="006C5551" w:rsidRPr="00063C33" w:rsidRDefault="006C5551" w:rsidP="00A0082B">
      <w:pPr>
        <w:pStyle w:val="Caption"/>
        <w:keepNext/>
        <w:jc w:val="center"/>
        <w:rPr>
          <w:rFonts w:ascii="Times New Roman" w:hAnsi="Times New Roman" w:cs="Times New Roman"/>
          <w:b/>
          <w:bCs/>
          <w:i w:val="0"/>
          <w:iCs w:val="0"/>
          <w:color w:val="auto"/>
          <w:sz w:val="24"/>
          <w:szCs w:val="24"/>
        </w:rPr>
      </w:pPr>
      <w:r w:rsidRPr="00063C33">
        <w:rPr>
          <w:rFonts w:ascii="Times New Roman" w:hAnsi="Times New Roman" w:cs="Times New Roman"/>
          <w:b/>
          <w:bCs/>
          <w:i w:val="0"/>
          <w:iCs w:val="0"/>
          <w:color w:val="auto"/>
          <w:sz w:val="24"/>
          <w:szCs w:val="24"/>
        </w:rPr>
        <w:t xml:space="preserve">Table </w:t>
      </w:r>
      <w:r w:rsidR="00EA6095" w:rsidRPr="00063C33">
        <w:rPr>
          <w:rFonts w:ascii="Times New Roman" w:hAnsi="Times New Roman" w:cs="Times New Roman"/>
          <w:b/>
          <w:bCs/>
          <w:i w:val="0"/>
          <w:iCs w:val="0"/>
          <w:color w:val="auto"/>
          <w:sz w:val="24"/>
          <w:szCs w:val="24"/>
        </w:rPr>
        <w:t>2</w:t>
      </w:r>
      <w:r w:rsidRPr="00063C33">
        <w:rPr>
          <w:rFonts w:ascii="Times New Roman" w:hAnsi="Times New Roman" w:cs="Times New Roman"/>
          <w:b/>
          <w:bCs/>
          <w:i w:val="0"/>
          <w:iCs w:val="0"/>
          <w:color w:val="auto"/>
          <w:sz w:val="24"/>
          <w:szCs w:val="24"/>
        </w:rPr>
        <w:t>: Effects of educational contents</w:t>
      </w:r>
      <w:r w:rsidR="00F04FCE" w:rsidRPr="00063C33">
        <w:rPr>
          <w:rFonts w:ascii="Times New Roman" w:hAnsi="Times New Roman" w:cs="Times New Roman"/>
          <w:b/>
          <w:bCs/>
          <w:i w:val="0"/>
          <w:iCs w:val="0"/>
          <w:color w:val="auto"/>
          <w:sz w:val="24"/>
          <w:szCs w:val="24"/>
        </w:rPr>
        <w:t xml:space="preserve"> on children's development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9"/>
        <w:gridCol w:w="4757"/>
      </w:tblGrid>
      <w:tr w:rsidR="006C5551" w:rsidRPr="00C442ED" w14:paraId="085CA734" w14:textId="670AC809" w:rsidTr="00F04FCE">
        <w:trPr>
          <w:trHeight w:val="440"/>
        </w:trPr>
        <w:tc>
          <w:tcPr>
            <w:tcW w:w="2362" w:type="pct"/>
          </w:tcPr>
          <w:p w14:paraId="3A05B77A" w14:textId="58AFC1B7" w:rsidR="006C5551" w:rsidRPr="00C442ED" w:rsidRDefault="006C5551" w:rsidP="006C5551">
            <w:pPr>
              <w:pStyle w:val="NormalWeb"/>
              <w:spacing w:line="360" w:lineRule="auto"/>
              <w:jc w:val="both"/>
              <w:rPr>
                <w:sz w:val="20"/>
                <w:szCs w:val="20"/>
              </w:rPr>
            </w:pPr>
            <w:r w:rsidRPr="00C442ED">
              <w:rPr>
                <w:sz w:val="20"/>
                <w:szCs w:val="20"/>
              </w:rPr>
              <w:t>Positive effects</w:t>
            </w:r>
          </w:p>
        </w:tc>
        <w:tc>
          <w:tcPr>
            <w:tcW w:w="2638" w:type="pct"/>
          </w:tcPr>
          <w:p w14:paraId="23A900F3" w14:textId="29B8CA0B"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 xml:space="preserve">73.8% </w:t>
            </w:r>
          </w:p>
        </w:tc>
      </w:tr>
      <w:tr w:rsidR="006C5551" w:rsidRPr="00C442ED" w14:paraId="719699D7" w14:textId="3C5959AE" w:rsidTr="00F04FCE">
        <w:trPr>
          <w:trHeight w:val="480"/>
        </w:trPr>
        <w:tc>
          <w:tcPr>
            <w:tcW w:w="2362" w:type="pct"/>
          </w:tcPr>
          <w:p w14:paraId="0FBD70A1" w14:textId="1CC1FB02" w:rsidR="006C5551" w:rsidRPr="00C442ED" w:rsidRDefault="006C5551" w:rsidP="006C5551">
            <w:pPr>
              <w:pStyle w:val="NormalWeb"/>
              <w:spacing w:line="360" w:lineRule="auto"/>
              <w:jc w:val="both"/>
              <w:rPr>
                <w:sz w:val="20"/>
                <w:szCs w:val="20"/>
              </w:rPr>
            </w:pPr>
            <w:r w:rsidRPr="00C442ED">
              <w:rPr>
                <w:sz w:val="20"/>
                <w:szCs w:val="20"/>
              </w:rPr>
              <w:t>Negative effects</w:t>
            </w:r>
          </w:p>
        </w:tc>
        <w:tc>
          <w:tcPr>
            <w:tcW w:w="2638" w:type="pct"/>
          </w:tcPr>
          <w:p w14:paraId="4AD23BFB" w14:textId="71CFFE8B"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15%</w:t>
            </w:r>
          </w:p>
        </w:tc>
      </w:tr>
      <w:tr w:rsidR="006C5551" w:rsidRPr="00C442ED" w14:paraId="40DD0260" w14:textId="54025B7D" w:rsidTr="00F04FCE">
        <w:trPr>
          <w:trHeight w:val="390"/>
        </w:trPr>
        <w:tc>
          <w:tcPr>
            <w:tcW w:w="2362" w:type="pct"/>
          </w:tcPr>
          <w:p w14:paraId="35094D08" w14:textId="51246F19"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No effects</w:t>
            </w:r>
          </w:p>
        </w:tc>
        <w:tc>
          <w:tcPr>
            <w:tcW w:w="2638" w:type="pct"/>
          </w:tcPr>
          <w:p w14:paraId="797CA8E4" w14:textId="3CE31971" w:rsidR="006C5551" w:rsidRPr="00C442ED" w:rsidRDefault="006C5551" w:rsidP="006C5551">
            <w:pPr>
              <w:spacing w:line="360" w:lineRule="auto"/>
              <w:rPr>
                <w:rFonts w:ascii="Times New Roman" w:hAnsi="Times New Roman" w:cs="Times New Roman"/>
                <w:sz w:val="20"/>
                <w:szCs w:val="20"/>
              </w:rPr>
            </w:pPr>
            <w:r w:rsidRPr="00C442ED">
              <w:rPr>
                <w:rFonts w:ascii="Times New Roman" w:hAnsi="Times New Roman" w:cs="Times New Roman"/>
                <w:sz w:val="20"/>
                <w:szCs w:val="20"/>
              </w:rPr>
              <w:t>11.</w:t>
            </w:r>
            <w:r w:rsidR="00FE4E21" w:rsidRPr="00C442ED">
              <w:rPr>
                <w:rFonts w:ascii="Times New Roman" w:hAnsi="Times New Roman" w:cs="Times New Roman"/>
                <w:sz w:val="20"/>
                <w:szCs w:val="20"/>
              </w:rPr>
              <w:t>2</w:t>
            </w:r>
            <w:r w:rsidRPr="00C442ED">
              <w:rPr>
                <w:rFonts w:ascii="Times New Roman" w:hAnsi="Times New Roman" w:cs="Times New Roman"/>
                <w:sz w:val="20"/>
                <w:szCs w:val="20"/>
              </w:rPr>
              <w:t xml:space="preserve">% </w:t>
            </w:r>
          </w:p>
        </w:tc>
      </w:tr>
    </w:tbl>
    <w:p w14:paraId="78E1C730" w14:textId="77777777" w:rsidR="00D94BE6" w:rsidRDefault="00D94BE6" w:rsidP="00E7573F">
      <w:pPr>
        <w:spacing w:after="270" w:line="360" w:lineRule="auto"/>
        <w:jc w:val="both"/>
        <w:rPr>
          <w:rFonts w:ascii="Times New Roman" w:eastAsia="Times New Roman" w:hAnsi="Times New Roman" w:cs="Times New Roman"/>
          <w:b/>
          <w:bCs/>
          <w:sz w:val="24"/>
          <w:szCs w:val="24"/>
        </w:rPr>
      </w:pPr>
    </w:p>
    <w:p w14:paraId="34488245" w14:textId="0ADA6F05" w:rsidR="008F5408" w:rsidRPr="00E27F59" w:rsidRDefault="00826228" w:rsidP="00E7573F">
      <w:pPr>
        <w:spacing w:after="27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8F5408" w:rsidRPr="00E27F59">
        <w:rPr>
          <w:rFonts w:ascii="Times New Roman" w:eastAsia="Times New Roman" w:hAnsi="Times New Roman" w:cs="Times New Roman"/>
          <w:b/>
          <w:bCs/>
          <w:sz w:val="24"/>
          <w:szCs w:val="24"/>
        </w:rPr>
        <w:t xml:space="preserve">2.2 </w:t>
      </w:r>
      <w:r w:rsidR="00C52B92" w:rsidRPr="00E27F59">
        <w:rPr>
          <w:rFonts w:ascii="Times New Roman" w:eastAsia="Times New Roman" w:hAnsi="Times New Roman" w:cs="Times New Roman"/>
          <w:b/>
          <w:bCs/>
          <w:sz w:val="24"/>
          <w:szCs w:val="24"/>
        </w:rPr>
        <w:t xml:space="preserve">The harsh realities </w:t>
      </w:r>
      <w:r w:rsidR="00F8105F" w:rsidRPr="00E27F59">
        <w:rPr>
          <w:rFonts w:ascii="Times New Roman" w:eastAsia="Times New Roman" w:hAnsi="Times New Roman" w:cs="Times New Roman"/>
          <w:b/>
          <w:bCs/>
          <w:sz w:val="24"/>
          <w:szCs w:val="24"/>
        </w:rPr>
        <w:t xml:space="preserve">with children’s </w:t>
      </w:r>
      <w:r w:rsidR="008F5408" w:rsidRPr="00E27F59">
        <w:rPr>
          <w:rFonts w:ascii="Times New Roman" w:eastAsia="Times New Roman" w:hAnsi="Times New Roman" w:cs="Times New Roman"/>
          <w:b/>
          <w:bCs/>
          <w:sz w:val="24"/>
          <w:szCs w:val="24"/>
        </w:rPr>
        <w:t>smartphone</w:t>
      </w:r>
      <w:r w:rsidR="00F8105F" w:rsidRPr="00E27F59">
        <w:rPr>
          <w:rFonts w:ascii="Times New Roman" w:eastAsia="Times New Roman" w:hAnsi="Times New Roman" w:cs="Times New Roman"/>
          <w:b/>
          <w:bCs/>
          <w:sz w:val="24"/>
          <w:szCs w:val="24"/>
        </w:rPr>
        <w:t xml:space="preserve"> use</w:t>
      </w:r>
    </w:p>
    <w:p w14:paraId="30E6EFF5" w14:textId="4747F6EE" w:rsidR="004F7FB9" w:rsidRPr="00E27F59" w:rsidRDefault="004F7FB9" w:rsidP="0022283B">
      <w:pPr>
        <w:spacing w:after="277" w:line="360" w:lineRule="auto"/>
        <w:ind w:right="12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the parents referred to the </w:t>
      </w:r>
      <w:r w:rsidRPr="00E27F59">
        <w:rPr>
          <w:rFonts w:ascii="Times New Roman" w:eastAsia="Times New Roman" w:hAnsi="Times New Roman" w:cs="Times New Roman"/>
          <w:sz w:val="24"/>
          <w:szCs w:val="24"/>
        </w:rPr>
        <w:t>positive</w:t>
      </w:r>
      <w:r w:rsidR="0022283B">
        <w:rPr>
          <w:rFonts w:ascii="Times New Roman" w:eastAsia="Times New Roman" w:hAnsi="Times New Roman" w:cs="Times New Roman"/>
          <w:sz w:val="24"/>
          <w:szCs w:val="24"/>
        </w:rPr>
        <w:t xml:space="preserve"> effects </w:t>
      </w:r>
      <w:r w:rsidRPr="00E27F59">
        <w:rPr>
          <w:rFonts w:ascii="Times New Roman" w:eastAsia="Times New Roman" w:hAnsi="Times New Roman" w:cs="Times New Roman"/>
          <w:sz w:val="24"/>
          <w:szCs w:val="24"/>
        </w:rPr>
        <w:t>of children’s smartphone use</w:t>
      </w:r>
      <w:r>
        <w:rPr>
          <w:rFonts w:ascii="Times New Roman" w:eastAsia="Times New Roman" w:hAnsi="Times New Roman" w:cs="Times New Roman"/>
          <w:sz w:val="24"/>
          <w:szCs w:val="24"/>
        </w:rPr>
        <w:t xml:space="preserve"> in the quantitative data, the qualitative data show that they </w:t>
      </w:r>
      <w:r w:rsidR="0022283B">
        <w:rPr>
          <w:rFonts w:ascii="Times New Roman" w:eastAsia="Times New Roman" w:hAnsi="Times New Roman" w:cs="Times New Roman"/>
          <w:sz w:val="24"/>
          <w:szCs w:val="24"/>
        </w:rPr>
        <w:t xml:space="preserve">did it with caution as they </w:t>
      </w:r>
      <w:r>
        <w:rPr>
          <w:rFonts w:ascii="Times New Roman" w:eastAsia="Times New Roman" w:hAnsi="Times New Roman" w:cs="Times New Roman"/>
          <w:sz w:val="24"/>
          <w:szCs w:val="24"/>
        </w:rPr>
        <w:t xml:space="preserve">were aware of the negative effects of </w:t>
      </w:r>
      <w:r w:rsidR="0022283B">
        <w:rPr>
          <w:rFonts w:ascii="Times New Roman" w:eastAsia="Times New Roman" w:hAnsi="Times New Roman" w:cs="Times New Roman"/>
          <w:sz w:val="24"/>
          <w:szCs w:val="24"/>
        </w:rPr>
        <w:t>the excessive use of</w:t>
      </w:r>
      <w:r>
        <w:rPr>
          <w:rFonts w:ascii="Times New Roman" w:eastAsia="Times New Roman" w:hAnsi="Times New Roman" w:cs="Times New Roman"/>
          <w:sz w:val="24"/>
          <w:szCs w:val="24"/>
        </w:rPr>
        <w:t xml:space="preserve"> smartphones</w:t>
      </w:r>
      <w:r w:rsidR="0022283B">
        <w:rPr>
          <w:rFonts w:ascii="Times New Roman" w:eastAsia="Times New Roman" w:hAnsi="Times New Roman" w:cs="Times New Roman"/>
          <w:sz w:val="24"/>
          <w:szCs w:val="24"/>
        </w:rPr>
        <w:t xml:space="preserve">. </w:t>
      </w:r>
      <w:r w:rsidRPr="00E27F59">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P</w:t>
      </w:r>
      <w:r w:rsidRPr="00E27F59">
        <w:rPr>
          <w:rFonts w:ascii="Times New Roman" w:eastAsia="Times New Roman" w:hAnsi="Times New Roman" w:cs="Times New Roman"/>
          <w:sz w:val="24"/>
          <w:szCs w:val="24"/>
        </w:rPr>
        <w:t>arent 11 said:</w:t>
      </w:r>
    </w:p>
    <w:p w14:paraId="26906951" w14:textId="77777777" w:rsidR="004F7FB9" w:rsidRPr="00E27F59" w:rsidRDefault="004F7FB9" w:rsidP="004F7FB9">
      <w:pPr>
        <w:spacing w:after="0" w:line="240" w:lineRule="auto"/>
        <w:ind w:left="720" w:right="115"/>
        <w:jc w:val="both"/>
        <w:rPr>
          <w:rFonts w:ascii="Times New Roman" w:eastAsia="Times New Roman" w:hAnsi="Times New Roman" w:cs="Times New Roman"/>
          <w:kern w:val="2"/>
          <w:sz w:val="24"/>
          <w:szCs w:val="24"/>
          <w14:ligatures w14:val="standardContextual"/>
        </w:rPr>
      </w:pPr>
      <w:r w:rsidRPr="00E27F59">
        <w:rPr>
          <w:rFonts w:ascii="Times New Roman" w:eastAsia="Times New Roman" w:hAnsi="Times New Roman" w:cs="Times New Roman"/>
          <w:kern w:val="2"/>
          <w:sz w:val="24"/>
          <w:szCs w:val="24"/>
          <w14:ligatures w14:val="standardContextual"/>
        </w:rPr>
        <w:lastRenderedPageBreak/>
        <w:t>In my opinion, using smart</w:t>
      </w:r>
      <w:r>
        <w:rPr>
          <w:rFonts w:ascii="Times New Roman" w:eastAsia="Times New Roman" w:hAnsi="Times New Roman" w:cs="Times New Roman"/>
          <w:kern w:val="2"/>
          <w:sz w:val="24"/>
          <w:szCs w:val="24"/>
          <w14:ligatures w14:val="standardContextual"/>
        </w:rPr>
        <w:t xml:space="preserve">phones </w:t>
      </w:r>
      <w:r w:rsidRPr="00E27F59">
        <w:rPr>
          <w:rFonts w:ascii="Times New Roman" w:eastAsia="Times New Roman" w:hAnsi="Times New Roman" w:cs="Times New Roman"/>
          <w:kern w:val="2"/>
          <w:sz w:val="24"/>
          <w:szCs w:val="24"/>
          <w14:ligatures w14:val="standardContextual"/>
        </w:rPr>
        <w:t xml:space="preserve">is useful because it helps kids learn foreign languages, </w:t>
      </w:r>
      <w:r>
        <w:rPr>
          <w:rFonts w:ascii="Times New Roman" w:eastAsia="Times New Roman" w:hAnsi="Times New Roman" w:cs="Times New Roman"/>
          <w:kern w:val="2"/>
          <w:sz w:val="24"/>
          <w:szCs w:val="24"/>
          <w14:ligatures w14:val="standardContextual"/>
        </w:rPr>
        <w:t>general knowledge,</w:t>
      </w:r>
      <w:r w:rsidRPr="00E27F59">
        <w:rPr>
          <w:rFonts w:ascii="Times New Roman" w:eastAsia="Times New Roman" w:hAnsi="Times New Roman" w:cs="Times New Roman"/>
          <w:kern w:val="2"/>
          <w:sz w:val="24"/>
          <w:szCs w:val="24"/>
          <w14:ligatures w14:val="standardContextual"/>
        </w:rPr>
        <w:t xml:space="preserve"> rhymes, and so on. However, excessive use of these devices is harmful to physical and mental growth. Smart devices should be used in a limited and guided manner, so they can be helpful for learning and entertainment purposes. </w:t>
      </w:r>
    </w:p>
    <w:p w14:paraId="0D24FDB4" w14:textId="77777777" w:rsidR="004F7FB9" w:rsidRPr="00E27F59" w:rsidRDefault="004F7FB9" w:rsidP="004F7FB9">
      <w:pPr>
        <w:pStyle w:val="NormalWeb"/>
        <w:spacing w:line="360" w:lineRule="auto"/>
        <w:jc w:val="both"/>
        <w:rPr>
          <w:rFonts w:eastAsia="Times New Roman"/>
        </w:rPr>
      </w:pPr>
      <w:r w:rsidRPr="00E27F59">
        <w:rPr>
          <w:rFonts w:eastAsia="Times New Roman"/>
        </w:rPr>
        <w:t>Some parents also added that they were against their children’s excessive use of smartphones, though the educational contents are helpful for children. As one of the parents (P</w:t>
      </w:r>
      <w:r>
        <w:rPr>
          <w:rFonts w:eastAsia="Times New Roman"/>
        </w:rPr>
        <w:t xml:space="preserve">arent </w:t>
      </w:r>
      <w:r w:rsidRPr="00E27F59">
        <w:rPr>
          <w:rFonts w:eastAsia="Times New Roman"/>
        </w:rPr>
        <w:t>25) said:</w:t>
      </w:r>
    </w:p>
    <w:p w14:paraId="5F259B7C" w14:textId="77777777" w:rsidR="004F7FB9" w:rsidRDefault="004F7FB9" w:rsidP="004F7FB9">
      <w:pPr>
        <w:pStyle w:val="NormalWeb"/>
        <w:spacing w:before="0" w:beforeAutospacing="0" w:after="0" w:afterAutospacing="0"/>
        <w:ind w:left="720"/>
        <w:jc w:val="both"/>
      </w:pPr>
      <w:r w:rsidRPr="00E27F59">
        <w:t xml:space="preserve">I do not support the excessive use of </w:t>
      </w:r>
      <w:r>
        <w:t xml:space="preserve">smartphones </w:t>
      </w:r>
      <w:r w:rsidRPr="00E27F59">
        <w:t xml:space="preserve">by kids. Though there </w:t>
      </w:r>
      <w:r>
        <w:t>are</w:t>
      </w:r>
      <w:r w:rsidRPr="00E27F59">
        <w:t xml:space="preserve"> lots of educational content and they can build proficiency through it, because of excessive use, they get disconnected from socializing and sometimes face language delays.</w:t>
      </w:r>
    </w:p>
    <w:p w14:paraId="381C3465" w14:textId="77777777" w:rsidR="00BF32F8" w:rsidRDefault="00BF32F8" w:rsidP="004F7FB9">
      <w:pPr>
        <w:spacing w:after="270" w:line="360" w:lineRule="auto"/>
        <w:jc w:val="both"/>
        <w:rPr>
          <w:rFonts w:ascii="Times New Roman" w:eastAsia="Times New Roman" w:hAnsi="Times New Roman" w:cs="Times New Roman"/>
          <w:sz w:val="24"/>
          <w:szCs w:val="24"/>
        </w:rPr>
      </w:pPr>
    </w:p>
    <w:p w14:paraId="0FB207FB" w14:textId="3EC6E758" w:rsidR="00E570BA" w:rsidRPr="00E27F59" w:rsidRDefault="004F7FB9" w:rsidP="00E7573F">
      <w:pPr>
        <w:spacing w:after="270" w:line="360" w:lineRule="auto"/>
        <w:jc w:val="both"/>
        <w:rPr>
          <w:rFonts w:ascii="Times New Roman" w:eastAsia="Times New Roman" w:hAnsi="Times New Roman" w:cs="Times New Roman"/>
          <w:sz w:val="24"/>
          <w:szCs w:val="24"/>
        </w:rPr>
      </w:pPr>
      <w:r w:rsidRPr="00E27F59">
        <w:rPr>
          <w:rFonts w:ascii="Times New Roman" w:eastAsia="Times New Roman" w:hAnsi="Times New Roman" w:cs="Times New Roman"/>
          <w:sz w:val="24"/>
          <w:szCs w:val="24"/>
        </w:rPr>
        <w:t xml:space="preserve">The qualitative data </w:t>
      </w:r>
      <w:r w:rsidR="00BF32F8">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exposed </w:t>
      </w:r>
      <w:r w:rsidRPr="00E27F59">
        <w:rPr>
          <w:rFonts w:ascii="Times New Roman" w:eastAsia="Times New Roman" w:hAnsi="Times New Roman" w:cs="Times New Roman"/>
          <w:sz w:val="24"/>
          <w:szCs w:val="24"/>
        </w:rPr>
        <w:t xml:space="preserve">the harsh realities the parents experienced with their children’s smartphone use. </w:t>
      </w:r>
      <w:r w:rsidR="004B7B27" w:rsidRPr="00E27F59">
        <w:rPr>
          <w:rFonts w:ascii="Times New Roman" w:eastAsia="Times New Roman" w:hAnsi="Times New Roman" w:cs="Times New Roman"/>
          <w:sz w:val="24"/>
          <w:szCs w:val="24"/>
        </w:rPr>
        <w:t xml:space="preserve">Use of smartphones so affected the children that </w:t>
      </w:r>
      <w:r w:rsidR="001E0179">
        <w:rPr>
          <w:rFonts w:ascii="Times New Roman" w:eastAsia="Times New Roman" w:hAnsi="Times New Roman" w:cs="Times New Roman"/>
          <w:sz w:val="24"/>
          <w:szCs w:val="24"/>
        </w:rPr>
        <w:t>P</w:t>
      </w:r>
      <w:r w:rsidR="005568F4" w:rsidRPr="00E27F59">
        <w:rPr>
          <w:rFonts w:ascii="Times New Roman" w:eastAsia="Times New Roman" w:hAnsi="Times New Roman" w:cs="Times New Roman"/>
          <w:sz w:val="24"/>
          <w:szCs w:val="24"/>
        </w:rPr>
        <w:t>arent 24 said, “</w:t>
      </w:r>
      <w:r w:rsidR="001E0179">
        <w:rPr>
          <w:rFonts w:ascii="Times New Roman" w:eastAsia="Times New Roman" w:hAnsi="Times New Roman" w:cs="Times New Roman"/>
          <w:sz w:val="24"/>
          <w:szCs w:val="24"/>
        </w:rPr>
        <w:t>F</w:t>
      </w:r>
      <w:r w:rsidR="005568F4" w:rsidRPr="00E27F59">
        <w:rPr>
          <w:rFonts w:ascii="Times New Roman" w:eastAsia="Times New Roman" w:hAnsi="Times New Roman" w:cs="Times New Roman"/>
          <w:sz w:val="24"/>
          <w:szCs w:val="24"/>
        </w:rPr>
        <w:t xml:space="preserve">rom my very personal experience, I directly observed how </w:t>
      </w:r>
      <w:r w:rsidR="00840C90">
        <w:rPr>
          <w:rFonts w:ascii="Times New Roman" w:eastAsia="Times New Roman" w:hAnsi="Times New Roman" w:cs="Times New Roman"/>
          <w:sz w:val="24"/>
          <w:szCs w:val="24"/>
        </w:rPr>
        <w:t>smartphones</w:t>
      </w:r>
      <w:r w:rsidR="005568F4" w:rsidRPr="00E27F59">
        <w:rPr>
          <w:rFonts w:ascii="Times New Roman" w:eastAsia="Times New Roman" w:hAnsi="Times New Roman" w:cs="Times New Roman"/>
          <w:sz w:val="24"/>
          <w:szCs w:val="24"/>
        </w:rPr>
        <w:t xml:space="preserve"> affected the children in their daily activities. It makes them hyperactive in most cases. I believe all these happen because children use </w:t>
      </w:r>
      <w:r w:rsidR="00840C90">
        <w:rPr>
          <w:rFonts w:ascii="Times New Roman" w:eastAsia="Times New Roman" w:hAnsi="Times New Roman" w:cs="Times New Roman"/>
          <w:sz w:val="24"/>
          <w:szCs w:val="24"/>
        </w:rPr>
        <w:t>smartphones</w:t>
      </w:r>
      <w:r w:rsidR="005568F4" w:rsidRPr="00E27F59">
        <w:rPr>
          <w:rFonts w:ascii="Times New Roman" w:eastAsia="Times New Roman" w:hAnsi="Times New Roman" w:cs="Times New Roman"/>
          <w:sz w:val="24"/>
          <w:szCs w:val="24"/>
        </w:rPr>
        <w:t xml:space="preserve"> longer.” </w:t>
      </w:r>
      <w:r w:rsidR="000C5F6E">
        <w:rPr>
          <w:rFonts w:ascii="Times New Roman" w:eastAsia="Times New Roman" w:hAnsi="Times New Roman" w:cs="Times New Roman"/>
          <w:sz w:val="24"/>
          <w:szCs w:val="24"/>
        </w:rPr>
        <w:t>P</w:t>
      </w:r>
      <w:r w:rsidR="000C5F6E" w:rsidRPr="00E27F59">
        <w:rPr>
          <w:rFonts w:ascii="Times New Roman" w:eastAsia="Times New Roman" w:hAnsi="Times New Roman" w:cs="Times New Roman"/>
          <w:sz w:val="24"/>
          <w:szCs w:val="24"/>
        </w:rPr>
        <w:t xml:space="preserve">arent 14 </w:t>
      </w:r>
      <w:r w:rsidR="000C5F6E">
        <w:rPr>
          <w:rFonts w:ascii="Times New Roman" w:eastAsia="Times New Roman" w:hAnsi="Times New Roman" w:cs="Times New Roman"/>
          <w:sz w:val="24"/>
          <w:szCs w:val="24"/>
        </w:rPr>
        <w:t xml:space="preserve">referred to </w:t>
      </w:r>
      <w:r w:rsidR="00E570BA" w:rsidRPr="00E27F59">
        <w:rPr>
          <w:rFonts w:ascii="Times New Roman" w:eastAsia="Times New Roman" w:hAnsi="Times New Roman" w:cs="Times New Roman"/>
          <w:sz w:val="24"/>
          <w:szCs w:val="24"/>
        </w:rPr>
        <w:t xml:space="preserve">communication delay problems: </w:t>
      </w:r>
    </w:p>
    <w:p w14:paraId="3BE8E0DE" w14:textId="68CD703F" w:rsidR="00E570BA" w:rsidRDefault="00C15097" w:rsidP="00A76DEA">
      <w:pPr>
        <w:spacing w:after="0" w:line="240" w:lineRule="auto"/>
        <w:ind w:left="720" w:right="1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00E570BA" w:rsidRPr="00E27F59">
        <w:rPr>
          <w:rFonts w:ascii="Times New Roman" w:eastAsia="Times New Roman" w:hAnsi="Times New Roman" w:cs="Times New Roman"/>
          <w:sz w:val="24"/>
          <w:szCs w:val="24"/>
        </w:rPr>
        <w:t xml:space="preserve">sing </w:t>
      </w:r>
      <w:r>
        <w:rPr>
          <w:rFonts w:ascii="Times New Roman" w:eastAsia="Times New Roman" w:hAnsi="Times New Roman" w:cs="Times New Roman"/>
          <w:sz w:val="24"/>
          <w:szCs w:val="24"/>
        </w:rPr>
        <w:t xml:space="preserve">smartphones </w:t>
      </w:r>
      <w:r w:rsidR="00E570BA" w:rsidRPr="00E27F59">
        <w:rPr>
          <w:rFonts w:ascii="Times New Roman" w:eastAsia="Times New Roman" w:hAnsi="Times New Roman" w:cs="Times New Roman"/>
          <w:sz w:val="24"/>
          <w:szCs w:val="24"/>
        </w:rPr>
        <w:t>hamper</w:t>
      </w:r>
      <w:r>
        <w:rPr>
          <w:rFonts w:ascii="Times New Roman" w:eastAsia="Times New Roman" w:hAnsi="Times New Roman" w:cs="Times New Roman"/>
          <w:sz w:val="24"/>
          <w:szCs w:val="24"/>
        </w:rPr>
        <w:t>s</w:t>
      </w:r>
      <w:r w:rsidR="00E570BA" w:rsidRPr="00E27F59">
        <w:rPr>
          <w:rFonts w:ascii="Times New Roman" w:eastAsia="Times New Roman" w:hAnsi="Times New Roman" w:cs="Times New Roman"/>
          <w:sz w:val="24"/>
          <w:szCs w:val="24"/>
        </w:rPr>
        <w:t xml:space="preserve"> our children's development. Toddlers watch cartoons that are full of many languages, which decrease</w:t>
      </w:r>
      <w:r>
        <w:rPr>
          <w:rFonts w:ascii="Times New Roman" w:eastAsia="Times New Roman" w:hAnsi="Times New Roman" w:cs="Times New Roman"/>
          <w:sz w:val="24"/>
          <w:szCs w:val="24"/>
        </w:rPr>
        <w:t>s</w:t>
      </w:r>
      <w:r w:rsidR="00E570BA" w:rsidRPr="00E27F59">
        <w:rPr>
          <w:rFonts w:ascii="Times New Roman" w:eastAsia="Times New Roman" w:hAnsi="Times New Roman" w:cs="Times New Roman"/>
          <w:sz w:val="24"/>
          <w:szCs w:val="24"/>
        </w:rPr>
        <w:t xml:space="preserve"> their natural process of language learning. As they spend lots of time on their mobile phones, they can't connect with others and can't share their emotions.</w:t>
      </w:r>
    </w:p>
    <w:p w14:paraId="1138CAFE" w14:textId="77777777" w:rsidR="001E0179" w:rsidRPr="00E27F59" w:rsidRDefault="001E0179" w:rsidP="00A76DEA">
      <w:pPr>
        <w:spacing w:after="0" w:line="240" w:lineRule="auto"/>
        <w:ind w:left="720" w:right="115"/>
        <w:jc w:val="both"/>
        <w:rPr>
          <w:rFonts w:ascii="Times New Roman" w:eastAsia="Times New Roman" w:hAnsi="Times New Roman" w:cs="Times New Roman"/>
          <w:sz w:val="24"/>
          <w:szCs w:val="24"/>
        </w:rPr>
      </w:pPr>
    </w:p>
    <w:p w14:paraId="4C0ABC5C" w14:textId="714C591A" w:rsidR="006E748F" w:rsidRPr="00E27F59" w:rsidRDefault="00941926" w:rsidP="00941926">
      <w:pPr>
        <w:spacing w:after="27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E570BA" w:rsidRPr="00E27F59">
        <w:rPr>
          <w:rFonts w:ascii="Times New Roman" w:eastAsia="Times New Roman" w:hAnsi="Times New Roman" w:cs="Times New Roman"/>
          <w:sz w:val="24"/>
          <w:szCs w:val="24"/>
        </w:rPr>
        <w:t xml:space="preserve">arent 26 </w:t>
      </w:r>
      <w:r>
        <w:rPr>
          <w:rFonts w:ascii="Times New Roman" w:eastAsia="Times New Roman" w:hAnsi="Times New Roman" w:cs="Times New Roman"/>
          <w:sz w:val="24"/>
          <w:szCs w:val="24"/>
        </w:rPr>
        <w:t>also expressed</w:t>
      </w:r>
      <w:r w:rsidR="00E570BA" w:rsidRPr="00E27F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similar concern: </w:t>
      </w:r>
      <w:r w:rsidR="00E570BA" w:rsidRPr="00E27F59">
        <w:rPr>
          <w:rFonts w:ascii="Times New Roman" w:eastAsia="Times New Roman" w:hAnsi="Times New Roman" w:cs="Times New Roman"/>
          <w:sz w:val="24"/>
          <w:szCs w:val="24"/>
        </w:rPr>
        <w:t>“Smartphones are making children less curious about</w:t>
      </w:r>
      <w:r w:rsidR="0092376B" w:rsidRPr="00E27F59">
        <w:rPr>
          <w:rFonts w:ascii="Times New Roman" w:eastAsia="Times New Roman" w:hAnsi="Times New Roman" w:cs="Times New Roman"/>
          <w:sz w:val="24"/>
          <w:szCs w:val="24"/>
        </w:rPr>
        <w:t xml:space="preserve"> what is happening around them.”</w:t>
      </w:r>
      <w:r w:rsidR="00DC698E" w:rsidRPr="00E27F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w:t>
      </w:r>
      <w:r w:rsidR="006E748F" w:rsidRPr="00E27F59">
        <w:rPr>
          <w:rFonts w:ascii="Times New Roman" w:eastAsia="Times New Roman" w:hAnsi="Times New Roman" w:cs="Times New Roman"/>
          <w:sz w:val="24"/>
          <w:szCs w:val="24"/>
        </w:rPr>
        <w:t xml:space="preserve">arents </w:t>
      </w:r>
      <w:r>
        <w:rPr>
          <w:rFonts w:ascii="Times New Roman" w:eastAsia="Times New Roman" w:hAnsi="Times New Roman" w:cs="Times New Roman"/>
          <w:sz w:val="24"/>
          <w:szCs w:val="24"/>
        </w:rPr>
        <w:t xml:space="preserve">also said that </w:t>
      </w:r>
      <w:r w:rsidR="006E748F" w:rsidRPr="00E27F59">
        <w:rPr>
          <w:rFonts w:ascii="Times New Roman" w:eastAsia="Times New Roman" w:hAnsi="Times New Roman" w:cs="Times New Roman"/>
          <w:sz w:val="24"/>
          <w:szCs w:val="24"/>
        </w:rPr>
        <w:t>playing any social media videos, music or cartoons for their children on their smartphones</w:t>
      </w:r>
      <w:r w:rsidR="00D62212" w:rsidRPr="00E27F59">
        <w:rPr>
          <w:rFonts w:ascii="Times New Roman" w:eastAsia="Times New Roman" w:hAnsi="Times New Roman" w:cs="Times New Roman"/>
          <w:sz w:val="24"/>
          <w:szCs w:val="24"/>
        </w:rPr>
        <w:t xml:space="preserve"> can later turn into </w:t>
      </w:r>
      <w:r w:rsidR="006E748F" w:rsidRPr="00E27F59">
        <w:rPr>
          <w:rFonts w:ascii="Times New Roman" w:eastAsia="Times New Roman" w:hAnsi="Times New Roman" w:cs="Times New Roman"/>
          <w:sz w:val="24"/>
          <w:szCs w:val="24"/>
        </w:rPr>
        <w:t>addiction. This addiction makes them hyperactive. They cannot respond to their parents and face</w:t>
      </w:r>
      <w:r w:rsidR="00D62212" w:rsidRPr="00E27F59">
        <w:rPr>
          <w:rFonts w:ascii="Times New Roman" w:eastAsia="Times New Roman" w:hAnsi="Times New Roman" w:cs="Times New Roman"/>
          <w:sz w:val="24"/>
          <w:szCs w:val="24"/>
        </w:rPr>
        <w:t xml:space="preserve"> attention problems. As </w:t>
      </w:r>
      <w:r>
        <w:rPr>
          <w:rFonts w:ascii="Times New Roman" w:eastAsia="Times New Roman" w:hAnsi="Times New Roman" w:cs="Times New Roman"/>
          <w:sz w:val="24"/>
          <w:szCs w:val="24"/>
        </w:rPr>
        <w:t>P</w:t>
      </w:r>
      <w:r w:rsidR="00D62212" w:rsidRPr="00E27F59">
        <w:rPr>
          <w:rFonts w:ascii="Times New Roman" w:eastAsia="Times New Roman" w:hAnsi="Times New Roman" w:cs="Times New Roman"/>
          <w:sz w:val="24"/>
          <w:szCs w:val="24"/>
        </w:rPr>
        <w:t xml:space="preserve">arent </w:t>
      </w:r>
      <w:r w:rsidR="006E748F" w:rsidRPr="00E27F59">
        <w:rPr>
          <w:rFonts w:ascii="Times New Roman" w:eastAsia="Times New Roman" w:hAnsi="Times New Roman" w:cs="Times New Roman"/>
          <w:sz w:val="24"/>
          <w:szCs w:val="24"/>
        </w:rPr>
        <w:t>03 explained:</w:t>
      </w:r>
    </w:p>
    <w:p w14:paraId="52E8E692" w14:textId="77777777" w:rsidR="006E748F" w:rsidRDefault="006E748F" w:rsidP="0017682C">
      <w:pPr>
        <w:spacing w:after="0" w:line="240" w:lineRule="auto"/>
        <w:ind w:left="720" w:right="115"/>
        <w:jc w:val="both"/>
        <w:rPr>
          <w:rFonts w:ascii="Times New Roman" w:eastAsia="Times New Roman" w:hAnsi="Times New Roman" w:cs="Times New Roman"/>
          <w:sz w:val="24"/>
          <w:szCs w:val="24"/>
        </w:rPr>
      </w:pPr>
      <w:r w:rsidRPr="00E27F59">
        <w:rPr>
          <w:rFonts w:ascii="Times New Roman" w:eastAsia="Times New Roman" w:hAnsi="Times New Roman" w:cs="Times New Roman"/>
          <w:sz w:val="24"/>
          <w:szCs w:val="24"/>
        </w:rPr>
        <w:t>We should not play any social media related videos, music, or cartoons for the children. It hampers our children, and they will become addicted to mobile devices. It also has a negative impact on the development of a child's language.</w:t>
      </w:r>
    </w:p>
    <w:p w14:paraId="51A4A39C" w14:textId="77777777" w:rsidR="0017682C" w:rsidRPr="00E27F59" w:rsidRDefault="0017682C" w:rsidP="0017682C">
      <w:pPr>
        <w:spacing w:after="0" w:line="240" w:lineRule="auto"/>
        <w:ind w:left="720" w:right="115"/>
        <w:jc w:val="both"/>
        <w:rPr>
          <w:rFonts w:ascii="Times New Roman" w:eastAsia="Times New Roman" w:hAnsi="Times New Roman" w:cs="Times New Roman"/>
          <w:sz w:val="24"/>
          <w:szCs w:val="24"/>
          <w:u w:val="single"/>
        </w:rPr>
      </w:pPr>
    </w:p>
    <w:p w14:paraId="740711F5" w14:textId="0148792A" w:rsidR="00A03C7D" w:rsidRDefault="00D62212" w:rsidP="00A03C7D">
      <w:pPr>
        <w:spacing w:after="277" w:line="360" w:lineRule="auto"/>
        <w:ind w:right="120"/>
        <w:jc w:val="both"/>
        <w:rPr>
          <w:rFonts w:ascii="Times New Roman" w:eastAsia="Times New Roman" w:hAnsi="Times New Roman" w:cs="Times New Roman"/>
          <w:sz w:val="24"/>
          <w:szCs w:val="24"/>
        </w:rPr>
      </w:pPr>
      <w:r w:rsidRPr="00E27F59">
        <w:rPr>
          <w:rFonts w:ascii="Times New Roman" w:eastAsia="Times New Roman" w:hAnsi="Times New Roman" w:cs="Times New Roman"/>
          <w:kern w:val="2"/>
          <w:sz w:val="24"/>
          <w:szCs w:val="24"/>
          <w14:ligatures w14:val="standardContextual"/>
        </w:rPr>
        <w:t xml:space="preserve">What is more, </w:t>
      </w:r>
      <w:r w:rsidRPr="00E27F59">
        <w:rPr>
          <w:rFonts w:ascii="Times New Roman" w:eastAsia="Times New Roman" w:hAnsi="Times New Roman" w:cs="Times New Roman"/>
          <w:sz w:val="24"/>
          <w:szCs w:val="24"/>
        </w:rPr>
        <w:t xml:space="preserve">as </w:t>
      </w:r>
      <w:r w:rsidR="00941926">
        <w:rPr>
          <w:rFonts w:ascii="Times New Roman" w:eastAsia="Times New Roman" w:hAnsi="Times New Roman" w:cs="Times New Roman"/>
          <w:sz w:val="24"/>
          <w:szCs w:val="24"/>
        </w:rPr>
        <w:t>P</w:t>
      </w:r>
      <w:r w:rsidRPr="00E27F59">
        <w:rPr>
          <w:rFonts w:ascii="Times New Roman" w:eastAsia="Times New Roman" w:hAnsi="Times New Roman" w:cs="Times New Roman"/>
          <w:sz w:val="24"/>
          <w:szCs w:val="24"/>
        </w:rPr>
        <w:t xml:space="preserve">arent 12 said, </w:t>
      </w:r>
      <w:r w:rsidR="006E748F" w:rsidRPr="00E27F59">
        <w:rPr>
          <w:rFonts w:ascii="Times New Roman" w:eastAsia="Times New Roman" w:hAnsi="Times New Roman" w:cs="Times New Roman"/>
          <w:kern w:val="2"/>
          <w:sz w:val="24"/>
          <w:szCs w:val="24"/>
          <w14:ligatures w14:val="standardContextual"/>
        </w:rPr>
        <w:t xml:space="preserve">children </w:t>
      </w:r>
      <w:r w:rsidRPr="00E27F59">
        <w:rPr>
          <w:rFonts w:ascii="Times New Roman" w:eastAsia="Times New Roman" w:hAnsi="Times New Roman" w:cs="Times New Roman"/>
          <w:kern w:val="2"/>
          <w:sz w:val="24"/>
          <w:szCs w:val="24"/>
          <w14:ligatures w14:val="standardContextual"/>
        </w:rPr>
        <w:t>“</w:t>
      </w:r>
      <w:r w:rsidR="006E748F" w:rsidRPr="00E27F59">
        <w:rPr>
          <w:rFonts w:ascii="Times New Roman" w:eastAsia="Times New Roman" w:hAnsi="Times New Roman" w:cs="Times New Roman"/>
          <w:kern w:val="2"/>
          <w:sz w:val="24"/>
          <w:szCs w:val="24"/>
          <w14:ligatures w14:val="standardContextual"/>
        </w:rPr>
        <w:t>who are addicted to smartphones cannot speak properly.</w:t>
      </w:r>
      <w:r w:rsidRPr="00E27F59">
        <w:rPr>
          <w:rFonts w:ascii="Times New Roman" w:eastAsia="Times New Roman" w:hAnsi="Times New Roman" w:cs="Times New Roman"/>
          <w:kern w:val="2"/>
          <w:sz w:val="24"/>
          <w:szCs w:val="24"/>
          <w14:ligatures w14:val="standardContextual"/>
        </w:rPr>
        <w:t xml:space="preserve">” </w:t>
      </w:r>
      <w:r w:rsidR="006E748F" w:rsidRPr="00E27F59">
        <w:rPr>
          <w:rFonts w:ascii="Times New Roman" w:eastAsia="Times New Roman" w:hAnsi="Times New Roman" w:cs="Times New Roman"/>
          <w:kern w:val="2"/>
          <w:sz w:val="24"/>
          <w:szCs w:val="24"/>
          <w14:ligatures w14:val="standardContextual"/>
        </w:rPr>
        <w:t>According to some parents, at present, most children face speech delays because of excessive use of smartphones</w:t>
      </w:r>
      <w:r w:rsidR="006E748F" w:rsidRPr="004050A9">
        <w:rPr>
          <w:rFonts w:ascii="Times New Roman" w:eastAsia="Times New Roman" w:hAnsi="Times New Roman" w:cs="Times New Roman"/>
          <w:color w:val="000000" w:themeColor="text1"/>
          <w:kern w:val="2"/>
          <w:sz w:val="24"/>
          <w:szCs w:val="24"/>
          <w14:ligatures w14:val="standardContextual"/>
        </w:rPr>
        <w:t xml:space="preserve">. </w:t>
      </w:r>
      <w:r w:rsidR="00595E22" w:rsidRPr="004050A9">
        <w:rPr>
          <w:rFonts w:ascii="Times New Roman" w:eastAsia="Times New Roman" w:hAnsi="Times New Roman" w:cs="Times New Roman"/>
          <w:color w:val="000000" w:themeColor="text1"/>
          <w:kern w:val="2"/>
          <w:sz w:val="24"/>
          <w:szCs w:val="24"/>
          <w14:ligatures w14:val="standardContextual"/>
        </w:rPr>
        <w:t>Parent</w:t>
      </w:r>
      <w:r w:rsidR="008E53DB" w:rsidRPr="004050A9">
        <w:rPr>
          <w:rFonts w:ascii="Times New Roman" w:eastAsia="Times New Roman" w:hAnsi="Times New Roman" w:cs="Times New Roman"/>
          <w:color w:val="000000" w:themeColor="text1"/>
          <w:kern w:val="2"/>
          <w:sz w:val="24"/>
          <w:szCs w:val="24"/>
          <w14:ligatures w14:val="standardContextual"/>
        </w:rPr>
        <w:t xml:space="preserve"> </w:t>
      </w:r>
      <w:r w:rsidR="004050A9">
        <w:rPr>
          <w:rFonts w:ascii="Times New Roman" w:eastAsia="Times New Roman" w:hAnsi="Times New Roman" w:cs="Times New Roman"/>
          <w:color w:val="000000" w:themeColor="text1"/>
          <w:kern w:val="2"/>
          <w:sz w:val="24"/>
          <w:szCs w:val="24"/>
          <w14:ligatures w14:val="standardContextual"/>
        </w:rPr>
        <w:t>0</w:t>
      </w:r>
      <w:r w:rsidR="004050A9" w:rsidRPr="004050A9">
        <w:rPr>
          <w:rFonts w:ascii="Times New Roman" w:eastAsia="Times New Roman" w:hAnsi="Times New Roman" w:cs="Times New Roman"/>
          <w:color w:val="000000" w:themeColor="text1"/>
          <w:kern w:val="2"/>
          <w:sz w:val="24"/>
          <w:szCs w:val="24"/>
          <w14:ligatures w14:val="standardContextual"/>
        </w:rPr>
        <w:t xml:space="preserve">1 </w:t>
      </w:r>
      <w:r w:rsidR="006E748F" w:rsidRPr="004050A9">
        <w:rPr>
          <w:rFonts w:ascii="Times New Roman" w:eastAsia="Times New Roman" w:hAnsi="Times New Roman" w:cs="Times New Roman"/>
          <w:color w:val="000000" w:themeColor="text1"/>
          <w:kern w:val="2"/>
          <w:sz w:val="24"/>
          <w:szCs w:val="24"/>
          <w14:ligatures w14:val="standardContextual"/>
        </w:rPr>
        <w:t>explained</w:t>
      </w:r>
      <w:r w:rsidR="006E748F" w:rsidRPr="00E27F59">
        <w:rPr>
          <w:rFonts w:ascii="Times New Roman" w:eastAsia="Times New Roman" w:hAnsi="Times New Roman" w:cs="Times New Roman"/>
          <w:kern w:val="2"/>
          <w:sz w:val="24"/>
          <w:szCs w:val="24"/>
          <w14:ligatures w14:val="standardContextual"/>
        </w:rPr>
        <w:t>, “My child had problems with language development due to prolonged use of a smartphone. But when we stopped giving him the smartphone, his language problems started to resolve.”</w:t>
      </w:r>
      <w:r w:rsidR="00017AAB">
        <w:rPr>
          <w:rFonts w:ascii="Times New Roman" w:eastAsia="Times New Roman" w:hAnsi="Times New Roman" w:cs="Times New Roman"/>
          <w:kern w:val="2"/>
          <w:sz w:val="24"/>
          <w:szCs w:val="24"/>
          <w14:ligatures w14:val="standardContextual"/>
        </w:rPr>
        <w:t xml:space="preserve"> </w:t>
      </w:r>
      <w:r w:rsidR="005568F4" w:rsidRPr="00E27F59">
        <w:rPr>
          <w:rFonts w:ascii="Times New Roman" w:eastAsia="Times New Roman" w:hAnsi="Times New Roman" w:cs="Times New Roman"/>
          <w:sz w:val="24"/>
          <w:szCs w:val="24"/>
        </w:rPr>
        <w:t>P</w:t>
      </w:r>
      <w:r w:rsidR="003B720C" w:rsidRPr="00E27F59">
        <w:rPr>
          <w:rFonts w:ascii="Times New Roman" w:eastAsia="Times New Roman" w:hAnsi="Times New Roman" w:cs="Times New Roman"/>
          <w:sz w:val="24"/>
          <w:szCs w:val="24"/>
        </w:rPr>
        <w:t>arent</w:t>
      </w:r>
      <w:r w:rsidR="004B7B27" w:rsidRPr="00E27F59">
        <w:rPr>
          <w:rFonts w:ascii="Times New Roman" w:eastAsia="Times New Roman" w:hAnsi="Times New Roman" w:cs="Times New Roman"/>
          <w:sz w:val="24"/>
          <w:szCs w:val="24"/>
        </w:rPr>
        <w:t xml:space="preserve"> </w:t>
      </w:r>
      <w:r w:rsidR="003B720C" w:rsidRPr="00E27F59">
        <w:rPr>
          <w:rFonts w:ascii="Times New Roman" w:eastAsia="Times New Roman" w:hAnsi="Times New Roman" w:cs="Times New Roman"/>
          <w:sz w:val="24"/>
          <w:szCs w:val="24"/>
        </w:rPr>
        <w:t>15 said, “</w:t>
      </w:r>
      <w:r w:rsidR="003B720C" w:rsidRPr="00017AAB">
        <w:rPr>
          <w:rFonts w:ascii="Times New Roman" w:eastAsia="Times New Roman" w:hAnsi="Times New Roman" w:cs="Times New Roman"/>
          <w:sz w:val="24"/>
          <w:szCs w:val="24"/>
        </w:rPr>
        <w:t xml:space="preserve">It's </w:t>
      </w:r>
      <w:r w:rsidR="003B720C" w:rsidRPr="00E27F59">
        <w:rPr>
          <w:rFonts w:ascii="Times New Roman" w:eastAsia="Times New Roman" w:hAnsi="Times New Roman" w:cs="Times New Roman"/>
          <w:sz w:val="24"/>
          <w:szCs w:val="24"/>
        </w:rPr>
        <w:t xml:space="preserve">a very harmful </w:t>
      </w:r>
      <w:r w:rsidR="003B720C" w:rsidRPr="00E27F59">
        <w:rPr>
          <w:rFonts w:ascii="Times New Roman" w:eastAsia="Times New Roman" w:hAnsi="Times New Roman" w:cs="Times New Roman"/>
          <w:sz w:val="24"/>
          <w:szCs w:val="24"/>
        </w:rPr>
        <w:lastRenderedPageBreak/>
        <w:t>device for every child. I'll make sure that my daughter will not be able to use a mobile phone during her childhood.” Another parent, P</w:t>
      </w:r>
      <w:r w:rsidR="00017AAB">
        <w:rPr>
          <w:rFonts w:ascii="Times New Roman" w:eastAsia="Times New Roman" w:hAnsi="Times New Roman" w:cs="Times New Roman"/>
          <w:sz w:val="24"/>
          <w:szCs w:val="24"/>
        </w:rPr>
        <w:t xml:space="preserve">arent </w:t>
      </w:r>
      <w:r w:rsidR="003B720C" w:rsidRPr="00E27F59">
        <w:rPr>
          <w:rFonts w:ascii="Times New Roman" w:eastAsia="Times New Roman" w:hAnsi="Times New Roman" w:cs="Times New Roman"/>
          <w:sz w:val="24"/>
          <w:szCs w:val="24"/>
        </w:rPr>
        <w:t xml:space="preserve">29, suggested, “In order to build the future ideals of children as ethical, honest, responsible, hardworking and patriotic, the use of mobile phones should be stopped.” </w:t>
      </w:r>
    </w:p>
    <w:p w14:paraId="088C96AF" w14:textId="76821A92" w:rsidR="00FE435D" w:rsidRDefault="00826228" w:rsidP="00E7573F">
      <w:pPr>
        <w:spacing w:after="120" w:line="360" w:lineRule="auto"/>
        <w:jc w:val="both"/>
        <w:rPr>
          <w:ins w:id="138" w:author="dell_tfz" w:date="2024-09-29T01:56:00Z" w16du:dateUtc="2024-09-28T19:56:00Z"/>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del w:id="139" w:author="dell_tfz" w:date="2024-09-29T01:54:00Z" w16du:dateUtc="2024-09-28T19:54:00Z">
        <w:r w:rsidR="006B33DB" w:rsidRPr="00E27F59" w:rsidDel="00AB7EDE">
          <w:rPr>
            <w:rFonts w:ascii="Times New Roman" w:eastAsia="Times New Roman" w:hAnsi="Times New Roman" w:cs="Times New Roman"/>
            <w:b/>
            <w:sz w:val="24"/>
            <w:szCs w:val="24"/>
          </w:rPr>
          <w:delText>2.</w:delText>
        </w:r>
      </w:del>
      <w:r w:rsidR="006B33DB" w:rsidRPr="00E27F59">
        <w:rPr>
          <w:rFonts w:ascii="Times New Roman" w:eastAsia="Times New Roman" w:hAnsi="Times New Roman" w:cs="Times New Roman"/>
          <w:b/>
          <w:sz w:val="24"/>
          <w:szCs w:val="24"/>
        </w:rPr>
        <w:t>3</w:t>
      </w:r>
      <w:r w:rsidR="00155AD6" w:rsidRPr="00E27F59">
        <w:rPr>
          <w:rFonts w:ascii="Times New Roman" w:eastAsia="Times New Roman" w:hAnsi="Times New Roman" w:cs="Times New Roman"/>
          <w:b/>
          <w:sz w:val="24"/>
          <w:szCs w:val="24"/>
        </w:rPr>
        <w:t xml:space="preserve"> </w:t>
      </w:r>
      <w:ins w:id="140" w:author="dell_tfz" w:date="2024-09-29T01:56:00Z" w16du:dateUtc="2024-09-28T19:56:00Z">
        <w:r w:rsidR="00FE435D" w:rsidRPr="00FE435D">
          <w:rPr>
            <w:rFonts w:ascii="Times New Roman" w:eastAsia="Times New Roman" w:hAnsi="Times New Roman" w:cs="Times New Roman"/>
            <w:b/>
            <w:sz w:val="24"/>
            <w:szCs w:val="24"/>
          </w:rPr>
          <w:t>Parental Knowledge and Awareness About the AAP Guideline</w:t>
        </w:r>
        <w:r w:rsidR="00FE435D">
          <w:rPr>
            <w:rFonts w:ascii="Times New Roman" w:eastAsia="Times New Roman" w:hAnsi="Times New Roman" w:cs="Times New Roman"/>
            <w:b/>
            <w:sz w:val="24"/>
            <w:szCs w:val="24"/>
          </w:rPr>
          <w:t>s</w:t>
        </w:r>
      </w:ins>
    </w:p>
    <w:p w14:paraId="5C9581DD" w14:textId="16813C32" w:rsidR="007147EC" w:rsidRPr="00E27F59" w:rsidRDefault="00FE435D" w:rsidP="00E7573F">
      <w:pPr>
        <w:spacing w:after="120" w:line="360" w:lineRule="auto"/>
        <w:jc w:val="both"/>
        <w:rPr>
          <w:rFonts w:ascii="Times New Roman" w:eastAsia="Times New Roman" w:hAnsi="Times New Roman" w:cs="Times New Roman"/>
          <w:b/>
          <w:sz w:val="24"/>
          <w:szCs w:val="24"/>
          <w:u w:val="single"/>
        </w:rPr>
      </w:pPr>
      <w:ins w:id="141" w:author="dell_tfz" w:date="2024-09-29T01:57:00Z" w16du:dateUtc="2024-09-28T19:57:00Z">
        <w:r>
          <w:rPr>
            <w:rFonts w:ascii="Times New Roman" w:eastAsia="Times New Roman" w:hAnsi="Times New Roman" w:cs="Times New Roman"/>
            <w:b/>
            <w:sz w:val="24"/>
            <w:szCs w:val="24"/>
          </w:rPr>
          <w:t>4.</w:t>
        </w:r>
        <w:r w:rsidRPr="00E27F59">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.1</w:t>
        </w:r>
        <w:r w:rsidRPr="00E27F59">
          <w:rPr>
            <w:rFonts w:ascii="Times New Roman" w:eastAsia="Times New Roman" w:hAnsi="Times New Roman" w:cs="Times New Roman"/>
            <w:b/>
            <w:sz w:val="24"/>
            <w:szCs w:val="24"/>
          </w:rPr>
          <w:t xml:space="preserve"> </w:t>
        </w:r>
      </w:ins>
      <w:r w:rsidR="00461A20" w:rsidRPr="00E27F59">
        <w:rPr>
          <w:rFonts w:ascii="Times New Roman" w:eastAsia="Times New Roman" w:hAnsi="Times New Roman" w:cs="Times New Roman"/>
          <w:b/>
          <w:sz w:val="24"/>
          <w:szCs w:val="24"/>
        </w:rPr>
        <w:t>Parent</w:t>
      </w:r>
      <w:r w:rsidR="002D3067" w:rsidRPr="00E27F59">
        <w:rPr>
          <w:rFonts w:ascii="Times New Roman" w:eastAsia="Times New Roman" w:hAnsi="Times New Roman" w:cs="Times New Roman"/>
          <w:b/>
          <w:sz w:val="24"/>
          <w:szCs w:val="24"/>
        </w:rPr>
        <w:t xml:space="preserve">’s </w:t>
      </w:r>
      <w:r w:rsidR="00461A20" w:rsidRPr="00E27F59">
        <w:rPr>
          <w:rFonts w:ascii="Times New Roman" w:eastAsia="Times New Roman" w:hAnsi="Times New Roman" w:cs="Times New Roman"/>
          <w:b/>
          <w:sz w:val="24"/>
          <w:szCs w:val="24"/>
        </w:rPr>
        <w:t>k</w:t>
      </w:r>
      <w:r w:rsidR="00F07E06" w:rsidRPr="00E27F59">
        <w:rPr>
          <w:rFonts w:ascii="Times New Roman" w:eastAsia="Times New Roman" w:hAnsi="Times New Roman" w:cs="Times New Roman"/>
          <w:b/>
          <w:sz w:val="24"/>
          <w:szCs w:val="24"/>
        </w:rPr>
        <w:t>nowledge about AAP guidelines</w:t>
      </w:r>
    </w:p>
    <w:p w14:paraId="0B5DB633" w14:textId="0975A13D" w:rsidR="000F5316" w:rsidRPr="00297B39" w:rsidRDefault="009C5B5B" w:rsidP="003D1193">
      <w:pPr>
        <w:pStyle w:val="NormalWeb"/>
        <w:spacing w:line="360" w:lineRule="auto"/>
        <w:ind w:firstLine="720"/>
        <w:jc w:val="both"/>
        <w:divId w:val="406151333"/>
      </w:pPr>
      <w:r w:rsidRPr="00E7573F">
        <w:rPr>
          <w:noProof/>
          <w:lang w:val="en-US"/>
        </w:rPr>
        <w:drawing>
          <wp:anchor distT="0" distB="0" distL="114300" distR="114300" simplePos="0" relativeHeight="251685888" behindDoc="0" locked="0" layoutInCell="1" allowOverlap="1" wp14:anchorId="2BC24635" wp14:editId="145D99A5">
            <wp:simplePos x="0" y="0"/>
            <wp:positionH relativeFrom="margin">
              <wp:posOffset>1544955</wp:posOffset>
            </wp:positionH>
            <wp:positionV relativeFrom="paragraph">
              <wp:posOffset>3537585</wp:posOffset>
            </wp:positionV>
            <wp:extent cx="2693035" cy="2255520"/>
            <wp:effectExtent l="0" t="0" r="12065" b="11430"/>
            <wp:wrapTopAndBottom/>
            <wp:docPr id="1646526518" name="Chart 1646526518">
              <a:extLst xmlns:a="http://schemas.openxmlformats.org/drawingml/2006/main">
                <a:ext uri="{FF2B5EF4-FFF2-40B4-BE49-F238E27FC236}">
                  <a16:creationId xmlns:a16="http://schemas.microsoft.com/office/drawing/2014/main" id="{55995923-B2B4-A68E-E43C-B1AA1557FDB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C17469" w:rsidRPr="00E27F59">
        <w:rPr>
          <w:rFonts w:eastAsia="Times New Roman"/>
        </w:rPr>
        <w:t>Although parents were in general aware of the adverse effects of young children’s smartphone use, most of them were found unaware about international guidelines like the g</w:t>
      </w:r>
      <w:r w:rsidR="007147EC" w:rsidRPr="00E27F59">
        <w:rPr>
          <w:rFonts w:eastAsia="Times New Roman"/>
        </w:rPr>
        <w:t>uidelines</w:t>
      </w:r>
      <w:r w:rsidR="00155AD6" w:rsidRPr="00E27F59">
        <w:rPr>
          <w:rFonts w:eastAsia="Times New Roman"/>
        </w:rPr>
        <w:t xml:space="preserve"> </w:t>
      </w:r>
      <w:r w:rsidR="007147EC" w:rsidRPr="00E27F59">
        <w:rPr>
          <w:rFonts w:eastAsia="Times New Roman"/>
        </w:rPr>
        <w:t>for</w:t>
      </w:r>
      <w:r w:rsidR="00155AD6" w:rsidRPr="00E27F59">
        <w:rPr>
          <w:rFonts w:eastAsia="Times New Roman"/>
        </w:rPr>
        <w:t xml:space="preserve"> </w:t>
      </w:r>
      <w:r w:rsidR="00AA506B">
        <w:rPr>
          <w:rFonts w:eastAsia="Times New Roman"/>
        </w:rPr>
        <w:t xml:space="preserve">children’s </w:t>
      </w:r>
      <w:r w:rsidR="005D50E0">
        <w:rPr>
          <w:rFonts w:eastAsia="Times New Roman"/>
        </w:rPr>
        <w:t>screen use</w:t>
      </w:r>
      <w:r w:rsidR="00155AD6" w:rsidRPr="00E27F59">
        <w:rPr>
          <w:rFonts w:eastAsia="Times New Roman"/>
        </w:rPr>
        <w:t xml:space="preserve"> </w:t>
      </w:r>
      <w:r w:rsidR="007147EC" w:rsidRPr="00E27F59">
        <w:rPr>
          <w:rFonts w:eastAsia="Times New Roman"/>
        </w:rPr>
        <w:t>recommended</w:t>
      </w:r>
      <w:r w:rsidR="00155AD6" w:rsidRPr="00E27F59">
        <w:rPr>
          <w:rFonts w:eastAsia="Times New Roman"/>
        </w:rPr>
        <w:t xml:space="preserve"> </w:t>
      </w:r>
      <w:r w:rsidR="007147EC" w:rsidRPr="00E27F59">
        <w:rPr>
          <w:rFonts w:eastAsia="Times New Roman"/>
        </w:rPr>
        <w:t>by</w:t>
      </w:r>
      <w:r w:rsidR="00155AD6" w:rsidRPr="00E27F59">
        <w:rPr>
          <w:rFonts w:eastAsia="Times New Roman"/>
        </w:rPr>
        <w:t xml:space="preserve"> </w:t>
      </w:r>
      <w:r w:rsidR="007147EC" w:rsidRPr="00E27F59">
        <w:rPr>
          <w:rFonts w:eastAsia="Times New Roman"/>
        </w:rPr>
        <w:t>the</w:t>
      </w:r>
      <w:r w:rsidR="00155AD6" w:rsidRPr="00E27F59">
        <w:rPr>
          <w:rFonts w:eastAsia="Times New Roman"/>
        </w:rPr>
        <w:t xml:space="preserve"> </w:t>
      </w:r>
      <w:r w:rsidR="007147EC" w:rsidRPr="00E27F59">
        <w:rPr>
          <w:rFonts w:eastAsia="Times New Roman"/>
        </w:rPr>
        <w:t>American</w:t>
      </w:r>
      <w:r w:rsidR="00155AD6" w:rsidRPr="00E27F59">
        <w:rPr>
          <w:rFonts w:eastAsia="Times New Roman"/>
        </w:rPr>
        <w:t xml:space="preserve"> </w:t>
      </w:r>
      <w:r w:rsidR="007147EC" w:rsidRPr="00E27F59">
        <w:rPr>
          <w:rFonts w:eastAsia="Times New Roman"/>
        </w:rPr>
        <w:t>Academy</w:t>
      </w:r>
      <w:r w:rsidR="00155AD6" w:rsidRPr="00E27F59">
        <w:rPr>
          <w:rFonts w:eastAsia="Times New Roman"/>
        </w:rPr>
        <w:t xml:space="preserve"> </w:t>
      </w:r>
      <w:r w:rsidR="007147EC" w:rsidRPr="00E27F59">
        <w:rPr>
          <w:rFonts w:eastAsia="Times New Roman"/>
        </w:rPr>
        <w:t>of</w:t>
      </w:r>
      <w:r w:rsidR="00155AD6" w:rsidRPr="00E27F59">
        <w:rPr>
          <w:rFonts w:eastAsia="Times New Roman"/>
        </w:rPr>
        <w:t xml:space="preserve"> </w:t>
      </w:r>
      <w:r w:rsidR="007147EC" w:rsidRPr="00E27F59">
        <w:rPr>
          <w:rFonts w:eastAsia="Times New Roman"/>
        </w:rPr>
        <w:t>Paediatrics</w:t>
      </w:r>
      <w:r w:rsidR="00A65BC9">
        <w:rPr>
          <w:rFonts w:eastAsia="Times New Roman"/>
        </w:rPr>
        <w:t xml:space="preserve"> (AAP)</w:t>
      </w:r>
      <w:r w:rsidR="006915EA" w:rsidRPr="00E27F59">
        <w:rPr>
          <w:rFonts w:eastAsia="Times New Roman"/>
        </w:rPr>
        <w:t xml:space="preserve">. </w:t>
      </w:r>
      <w:r w:rsidR="006801C8" w:rsidRPr="00E27F59">
        <w:rPr>
          <w:rFonts w:eastAsia="Times New Roman"/>
        </w:rPr>
        <w:t xml:space="preserve">To </w:t>
      </w:r>
      <w:r w:rsidR="006915EA" w:rsidRPr="00E27F59">
        <w:rPr>
          <w:rFonts w:eastAsia="Times New Roman"/>
        </w:rPr>
        <w:t xml:space="preserve">know parents’ familiarity with </w:t>
      </w:r>
      <w:r w:rsidR="002F0B54" w:rsidRPr="00E27F59">
        <w:rPr>
          <w:rFonts w:eastAsia="Times New Roman"/>
        </w:rPr>
        <w:t xml:space="preserve">AAP guidelines, parents were asked </w:t>
      </w:r>
      <w:r w:rsidR="0030054F" w:rsidRPr="00E27F59">
        <w:rPr>
          <w:rFonts w:eastAsia="Times New Roman"/>
        </w:rPr>
        <w:t>if they heard about AAP guidelines a</w:t>
      </w:r>
      <w:r w:rsidR="006915EA" w:rsidRPr="00E27F59">
        <w:rPr>
          <w:rFonts w:eastAsia="Times New Roman"/>
        </w:rPr>
        <w:t xml:space="preserve">bout children’s </w:t>
      </w:r>
      <w:r w:rsidR="005D50E0">
        <w:rPr>
          <w:rFonts w:eastAsia="Times New Roman"/>
        </w:rPr>
        <w:t xml:space="preserve">screen use </w:t>
      </w:r>
      <w:r w:rsidR="008F5D83">
        <w:rPr>
          <w:rFonts w:eastAsia="Times New Roman"/>
        </w:rPr>
        <w:t xml:space="preserve">on </w:t>
      </w:r>
      <w:r w:rsidR="006915EA" w:rsidRPr="00E27F59">
        <w:rPr>
          <w:rFonts w:eastAsia="Times New Roman"/>
        </w:rPr>
        <w:t>smartphone</w:t>
      </w:r>
      <w:r w:rsidR="0030054F" w:rsidRPr="00E27F59">
        <w:rPr>
          <w:rFonts w:eastAsia="Times New Roman"/>
        </w:rPr>
        <w:t>. 78 parents out of 83 participants responded to the question.</w:t>
      </w:r>
      <w:r w:rsidR="00B60A60" w:rsidRPr="00E27F59">
        <w:rPr>
          <w:rFonts w:eastAsia="Times New Roman"/>
        </w:rPr>
        <w:t xml:space="preserve"> </w:t>
      </w:r>
      <w:r w:rsidR="00B35598">
        <w:rPr>
          <w:rFonts w:eastAsia="Times New Roman"/>
        </w:rPr>
        <w:t>The r</w:t>
      </w:r>
      <w:r w:rsidR="007147EC" w:rsidRPr="00E27F59">
        <w:rPr>
          <w:rFonts w:eastAsia="Times New Roman"/>
        </w:rPr>
        <w:t>esults</w:t>
      </w:r>
      <w:r w:rsidR="00155AD6" w:rsidRPr="00E27F59">
        <w:rPr>
          <w:rFonts w:eastAsia="Times New Roman"/>
        </w:rPr>
        <w:t xml:space="preserve"> </w:t>
      </w:r>
      <w:r w:rsidR="007147EC" w:rsidRPr="00E27F59">
        <w:rPr>
          <w:rFonts w:eastAsia="Times New Roman"/>
        </w:rPr>
        <w:t>show</w:t>
      </w:r>
      <w:r w:rsidR="00155AD6" w:rsidRPr="00E27F59">
        <w:rPr>
          <w:rFonts w:eastAsia="Times New Roman"/>
        </w:rPr>
        <w:t xml:space="preserve"> </w:t>
      </w:r>
      <w:r w:rsidR="007147EC" w:rsidRPr="00E27F59">
        <w:rPr>
          <w:rFonts w:eastAsia="Times New Roman"/>
        </w:rPr>
        <w:t>that</w:t>
      </w:r>
      <w:r w:rsidR="00155AD6" w:rsidRPr="00E27F59">
        <w:rPr>
          <w:rFonts w:eastAsia="Times New Roman"/>
        </w:rPr>
        <w:t xml:space="preserve"> </w:t>
      </w:r>
      <w:r w:rsidR="007147EC" w:rsidRPr="00E27F59">
        <w:rPr>
          <w:rFonts w:eastAsia="Times New Roman"/>
        </w:rPr>
        <w:t>a</w:t>
      </w:r>
      <w:r w:rsidR="00155AD6" w:rsidRPr="00E27F59">
        <w:rPr>
          <w:rFonts w:eastAsia="Times New Roman"/>
        </w:rPr>
        <w:t xml:space="preserve"> </w:t>
      </w:r>
      <w:r w:rsidR="007147EC" w:rsidRPr="00E27F59">
        <w:rPr>
          <w:rFonts w:eastAsia="Times New Roman"/>
        </w:rPr>
        <w:t>large</w:t>
      </w:r>
      <w:r w:rsidR="00155AD6" w:rsidRPr="00E27F59">
        <w:rPr>
          <w:rFonts w:eastAsia="Times New Roman"/>
        </w:rPr>
        <w:t xml:space="preserve"> </w:t>
      </w:r>
      <w:r w:rsidR="007147EC" w:rsidRPr="00E27F59">
        <w:rPr>
          <w:rFonts w:eastAsia="Times New Roman"/>
        </w:rPr>
        <w:t>number</w:t>
      </w:r>
      <w:r w:rsidR="00155AD6" w:rsidRPr="00E27F59">
        <w:rPr>
          <w:rFonts w:eastAsia="Times New Roman"/>
        </w:rPr>
        <w:t xml:space="preserve"> </w:t>
      </w:r>
      <w:r w:rsidR="007147EC" w:rsidRPr="00E27F59">
        <w:rPr>
          <w:rFonts w:eastAsia="Times New Roman"/>
        </w:rPr>
        <w:t>of</w:t>
      </w:r>
      <w:r w:rsidR="00155AD6" w:rsidRPr="00E27F59">
        <w:rPr>
          <w:rFonts w:eastAsia="Times New Roman"/>
        </w:rPr>
        <w:t xml:space="preserve"> </w:t>
      </w:r>
      <w:r w:rsidR="007147EC" w:rsidRPr="00E27F59">
        <w:rPr>
          <w:rFonts w:eastAsia="Times New Roman"/>
        </w:rPr>
        <w:t>parents</w:t>
      </w:r>
      <w:r w:rsidR="00B35598">
        <w:rPr>
          <w:rFonts w:eastAsia="Times New Roman"/>
        </w:rPr>
        <w:t>,</w:t>
      </w:r>
      <w:r w:rsidR="00155AD6" w:rsidRPr="00E27F59">
        <w:rPr>
          <w:rFonts w:eastAsia="Times New Roman"/>
        </w:rPr>
        <w:t xml:space="preserve"> </w:t>
      </w:r>
      <w:r w:rsidR="00B35598">
        <w:rPr>
          <w:rFonts w:eastAsia="Times New Roman"/>
        </w:rPr>
        <w:t xml:space="preserve">i.e. </w:t>
      </w:r>
      <w:r w:rsidR="007147EC" w:rsidRPr="00E27F59">
        <w:rPr>
          <w:rFonts w:eastAsia="Times New Roman"/>
        </w:rPr>
        <w:t>75.</w:t>
      </w:r>
      <w:r w:rsidR="00020BDD">
        <w:rPr>
          <w:rFonts w:eastAsia="Times New Roman"/>
        </w:rPr>
        <w:t>6</w:t>
      </w:r>
      <w:r w:rsidR="007147EC" w:rsidRPr="00E27F59">
        <w:rPr>
          <w:rFonts w:eastAsia="Times New Roman"/>
        </w:rPr>
        <w:t>%</w:t>
      </w:r>
      <w:r w:rsidR="00B35598">
        <w:rPr>
          <w:rFonts w:eastAsia="Times New Roman"/>
        </w:rPr>
        <w:t>,</w:t>
      </w:r>
      <w:r w:rsidR="00155AD6" w:rsidRPr="00E27F59">
        <w:rPr>
          <w:rFonts w:eastAsia="Times New Roman"/>
        </w:rPr>
        <w:t xml:space="preserve"> </w:t>
      </w:r>
      <w:r w:rsidR="007147EC" w:rsidRPr="00E7573F">
        <w:rPr>
          <w:rFonts w:eastAsia="Times New Roman"/>
        </w:rPr>
        <w:t>did</w:t>
      </w:r>
      <w:r w:rsidR="00B35598">
        <w:rPr>
          <w:rFonts w:eastAsia="Times New Roman"/>
        </w:rPr>
        <w:t xml:space="preserve"> not </w:t>
      </w:r>
      <w:r w:rsidR="007147EC" w:rsidRPr="00E7573F">
        <w:rPr>
          <w:rFonts w:eastAsia="Times New Roman"/>
        </w:rPr>
        <w:t>know</w:t>
      </w:r>
      <w:r w:rsidR="00155AD6" w:rsidRPr="00E7573F">
        <w:rPr>
          <w:rFonts w:eastAsia="Times New Roman"/>
        </w:rPr>
        <w:t xml:space="preserve"> </w:t>
      </w:r>
      <w:r w:rsidR="007147EC" w:rsidRPr="00E7573F">
        <w:rPr>
          <w:rFonts w:eastAsia="Times New Roman"/>
        </w:rPr>
        <w:t>about</w:t>
      </w:r>
      <w:r w:rsidR="00155AD6" w:rsidRPr="00E7573F">
        <w:rPr>
          <w:rFonts w:eastAsia="Times New Roman"/>
        </w:rPr>
        <w:t xml:space="preserve"> </w:t>
      </w:r>
      <w:r w:rsidR="007147EC" w:rsidRPr="00E7573F">
        <w:rPr>
          <w:rFonts w:eastAsia="Times New Roman"/>
        </w:rPr>
        <w:t>the</w:t>
      </w:r>
      <w:r w:rsidR="00155AD6" w:rsidRPr="00E7573F">
        <w:rPr>
          <w:rFonts w:eastAsia="Times New Roman"/>
        </w:rPr>
        <w:t xml:space="preserve"> </w:t>
      </w:r>
      <w:r w:rsidR="007147EC" w:rsidRPr="00E7573F">
        <w:rPr>
          <w:rFonts w:eastAsia="Times New Roman"/>
        </w:rPr>
        <w:t>guidelines</w:t>
      </w:r>
      <w:r w:rsidR="006504C1">
        <w:rPr>
          <w:rFonts w:eastAsia="Times New Roman"/>
        </w:rPr>
        <w:t>,</w:t>
      </w:r>
      <w:r w:rsidR="00155AD6" w:rsidRPr="00E7573F">
        <w:rPr>
          <w:rFonts w:eastAsia="Times New Roman"/>
        </w:rPr>
        <w:t xml:space="preserve"> </w:t>
      </w:r>
      <w:r w:rsidR="006504C1">
        <w:rPr>
          <w:rFonts w:eastAsia="Times New Roman"/>
        </w:rPr>
        <w:t>w</w:t>
      </w:r>
      <w:r w:rsidR="007147EC" w:rsidRPr="00E7573F">
        <w:rPr>
          <w:rFonts w:eastAsia="Times New Roman"/>
        </w:rPr>
        <w:t>hile</w:t>
      </w:r>
      <w:r w:rsidR="00155AD6" w:rsidRPr="00E7573F">
        <w:rPr>
          <w:rFonts w:eastAsia="Times New Roman"/>
        </w:rPr>
        <w:t xml:space="preserve"> </w:t>
      </w:r>
      <w:r w:rsidR="009C18CF" w:rsidRPr="00E7573F">
        <w:rPr>
          <w:rFonts w:eastAsia="Times New Roman"/>
        </w:rPr>
        <w:t>the</w:t>
      </w:r>
      <w:r w:rsidR="00155AD6" w:rsidRPr="00E7573F">
        <w:rPr>
          <w:rFonts w:eastAsia="Times New Roman"/>
        </w:rPr>
        <w:t xml:space="preserve"> </w:t>
      </w:r>
      <w:r w:rsidR="007147EC" w:rsidRPr="00E7573F">
        <w:rPr>
          <w:rFonts w:eastAsia="Times New Roman"/>
        </w:rPr>
        <w:t>remaining</w:t>
      </w:r>
      <w:r w:rsidR="00155AD6" w:rsidRPr="00E7573F">
        <w:rPr>
          <w:rFonts w:eastAsia="Times New Roman"/>
        </w:rPr>
        <w:t xml:space="preserve"> </w:t>
      </w:r>
      <w:r w:rsidR="007147EC" w:rsidRPr="00E7573F">
        <w:rPr>
          <w:rFonts w:eastAsia="Times New Roman"/>
        </w:rPr>
        <w:t>24.4%</w:t>
      </w:r>
      <w:r w:rsidR="00155AD6" w:rsidRPr="00E7573F">
        <w:rPr>
          <w:rFonts w:eastAsia="Times New Roman"/>
        </w:rPr>
        <w:t xml:space="preserve"> </w:t>
      </w:r>
      <w:r w:rsidR="007147EC" w:rsidRPr="00E7573F">
        <w:rPr>
          <w:rFonts w:eastAsia="Times New Roman"/>
        </w:rPr>
        <w:t>knew</w:t>
      </w:r>
      <w:r w:rsidR="00155AD6" w:rsidRPr="00E7573F">
        <w:rPr>
          <w:rFonts w:eastAsia="Times New Roman"/>
        </w:rPr>
        <w:t xml:space="preserve"> </w:t>
      </w:r>
      <w:r w:rsidR="007147EC" w:rsidRPr="00E7573F">
        <w:rPr>
          <w:rFonts w:eastAsia="Times New Roman"/>
        </w:rPr>
        <w:t>about</w:t>
      </w:r>
      <w:r w:rsidR="00155AD6" w:rsidRPr="00E7573F">
        <w:rPr>
          <w:rFonts w:eastAsia="Times New Roman"/>
        </w:rPr>
        <w:t xml:space="preserve"> </w:t>
      </w:r>
      <w:r w:rsidR="007147EC" w:rsidRPr="00E7573F">
        <w:rPr>
          <w:rFonts w:eastAsia="Times New Roman"/>
        </w:rPr>
        <w:t>the</w:t>
      </w:r>
      <w:r w:rsidR="00155AD6" w:rsidRPr="00E7573F">
        <w:rPr>
          <w:rFonts w:eastAsia="Times New Roman"/>
        </w:rPr>
        <w:t xml:space="preserve"> </w:t>
      </w:r>
      <w:r w:rsidR="007147EC" w:rsidRPr="00E7573F">
        <w:rPr>
          <w:rFonts w:eastAsia="Times New Roman"/>
        </w:rPr>
        <w:t>guidelines</w:t>
      </w:r>
      <w:r w:rsidR="00155AD6" w:rsidRPr="00E7573F">
        <w:rPr>
          <w:rFonts w:eastAsia="Times New Roman"/>
        </w:rPr>
        <w:t xml:space="preserve"> </w:t>
      </w:r>
      <w:r w:rsidR="007147EC" w:rsidRPr="00E7573F">
        <w:rPr>
          <w:rFonts w:eastAsia="Times New Roman"/>
        </w:rPr>
        <w:t>(Figure</w:t>
      </w:r>
      <w:r w:rsidR="00155AD6" w:rsidRPr="00E7573F">
        <w:rPr>
          <w:rFonts w:eastAsia="Times New Roman"/>
        </w:rPr>
        <w:t xml:space="preserve"> </w:t>
      </w:r>
      <w:r w:rsidR="00764E56">
        <w:rPr>
          <w:rFonts w:eastAsia="Times New Roman"/>
        </w:rPr>
        <w:t>6</w:t>
      </w:r>
      <w:r w:rsidR="007147EC" w:rsidRPr="00E7573F">
        <w:rPr>
          <w:rFonts w:eastAsia="Times New Roman"/>
        </w:rPr>
        <w:t>).</w:t>
      </w:r>
      <w:r w:rsidR="00155AD6" w:rsidRPr="00E7573F">
        <w:rPr>
          <w:rFonts w:eastAsia="Times New Roman"/>
        </w:rPr>
        <w:t xml:space="preserve"> </w:t>
      </w:r>
      <w:r w:rsidR="00164DA2">
        <w:t xml:space="preserve">A previous survey showed that 62.2% of </w:t>
      </w:r>
      <w:r w:rsidR="00E42885" w:rsidRPr="00C442ED">
        <w:t>US</w:t>
      </w:r>
      <w:r w:rsidR="00E42885">
        <w:t xml:space="preserve"> </w:t>
      </w:r>
      <w:r w:rsidR="00164DA2">
        <w:t xml:space="preserve">parents were aware of the </w:t>
      </w:r>
      <w:r w:rsidR="00164DA2" w:rsidRPr="00297B39">
        <w:t xml:space="preserve">AAP screen time recommendations, but only 46.1% of them could accurately specify them (Lammers et al., 2022). Another study showed that </w:t>
      </w:r>
      <w:r w:rsidR="00B35598" w:rsidRPr="00297B39">
        <w:t xml:space="preserve">although </w:t>
      </w:r>
      <w:r w:rsidR="00164DA2" w:rsidRPr="00297B39">
        <w:t>84% of</w:t>
      </w:r>
      <w:r w:rsidR="00EF68B1" w:rsidRPr="00297B39">
        <w:t xml:space="preserve"> UK</w:t>
      </w:r>
      <w:r w:rsidR="00164DA2" w:rsidRPr="00297B39">
        <w:t xml:space="preserve"> parents plac</w:t>
      </w:r>
      <w:r w:rsidR="00B35598" w:rsidRPr="00297B39">
        <w:t xml:space="preserve">ed </w:t>
      </w:r>
      <w:r w:rsidR="00164DA2" w:rsidRPr="00297B39">
        <w:t xml:space="preserve">limitations on </w:t>
      </w:r>
      <w:r w:rsidR="00DD3D5F" w:rsidRPr="00297B39">
        <w:t xml:space="preserve">children’s </w:t>
      </w:r>
      <w:r w:rsidR="004D7FCE" w:rsidRPr="00297B39">
        <w:t xml:space="preserve">screen </w:t>
      </w:r>
      <w:r w:rsidR="003577B1" w:rsidRPr="00297B39">
        <w:t>time,</w:t>
      </w:r>
      <w:r w:rsidR="00164DA2" w:rsidRPr="00297B39">
        <w:t xml:space="preserve"> only 27% of parents</w:t>
      </w:r>
      <w:r w:rsidR="005A7427" w:rsidRPr="00297B39">
        <w:t xml:space="preserve"> </w:t>
      </w:r>
      <w:r w:rsidR="00164DA2" w:rsidRPr="00297B39">
        <w:t xml:space="preserve">followed the </w:t>
      </w:r>
      <w:r w:rsidR="007515A7" w:rsidRPr="00297B39">
        <w:t xml:space="preserve">proper </w:t>
      </w:r>
      <w:r w:rsidR="00164DA2" w:rsidRPr="00297B39">
        <w:t>AAP</w:t>
      </w:r>
      <w:r w:rsidR="00B35598" w:rsidRPr="00297B39">
        <w:t xml:space="preserve"> guidelines</w:t>
      </w:r>
      <w:r w:rsidR="00164DA2" w:rsidRPr="00297B39">
        <w:t xml:space="preserve"> (Wallace &amp; Livingstone, 2019). Additionally, a study </w:t>
      </w:r>
      <w:r w:rsidR="00BE10EE" w:rsidRPr="00297B39">
        <w:t>on</w:t>
      </w:r>
      <w:r w:rsidR="00164DA2" w:rsidRPr="00297B39">
        <w:t xml:space="preserve"> </w:t>
      </w:r>
      <w:r w:rsidR="005226F1" w:rsidRPr="00297B39">
        <w:t xml:space="preserve">Indian </w:t>
      </w:r>
      <w:r w:rsidR="00164DA2" w:rsidRPr="00297B39">
        <w:t>children showed that only 14.2% had screen time according to AAP guidelines</w:t>
      </w:r>
      <w:r w:rsidR="00BE10EE" w:rsidRPr="00297B39">
        <w:t xml:space="preserve"> </w:t>
      </w:r>
      <w:r w:rsidR="00164DA2" w:rsidRPr="00297B39">
        <w:t xml:space="preserve">(Shirley &amp; Kumar, 2019). </w:t>
      </w:r>
    </w:p>
    <w:p w14:paraId="065D0DA5" w14:textId="3409ADEC" w:rsidR="004E126F" w:rsidRPr="00476C79" w:rsidRDefault="004E126F" w:rsidP="00B6342D">
      <w:pPr>
        <w:spacing w:after="388" w:line="360" w:lineRule="auto"/>
        <w:ind w:right="119"/>
        <w:jc w:val="both"/>
        <w:rPr>
          <w:rFonts w:ascii="Times New Roman" w:eastAsia="Times New Roman" w:hAnsi="Times New Roman" w:cs="Times New Roman"/>
          <w:b/>
          <w:bCs/>
          <w:sz w:val="24"/>
          <w:szCs w:val="24"/>
        </w:rPr>
      </w:pPr>
    </w:p>
    <w:p w14:paraId="4D03A900" w14:textId="22969174" w:rsidR="009C5B5B" w:rsidRPr="00476C79" w:rsidRDefault="00383234" w:rsidP="004E126F">
      <w:pPr>
        <w:spacing w:after="388" w:line="360" w:lineRule="auto"/>
        <w:ind w:right="119"/>
        <w:jc w:val="both"/>
        <w:rPr>
          <w:rFonts w:ascii="Times New Roman" w:eastAsia="Times New Roman" w:hAnsi="Times New Roman" w:cs="Times New Roman"/>
          <w:b/>
          <w:bCs/>
          <w:sz w:val="24"/>
          <w:szCs w:val="24"/>
        </w:rPr>
      </w:pPr>
      <w:ins w:id="142" w:author="dell_tfz" w:date="2024-09-29T01:57:00Z" w16du:dateUtc="2024-09-28T19:57:00Z">
        <w:r>
          <w:rPr>
            <w:rFonts w:ascii="Times New Roman" w:eastAsia="Times New Roman" w:hAnsi="Times New Roman" w:cs="Times New Roman"/>
            <w:b/>
            <w:sz w:val="24"/>
            <w:szCs w:val="24"/>
          </w:rPr>
          <w:t>4.</w:t>
        </w:r>
        <w:r w:rsidRPr="00E27F59">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w:t>
        </w:r>
        <w:r w:rsidRPr="00E27F59">
          <w:rPr>
            <w:rFonts w:ascii="Times New Roman" w:eastAsia="Times New Roman" w:hAnsi="Times New Roman" w:cs="Times New Roman"/>
            <w:b/>
            <w:sz w:val="24"/>
            <w:szCs w:val="24"/>
          </w:rPr>
          <w:t xml:space="preserve"> </w:t>
        </w:r>
      </w:ins>
      <w:del w:id="143" w:author="dell_tfz" w:date="2024-09-29T01:57:00Z" w16du:dateUtc="2024-09-28T19:57:00Z">
        <w:r w:rsidR="00826228" w:rsidRPr="00476C79" w:rsidDel="00383234">
          <w:rPr>
            <w:rFonts w:ascii="Times New Roman" w:eastAsia="Times New Roman" w:hAnsi="Times New Roman" w:cs="Times New Roman"/>
            <w:b/>
            <w:bCs/>
            <w:sz w:val="24"/>
            <w:szCs w:val="24"/>
          </w:rPr>
          <w:delText>4.</w:delText>
        </w:r>
        <w:r w:rsidR="00A7768B" w:rsidRPr="00476C79" w:rsidDel="00383234">
          <w:rPr>
            <w:rFonts w:ascii="Times New Roman" w:eastAsia="Times New Roman" w:hAnsi="Times New Roman" w:cs="Times New Roman"/>
            <w:b/>
            <w:bCs/>
            <w:sz w:val="24"/>
            <w:szCs w:val="24"/>
          </w:rPr>
          <w:delText xml:space="preserve">2.4 </w:delText>
        </w:r>
      </w:del>
      <w:r w:rsidR="00A7768B" w:rsidRPr="00476C79">
        <w:rPr>
          <w:rFonts w:ascii="Times New Roman" w:eastAsia="Times New Roman" w:hAnsi="Times New Roman" w:cs="Times New Roman"/>
          <w:b/>
          <w:bCs/>
          <w:sz w:val="24"/>
          <w:szCs w:val="24"/>
        </w:rPr>
        <w:t>Steps taken to avoid adverse effects of smartphone use</w:t>
      </w:r>
    </w:p>
    <w:p w14:paraId="1C655AF3" w14:textId="67666181" w:rsidR="005E0D12" w:rsidRPr="005E0D12" w:rsidRDefault="005E0D12" w:rsidP="003D1193">
      <w:pPr>
        <w:spacing w:after="388" w:line="360" w:lineRule="auto"/>
        <w:ind w:right="119" w:firstLine="720"/>
        <w:jc w:val="both"/>
        <w:rPr>
          <w:rFonts w:ascii="Times New Roman" w:eastAsia="Times New Roman" w:hAnsi="Times New Roman" w:cs="Times New Roman"/>
          <w:sz w:val="24"/>
          <w:szCs w:val="24"/>
        </w:rPr>
      </w:pPr>
      <w:r w:rsidRPr="00F962B0">
        <w:rPr>
          <w:rFonts w:ascii="Times New Roman" w:eastAsia="Times New Roman" w:hAnsi="Times New Roman" w:cs="Times New Roman"/>
          <w:sz w:val="24"/>
          <w:szCs w:val="24"/>
        </w:rPr>
        <w:lastRenderedPageBreak/>
        <w:t>Although 75.6% of the parents did not know about the AAP guidelines, most of them had taken some steps to reduce the use of smartphones. When asked whether they had taken any steps to reduce children's smartphone use, 74 parents (including the parents who knew about the AAP guidelines) responded to the question. Among them 81.1% of parents had taken some initial steps, while the remaining 19.9% did not take any steps. Among the 81.1% of parents, 50% took the steps always and 31.1% sometimes (Figure 7).</w:t>
      </w:r>
    </w:p>
    <w:p w14:paraId="4B068D5E" w14:textId="77777777" w:rsidR="005E0D12" w:rsidRDefault="005E0D12" w:rsidP="005E0D12">
      <w:pPr>
        <w:spacing w:after="388" w:line="360" w:lineRule="auto"/>
        <w:ind w:right="119"/>
        <w:jc w:val="both"/>
        <w:rPr>
          <w:rFonts w:ascii="Times New Roman" w:eastAsia="Times New Roman" w:hAnsi="Times New Roman" w:cs="Times New Roman"/>
          <w:b/>
          <w:bCs/>
          <w:color w:val="FF0000"/>
          <w:sz w:val="24"/>
          <w:szCs w:val="24"/>
        </w:rPr>
      </w:pPr>
      <w:r>
        <w:rPr>
          <w:noProof/>
        </w:rPr>
        <w:drawing>
          <wp:anchor distT="0" distB="0" distL="114300" distR="114300" simplePos="0" relativeHeight="251696128" behindDoc="0" locked="0" layoutInCell="1" allowOverlap="1" wp14:anchorId="1A459E0D" wp14:editId="3DD32B1B">
            <wp:simplePos x="0" y="0"/>
            <wp:positionH relativeFrom="margin">
              <wp:posOffset>1684655</wp:posOffset>
            </wp:positionH>
            <wp:positionV relativeFrom="paragraph">
              <wp:posOffset>0</wp:posOffset>
            </wp:positionV>
            <wp:extent cx="2501900" cy="2254250"/>
            <wp:effectExtent l="0" t="0" r="12700" b="12700"/>
            <wp:wrapTopAndBottom/>
            <wp:docPr id="2" name="Chart 2">
              <a:extLst xmlns:a="http://schemas.openxmlformats.org/drawingml/2006/main">
                <a:ext uri="{FF2B5EF4-FFF2-40B4-BE49-F238E27FC236}">
                  <a16:creationId xmlns:a16="http://schemas.microsoft.com/office/drawing/2014/main" id="{5A8B04B3-200B-4419-865B-E75175E59B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6B33DB" w:rsidRPr="00F962B0">
        <w:rPr>
          <w:rFonts w:ascii="Times New Roman" w:eastAsia="Times New Roman" w:hAnsi="Times New Roman" w:cs="Times New Roman"/>
          <w:sz w:val="24"/>
          <w:szCs w:val="24"/>
        </w:rPr>
        <w:t xml:space="preserve"> </w:t>
      </w:r>
    </w:p>
    <w:p w14:paraId="0AAE2670" w14:textId="311DB58F" w:rsidR="00F17D19" w:rsidRPr="005E0D12" w:rsidRDefault="00383234" w:rsidP="005E0D12">
      <w:pPr>
        <w:spacing w:after="388" w:line="360" w:lineRule="auto"/>
        <w:ind w:right="119"/>
        <w:jc w:val="both"/>
        <w:rPr>
          <w:rFonts w:ascii="Times New Roman" w:eastAsia="Times New Roman" w:hAnsi="Times New Roman" w:cs="Times New Roman"/>
          <w:b/>
          <w:bCs/>
          <w:color w:val="FF0000"/>
          <w:sz w:val="24"/>
          <w:szCs w:val="24"/>
        </w:rPr>
      </w:pPr>
      <w:ins w:id="144" w:author="dell_tfz" w:date="2024-09-29T01:58:00Z" w16du:dateUtc="2024-09-28T19:58:00Z">
        <w:r>
          <w:rPr>
            <w:rFonts w:ascii="Times New Roman" w:eastAsia="Times New Roman" w:hAnsi="Times New Roman" w:cs="Times New Roman"/>
            <w:b/>
            <w:sz w:val="24"/>
            <w:szCs w:val="24"/>
          </w:rPr>
          <w:t>4.</w:t>
        </w:r>
        <w:r w:rsidRPr="00E27F59">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w:t>
        </w:r>
      </w:ins>
      <w:del w:id="145" w:author="dell_tfz" w:date="2024-09-29T01:58:00Z" w16du:dateUtc="2024-09-28T19:58:00Z">
        <w:r w:rsidR="0091496B" w:rsidDel="00383234">
          <w:rPr>
            <w:rFonts w:ascii="Times New Roman" w:hAnsi="Times New Roman" w:cs="Times New Roman"/>
            <w:b/>
            <w:bCs/>
            <w:noProof/>
            <w:sz w:val="24"/>
            <w:szCs w:val="24"/>
          </w:rPr>
          <w:delText>4.</w:delText>
        </w:r>
        <w:r w:rsidR="008A6439" w:rsidRPr="00E7573F" w:rsidDel="00383234">
          <w:rPr>
            <w:rFonts w:ascii="Times New Roman" w:hAnsi="Times New Roman" w:cs="Times New Roman"/>
            <w:b/>
            <w:bCs/>
            <w:noProof/>
            <w:sz w:val="24"/>
            <w:szCs w:val="24"/>
          </w:rPr>
          <w:delText>2.4.</w:delText>
        </w:r>
      </w:del>
      <w:r w:rsidR="008A6439" w:rsidRPr="00E7573F">
        <w:rPr>
          <w:rFonts w:ascii="Times New Roman" w:hAnsi="Times New Roman" w:cs="Times New Roman"/>
          <w:b/>
          <w:bCs/>
          <w:noProof/>
          <w:sz w:val="24"/>
          <w:szCs w:val="24"/>
        </w:rPr>
        <w:t>1</w:t>
      </w:r>
      <w:r w:rsidR="009D2923" w:rsidRPr="00E7573F">
        <w:rPr>
          <w:rFonts w:ascii="Times New Roman" w:hAnsi="Times New Roman" w:cs="Times New Roman"/>
          <w:b/>
          <w:bCs/>
          <w:noProof/>
          <w:sz w:val="24"/>
          <w:szCs w:val="24"/>
        </w:rPr>
        <w:t xml:space="preserve"> </w:t>
      </w:r>
      <w:r w:rsidR="008A6439" w:rsidRPr="00E7573F">
        <w:rPr>
          <w:rFonts w:ascii="Times New Roman" w:hAnsi="Times New Roman" w:cs="Times New Roman"/>
          <w:b/>
          <w:bCs/>
          <w:noProof/>
          <w:sz w:val="24"/>
          <w:szCs w:val="24"/>
        </w:rPr>
        <w:t>Specifics of the s</w:t>
      </w:r>
      <w:r w:rsidR="00306664" w:rsidRPr="00E7573F">
        <w:rPr>
          <w:rFonts w:ascii="Times New Roman" w:hAnsi="Times New Roman" w:cs="Times New Roman"/>
          <w:b/>
          <w:bCs/>
          <w:noProof/>
          <w:sz w:val="24"/>
          <w:szCs w:val="24"/>
        </w:rPr>
        <w:t xml:space="preserve">teps </w:t>
      </w:r>
      <w:r w:rsidR="00914537" w:rsidRPr="00E7573F">
        <w:rPr>
          <w:rFonts w:ascii="Times New Roman" w:hAnsi="Times New Roman" w:cs="Times New Roman"/>
          <w:b/>
          <w:bCs/>
          <w:noProof/>
          <w:sz w:val="24"/>
          <w:szCs w:val="24"/>
        </w:rPr>
        <w:t>in terms of AAP guidelines</w:t>
      </w:r>
    </w:p>
    <w:p w14:paraId="4CCD9C1E" w14:textId="7D77EC4B" w:rsidR="003C541D" w:rsidRDefault="00F90464" w:rsidP="003D1193">
      <w:pPr>
        <w:pStyle w:val="NormalWeb"/>
        <w:spacing w:line="360" w:lineRule="auto"/>
        <w:ind w:firstLine="720"/>
        <w:jc w:val="both"/>
        <w:rPr>
          <w:rFonts w:eastAsia="Times New Roman"/>
        </w:rPr>
      </w:pPr>
      <w:r w:rsidRPr="00E7573F">
        <w:rPr>
          <w:noProof/>
        </w:rPr>
        <w:t>To know about the specifics of the steps parents take to avoid the adverse effects of children’smartphone use, questions were frame</w:t>
      </w:r>
      <w:r w:rsidR="0068630A" w:rsidRPr="00E7573F">
        <w:rPr>
          <w:noProof/>
        </w:rPr>
        <w:t xml:space="preserve">d </w:t>
      </w:r>
      <w:r w:rsidR="00055CBD">
        <w:rPr>
          <w:noProof/>
        </w:rPr>
        <w:t xml:space="preserve">with options </w:t>
      </w:r>
      <w:r w:rsidR="0068630A" w:rsidRPr="00E7573F">
        <w:rPr>
          <w:noProof/>
        </w:rPr>
        <w:t>in terms of AAP guidelines</w:t>
      </w:r>
      <w:r w:rsidR="00055CBD">
        <w:rPr>
          <w:noProof/>
        </w:rPr>
        <w:t>, where parents could choose multiple options</w:t>
      </w:r>
      <w:r w:rsidR="0068630A" w:rsidRPr="00E7573F">
        <w:rPr>
          <w:noProof/>
        </w:rPr>
        <w:t xml:space="preserve">. </w:t>
      </w:r>
      <w:r w:rsidR="00405217" w:rsidRPr="00E7573F">
        <w:rPr>
          <w:noProof/>
        </w:rPr>
        <w:t>As the findings show, p</w:t>
      </w:r>
      <w:r w:rsidR="004411BF" w:rsidRPr="00E7573F">
        <w:rPr>
          <w:noProof/>
        </w:rPr>
        <w:t>arent</w:t>
      </w:r>
      <w:r w:rsidR="00467ABA" w:rsidRPr="00E7573F">
        <w:rPr>
          <w:noProof/>
        </w:rPr>
        <w:t>s</w:t>
      </w:r>
      <w:r w:rsidR="00467ABA" w:rsidRPr="00E7573F">
        <w:rPr>
          <w:b/>
          <w:bCs/>
          <w:noProof/>
        </w:rPr>
        <w:t xml:space="preserve"> </w:t>
      </w:r>
      <w:r w:rsidR="00467ABA" w:rsidRPr="00E7573F">
        <w:rPr>
          <w:noProof/>
        </w:rPr>
        <w:t>took</w:t>
      </w:r>
      <w:r w:rsidR="00467ABA" w:rsidRPr="00E7573F">
        <w:rPr>
          <w:b/>
          <w:bCs/>
          <w:noProof/>
        </w:rPr>
        <w:t xml:space="preserve"> </w:t>
      </w:r>
      <w:r w:rsidR="006D2DB4" w:rsidRPr="00E7573F">
        <w:rPr>
          <w:noProof/>
        </w:rPr>
        <w:t xml:space="preserve">different </w:t>
      </w:r>
      <w:r w:rsidR="00440DD8" w:rsidRPr="00E7573F">
        <w:rPr>
          <w:noProof/>
        </w:rPr>
        <w:t xml:space="preserve">steps to </w:t>
      </w:r>
      <w:r w:rsidR="00317700" w:rsidRPr="00E7573F">
        <w:rPr>
          <w:noProof/>
        </w:rPr>
        <w:t>control</w:t>
      </w:r>
      <w:r w:rsidR="00440DD8" w:rsidRPr="00E7573F">
        <w:rPr>
          <w:noProof/>
        </w:rPr>
        <w:t xml:space="preserve"> their children’s </w:t>
      </w:r>
      <w:r w:rsidR="00587BCE" w:rsidRPr="00E7573F">
        <w:rPr>
          <w:noProof/>
        </w:rPr>
        <w:t>smartphone use.</w:t>
      </w:r>
      <w:r w:rsidR="00287233" w:rsidRPr="00E7573F">
        <w:rPr>
          <w:noProof/>
        </w:rPr>
        <w:t xml:space="preserve"> </w:t>
      </w:r>
      <w:r w:rsidR="00306664" w:rsidRPr="00E7573F">
        <w:rPr>
          <w:rFonts w:eastAsia="Times New Roman"/>
        </w:rPr>
        <w:t xml:space="preserve">70.9% spent </w:t>
      </w:r>
      <w:r w:rsidR="000F5AF4">
        <w:rPr>
          <w:rFonts w:eastAsia="Times New Roman"/>
        </w:rPr>
        <w:t>screen fre</w:t>
      </w:r>
      <w:r w:rsidR="00157CDF">
        <w:rPr>
          <w:rFonts w:eastAsia="Times New Roman"/>
        </w:rPr>
        <w:t xml:space="preserve">e </w:t>
      </w:r>
      <w:r w:rsidR="00306664" w:rsidRPr="00E7573F">
        <w:rPr>
          <w:rFonts w:eastAsia="Times New Roman"/>
        </w:rPr>
        <w:t>time with them; 51.9% encouraged their children to do physical activities; 22.8% avoided allowing the use of devices during meals</w:t>
      </w:r>
      <w:r w:rsidR="00B530BB">
        <w:rPr>
          <w:rFonts w:eastAsia="Times New Roman"/>
        </w:rPr>
        <w:t>,</w:t>
      </w:r>
      <w:r w:rsidR="00306664" w:rsidRPr="00E7573F">
        <w:rPr>
          <w:rFonts w:eastAsia="Times New Roman"/>
        </w:rPr>
        <w:t xml:space="preserve"> and 6.3% restricted their children from watching violent videos. </w:t>
      </w:r>
    </w:p>
    <w:p w14:paraId="63520B8A" w14:textId="11DCABCC" w:rsidR="0073120C" w:rsidRDefault="00460EEE" w:rsidP="0073120C">
      <w:pPr>
        <w:pStyle w:val="NormalWeb"/>
        <w:spacing w:line="360" w:lineRule="auto"/>
        <w:ind w:firstLine="720"/>
        <w:jc w:val="both"/>
      </w:pPr>
      <w:r w:rsidRPr="000A2A17">
        <w:rPr>
          <w:rFonts w:eastAsia="Times New Roman"/>
        </w:rPr>
        <w:t xml:space="preserve">As for </w:t>
      </w:r>
      <w:r w:rsidR="000B6333">
        <w:rPr>
          <w:rFonts w:eastAsia="Times New Roman"/>
        </w:rPr>
        <w:t>co-viewing</w:t>
      </w:r>
      <w:r w:rsidR="00584406">
        <w:rPr>
          <w:rFonts w:eastAsia="Times New Roman"/>
        </w:rPr>
        <w:t>,</w:t>
      </w:r>
      <w:r w:rsidR="000B6333">
        <w:rPr>
          <w:rFonts w:eastAsia="Times New Roman"/>
        </w:rPr>
        <w:t xml:space="preserve"> g</w:t>
      </w:r>
      <w:r w:rsidRPr="000A2A17">
        <w:rPr>
          <w:rFonts w:eastAsia="Times New Roman"/>
        </w:rPr>
        <w:t xml:space="preserve"> i.e. </w:t>
      </w:r>
      <w:r w:rsidRPr="000A2A17">
        <w:t xml:space="preserve">the </w:t>
      </w:r>
      <w:r w:rsidR="00306664" w:rsidRPr="000A2A17">
        <w:rPr>
          <w:rFonts w:eastAsia="Times New Roman"/>
        </w:rPr>
        <w:t>presence of parents when children use their smartphones</w:t>
      </w:r>
      <w:r w:rsidRPr="000A2A17">
        <w:rPr>
          <w:rFonts w:eastAsia="Times New Roman"/>
        </w:rPr>
        <w:t>,</w:t>
      </w:r>
      <w:r w:rsidR="00761CEC" w:rsidRPr="000A2A17">
        <w:rPr>
          <w:rFonts w:eastAsia="Times New Roman"/>
        </w:rPr>
        <w:t xml:space="preserve"> </w:t>
      </w:r>
      <w:r w:rsidR="00306664" w:rsidRPr="000A2A17">
        <w:rPr>
          <w:rFonts w:eastAsia="Times New Roman"/>
        </w:rPr>
        <w:t>54.4% of parents claimed that they were always present with them when their children used smartphones</w:t>
      </w:r>
      <w:r w:rsidR="00673680" w:rsidRPr="000A2A17">
        <w:rPr>
          <w:rFonts w:eastAsia="Times New Roman"/>
        </w:rPr>
        <w:t>, while</w:t>
      </w:r>
      <w:r w:rsidR="00306664" w:rsidRPr="000A2A17">
        <w:rPr>
          <w:rFonts w:eastAsia="Times New Roman"/>
        </w:rPr>
        <w:t xml:space="preserve"> 40.5% were sometimes able to </w:t>
      </w:r>
      <w:r w:rsidR="00163F76" w:rsidRPr="000A2A17">
        <w:rPr>
          <w:rFonts w:eastAsia="Times New Roman"/>
        </w:rPr>
        <w:t xml:space="preserve">be </w:t>
      </w:r>
      <w:r w:rsidR="00306664" w:rsidRPr="000A2A17">
        <w:rPr>
          <w:rFonts w:eastAsia="Times New Roman"/>
        </w:rPr>
        <w:t xml:space="preserve">present with their children and the rest 5.1% </w:t>
      </w:r>
      <w:r w:rsidR="00144C8B" w:rsidRPr="000A2A17">
        <w:rPr>
          <w:rFonts w:eastAsia="Times New Roman"/>
        </w:rPr>
        <w:t>were never present</w:t>
      </w:r>
      <w:r w:rsidR="00306664" w:rsidRPr="000A2A17">
        <w:rPr>
          <w:rFonts w:eastAsia="Times New Roman"/>
        </w:rPr>
        <w:t xml:space="preserve"> with them (Table </w:t>
      </w:r>
      <w:r w:rsidR="00CC6839">
        <w:rPr>
          <w:rFonts w:eastAsia="Times New Roman"/>
        </w:rPr>
        <w:t>3</w:t>
      </w:r>
      <w:r w:rsidR="00037C22" w:rsidRPr="000A2A17">
        <w:rPr>
          <w:rFonts w:eastAsia="Times New Roman"/>
        </w:rPr>
        <w:t>)</w:t>
      </w:r>
      <w:r w:rsidR="00523B30" w:rsidRPr="000A2A17">
        <w:rPr>
          <w:rFonts w:eastAsia="Times New Roman"/>
        </w:rPr>
        <w:t xml:space="preserve">. </w:t>
      </w:r>
      <w:r w:rsidR="00C72DA5" w:rsidRPr="000A2A17">
        <w:t xml:space="preserve">This </w:t>
      </w:r>
      <w:r w:rsidR="00EF717C" w:rsidRPr="000A2A17">
        <w:t xml:space="preserve">also </w:t>
      </w:r>
      <w:r w:rsidR="00C72DA5" w:rsidRPr="000A2A17">
        <w:t xml:space="preserve">aligns with the AAP's advice for parents to co-view media with their children to help them understand what they are seeing and apply </w:t>
      </w:r>
      <w:r w:rsidR="00335444" w:rsidRPr="000A2A17">
        <w:t xml:space="preserve">that </w:t>
      </w:r>
      <w:r w:rsidR="00C72DA5" w:rsidRPr="000A2A17">
        <w:t>to the world around them (Hill et al., 2016).</w:t>
      </w:r>
      <w:r w:rsidR="00716F70" w:rsidRPr="000A2A17">
        <w:t xml:space="preserve"> </w:t>
      </w:r>
      <w:r w:rsidR="00E036B7" w:rsidRPr="000A2A17">
        <w:rPr>
          <w:rFonts w:eastAsia="Times New Roman"/>
        </w:rPr>
        <w:t xml:space="preserve">The details of the steps are seen in the qualitative data. </w:t>
      </w:r>
      <w:r w:rsidR="00E9218B" w:rsidRPr="000A2A17">
        <w:rPr>
          <w:rFonts w:eastAsia="Times New Roman"/>
        </w:rPr>
        <w:t>A</w:t>
      </w:r>
      <w:r w:rsidR="004167A3" w:rsidRPr="000A2A17">
        <w:rPr>
          <w:rFonts w:eastAsia="Times New Roman"/>
        </w:rPr>
        <w:t>n aligned</w:t>
      </w:r>
      <w:r w:rsidR="00E9218B" w:rsidRPr="000A2A17">
        <w:rPr>
          <w:rFonts w:eastAsia="Times New Roman"/>
        </w:rPr>
        <w:t xml:space="preserve"> presentation </w:t>
      </w:r>
      <w:r w:rsidR="00AA030F" w:rsidRPr="000A2A17">
        <w:rPr>
          <w:rFonts w:eastAsia="Times New Roman"/>
        </w:rPr>
        <w:t>of the steps</w:t>
      </w:r>
      <w:r w:rsidR="004167A3" w:rsidRPr="000A2A17">
        <w:rPr>
          <w:rFonts w:eastAsia="Times New Roman"/>
        </w:rPr>
        <w:t xml:space="preserve"> and the </w:t>
      </w:r>
      <w:r w:rsidR="00E617DF" w:rsidRPr="000A2A17">
        <w:rPr>
          <w:rFonts w:eastAsia="Times New Roman"/>
        </w:rPr>
        <w:t>AAP guidelines</w:t>
      </w:r>
      <w:r w:rsidR="00405824" w:rsidRPr="000A2A17">
        <w:rPr>
          <w:rFonts w:eastAsia="Times New Roman"/>
        </w:rPr>
        <w:t xml:space="preserve"> (Table </w:t>
      </w:r>
      <w:r w:rsidR="00CC6839">
        <w:rPr>
          <w:rFonts w:eastAsia="Times New Roman"/>
        </w:rPr>
        <w:t>3</w:t>
      </w:r>
      <w:r w:rsidR="00405824" w:rsidRPr="000A2A17">
        <w:rPr>
          <w:rFonts w:eastAsia="Times New Roman"/>
        </w:rPr>
        <w:t>)</w:t>
      </w:r>
      <w:r w:rsidR="00E617DF" w:rsidRPr="000A2A17">
        <w:rPr>
          <w:rFonts w:eastAsia="Times New Roman"/>
        </w:rPr>
        <w:t xml:space="preserve"> </w:t>
      </w:r>
      <w:r w:rsidR="002F1822" w:rsidRPr="000A2A17">
        <w:rPr>
          <w:rFonts w:eastAsia="Times New Roman"/>
        </w:rPr>
        <w:lastRenderedPageBreak/>
        <w:t xml:space="preserve">indicates </w:t>
      </w:r>
      <w:r w:rsidR="00405824" w:rsidRPr="000A2A17">
        <w:rPr>
          <w:rFonts w:eastAsia="Times New Roman"/>
        </w:rPr>
        <w:t>p</w:t>
      </w:r>
      <w:r w:rsidR="00D77B45" w:rsidRPr="000A2A17">
        <w:rPr>
          <w:rFonts w:eastAsia="Times New Roman"/>
        </w:rPr>
        <w:t>arents</w:t>
      </w:r>
      <w:r w:rsidR="00405824" w:rsidRPr="000A2A17">
        <w:rPr>
          <w:rFonts w:eastAsia="Times New Roman"/>
        </w:rPr>
        <w:t>’</w:t>
      </w:r>
      <w:r w:rsidR="00D77B45" w:rsidRPr="000A2A17">
        <w:rPr>
          <w:rFonts w:eastAsia="Times New Roman"/>
        </w:rPr>
        <w:t xml:space="preserve"> a</w:t>
      </w:r>
      <w:r w:rsidR="00BE4BA9" w:rsidRPr="000A2A17">
        <w:rPr>
          <w:rFonts w:eastAsia="Times New Roman"/>
        </w:rPr>
        <w:t>pproaches to save their children from the adverse effects of smartphone use</w:t>
      </w:r>
      <w:r w:rsidR="00DD4153" w:rsidRPr="000A2A17">
        <w:t xml:space="preserve">, albeit </w:t>
      </w:r>
      <w:r w:rsidR="00D77B45" w:rsidRPr="000A2A17">
        <w:t xml:space="preserve">they </w:t>
      </w:r>
      <w:r w:rsidR="00967DB5" w:rsidRPr="000A2A17">
        <w:t>were</w:t>
      </w:r>
      <w:r w:rsidR="00D77B45" w:rsidRPr="000A2A17">
        <w:t xml:space="preserve"> </w:t>
      </w:r>
      <w:r w:rsidR="00DD4153" w:rsidRPr="000A2A17">
        <w:t>not fully informed by AAP recommendations.</w:t>
      </w:r>
    </w:p>
    <w:p w14:paraId="12346543" w14:textId="67BE3852" w:rsidR="0073120C" w:rsidRDefault="0073120C"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5A80DD47"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8F8D3D5"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45497C40"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7036444E"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02640A1"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0C20E5E8" w14:textId="77777777" w:rsidR="001A1FBF" w:rsidRDefault="001A1FBF" w:rsidP="00923AB6">
      <w:pPr>
        <w:spacing w:after="0" w:line="240" w:lineRule="auto"/>
        <w:ind w:left="720" w:hanging="720"/>
        <w:jc w:val="both"/>
        <w:rPr>
          <w:rFonts w:ascii="Times New Roman" w:eastAsia="Times New Roman" w:hAnsi="Times New Roman" w:cs="Times New Roman"/>
          <w:sz w:val="20"/>
          <w:szCs w:val="20"/>
          <w:shd w:val="clear" w:color="auto" w:fill="FFFFFF"/>
        </w:rPr>
      </w:pPr>
    </w:p>
    <w:p w14:paraId="2F1401E0" w14:textId="77777777" w:rsidR="001A1FBF" w:rsidRPr="00923AB6" w:rsidRDefault="001A1FBF" w:rsidP="00923AB6">
      <w:pPr>
        <w:spacing w:after="0" w:line="240" w:lineRule="auto"/>
        <w:ind w:left="720" w:hanging="720"/>
        <w:jc w:val="both"/>
        <w:rPr>
          <w:rFonts w:ascii="Times New Roman" w:eastAsia="Times New Roman" w:hAnsi="Times New Roman" w:cs="Times New Roman"/>
          <w:sz w:val="20"/>
          <w:szCs w:val="20"/>
        </w:rPr>
      </w:pPr>
    </w:p>
    <w:p w14:paraId="1B09D12D" w14:textId="73C7EC55" w:rsidR="00716F70" w:rsidRPr="00A0072D" w:rsidRDefault="0073120C" w:rsidP="0073120C">
      <w:pPr>
        <w:pStyle w:val="Caption"/>
        <w:keepNext/>
        <w:jc w:val="center"/>
        <w:rPr>
          <w:rFonts w:ascii="Times New Roman" w:hAnsi="Times New Roman" w:cs="Times New Roman"/>
          <w:b/>
          <w:bCs/>
          <w:i w:val="0"/>
          <w:iCs w:val="0"/>
          <w:color w:val="auto"/>
          <w:sz w:val="24"/>
          <w:szCs w:val="24"/>
        </w:rPr>
      </w:pPr>
      <w:r w:rsidRPr="00A0072D">
        <w:rPr>
          <w:rFonts w:ascii="Times New Roman" w:hAnsi="Times New Roman" w:cs="Times New Roman"/>
          <w:b/>
          <w:bCs/>
          <w:i w:val="0"/>
          <w:iCs w:val="0"/>
          <w:color w:val="auto"/>
          <w:sz w:val="24"/>
          <w:szCs w:val="24"/>
        </w:rPr>
        <w:t xml:space="preserve">Table </w:t>
      </w:r>
      <w:r w:rsidR="00ED79B2" w:rsidRPr="00A0072D">
        <w:rPr>
          <w:rFonts w:ascii="Times New Roman" w:hAnsi="Times New Roman" w:cs="Times New Roman"/>
          <w:b/>
          <w:bCs/>
          <w:i w:val="0"/>
          <w:iCs w:val="0"/>
          <w:color w:val="auto"/>
          <w:sz w:val="24"/>
          <w:szCs w:val="24"/>
        </w:rPr>
        <w:t>3</w:t>
      </w:r>
      <w:r w:rsidRPr="00A0072D">
        <w:rPr>
          <w:rFonts w:ascii="Times New Roman" w:hAnsi="Times New Roman" w:cs="Times New Roman"/>
          <w:b/>
          <w:bCs/>
          <w:i w:val="0"/>
          <w:iCs w:val="0"/>
          <w:color w:val="auto"/>
          <w:sz w:val="24"/>
          <w:szCs w:val="24"/>
        </w:rPr>
        <w:t>: Steps taken to avoid adverse effects</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0"/>
        <w:gridCol w:w="1480"/>
        <w:gridCol w:w="3510"/>
        <w:gridCol w:w="2378"/>
      </w:tblGrid>
      <w:tr w:rsidR="00A0072D" w:rsidRPr="00A0072D" w14:paraId="2798C40B" w14:textId="5BC02B2A" w:rsidTr="0073120C">
        <w:trPr>
          <w:trHeight w:val="427"/>
        </w:trPr>
        <w:tc>
          <w:tcPr>
            <w:tcW w:w="2770" w:type="dxa"/>
            <w:gridSpan w:val="2"/>
          </w:tcPr>
          <w:p w14:paraId="6025DCE9" w14:textId="47E703AC"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Quantitative findings</w:t>
            </w:r>
          </w:p>
        </w:tc>
        <w:tc>
          <w:tcPr>
            <w:tcW w:w="3510" w:type="dxa"/>
          </w:tcPr>
          <w:p w14:paraId="49E1994E" w14:textId="21D69744"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Qualitative findings</w:t>
            </w:r>
          </w:p>
        </w:tc>
        <w:tc>
          <w:tcPr>
            <w:tcW w:w="2378" w:type="dxa"/>
          </w:tcPr>
          <w:p w14:paraId="7644CC1C" w14:textId="1A5872A8" w:rsidR="007B37C0" w:rsidRPr="00A0072D" w:rsidRDefault="007B37C0" w:rsidP="007B37C0">
            <w:pPr>
              <w:jc w:val="center"/>
              <w:rPr>
                <w:rFonts w:ascii="Times New Roman" w:hAnsi="Times New Roman" w:cs="Times New Roman"/>
                <w:b/>
                <w:bCs/>
                <w:sz w:val="20"/>
                <w:szCs w:val="20"/>
              </w:rPr>
            </w:pPr>
            <w:r w:rsidRPr="00A0072D">
              <w:rPr>
                <w:rFonts w:ascii="Times New Roman" w:hAnsi="Times New Roman" w:cs="Times New Roman"/>
                <w:b/>
                <w:bCs/>
                <w:sz w:val="20"/>
                <w:szCs w:val="20"/>
              </w:rPr>
              <w:t>AAP guidelines</w:t>
            </w:r>
          </w:p>
        </w:tc>
      </w:tr>
      <w:tr w:rsidR="007B37C0" w:rsidRPr="0073120C" w14:paraId="090B52F3" w14:textId="43102357" w:rsidTr="0073120C">
        <w:trPr>
          <w:trHeight w:val="1000"/>
        </w:trPr>
        <w:tc>
          <w:tcPr>
            <w:tcW w:w="2770" w:type="dxa"/>
            <w:gridSpan w:val="2"/>
          </w:tcPr>
          <w:p w14:paraId="2D509FB3" w14:textId="49FDEBE0"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Spend </w:t>
            </w:r>
            <w:r w:rsidR="00592A07">
              <w:rPr>
                <w:rFonts w:ascii="Times New Roman" w:eastAsia="Kalpurush" w:hAnsi="Times New Roman" w:cs="Times New Roman"/>
                <w:sz w:val="20"/>
                <w:szCs w:val="20"/>
              </w:rPr>
              <w:t>screen free</w:t>
            </w:r>
            <w:r w:rsidRPr="0073120C">
              <w:rPr>
                <w:rFonts w:ascii="Times New Roman" w:eastAsia="Kalpurush" w:hAnsi="Times New Roman" w:cs="Times New Roman"/>
                <w:sz w:val="20"/>
                <w:szCs w:val="20"/>
              </w:rPr>
              <w:t xml:space="preserve"> time with </w:t>
            </w:r>
            <w:r w:rsidR="00DC4397">
              <w:rPr>
                <w:rFonts w:ascii="Times New Roman" w:eastAsia="Kalpurush" w:hAnsi="Times New Roman" w:cs="Times New Roman"/>
                <w:sz w:val="20"/>
                <w:szCs w:val="20"/>
              </w:rPr>
              <w:t>children</w:t>
            </w:r>
            <w:r w:rsidRPr="0073120C">
              <w:rPr>
                <w:rFonts w:ascii="Times New Roman" w:eastAsia="Kalpurush" w:hAnsi="Times New Roman" w:cs="Times New Roman"/>
                <w:sz w:val="20"/>
                <w:szCs w:val="20"/>
              </w:rPr>
              <w:t>: 70.9</w:t>
            </w:r>
            <w:r w:rsidRPr="0073120C">
              <w:rPr>
                <w:rFonts w:ascii="Times New Roman" w:eastAsia="Times New Roman" w:hAnsi="Times New Roman" w:cs="Times New Roman"/>
                <w:sz w:val="20"/>
                <w:szCs w:val="20"/>
              </w:rPr>
              <w:t>% (56/79)</w:t>
            </w:r>
          </w:p>
        </w:tc>
        <w:tc>
          <w:tcPr>
            <w:tcW w:w="3510" w:type="dxa"/>
          </w:tcPr>
          <w:p w14:paraId="11C5198B" w14:textId="0895E579" w:rsidR="007B37C0" w:rsidRPr="00177615" w:rsidRDefault="005E0D12" w:rsidP="00177615">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07 said, “The whole family should spend time with children, talk to them more and sometimes take them outside for a walk or play. And it is better not to use</w:t>
            </w:r>
            <w:r w:rsidR="00177615">
              <w:rPr>
                <w:rFonts w:ascii="Times New Roman" w:eastAsia="Times New Roman" w:hAnsi="Times New Roman" w:cs="Times New Roman"/>
                <w:kern w:val="2"/>
                <w:sz w:val="20"/>
                <w:szCs w:val="20"/>
                <w14:ligatures w14:val="standardContextual"/>
              </w:rPr>
              <w:t xml:space="preserve"> smartphones</w:t>
            </w:r>
            <w:r w:rsidRPr="0073120C">
              <w:rPr>
                <w:rFonts w:ascii="Times New Roman" w:eastAsia="Times New Roman" w:hAnsi="Times New Roman" w:cs="Times New Roman"/>
                <w:kern w:val="2"/>
                <w:sz w:val="20"/>
                <w:szCs w:val="20"/>
                <w14:ligatures w14:val="standardContextual"/>
              </w:rPr>
              <w:t xml:space="preserve"> in front of children unless necessary.” </w:t>
            </w:r>
          </w:p>
        </w:tc>
        <w:tc>
          <w:tcPr>
            <w:tcW w:w="2378" w:type="dxa"/>
          </w:tcPr>
          <w:p w14:paraId="5D28A6BB" w14:textId="11B23255" w:rsidR="007B37C0" w:rsidRPr="0073120C" w:rsidRDefault="005E0D12" w:rsidP="007B37C0">
            <w:pPr>
              <w:rPr>
                <w:rFonts w:ascii="Times New Roman" w:hAnsi="Times New Roman" w:cs="Times New Roman"/>
                <w:sz w:val="20"/>
                <w:szCs w:val="20"/>
              </w:rPr>
            </w:pPr>
            <w:r w:rsidRPr="0073120C">
              <w:rPr>
                <w:rFonts w:ascii="Times New Roman" w:hAnsi="Times New Roman" w:cs="Times New Roman"/>
                <w:sz w:val="20"/>
                <w:szCs w:val="20"/>
              </w:rPr>
              <w:t xml:space="preserve">Create </w:t>
            </w:r>
            <w:r w:rsidR="00177615">
              <w:rPr>
                <w:rFonts w:ascii="Times New Roman" w:hAnsi="Times New Roman" w:cs="Times New Roman"/>
                <w:sz w:val="20"/>
                <w:szCs w:val="20"/>
              </w:rPr>
              <w:t>screen free</w:t>
            </w:r>
            <w:r w:rsidR="004914DC">
              <w:rPr>
                <w:rFonts w:ascii="Times New Roman" w:hAnsi="Times New Roman" w:cs="Times New Roman"/>
                <w:sz w:val="20"/>
                <w:szCs w:val="20"/>
              </w:rPr>
              <w:t xml:space="preserve"> zone</w:t>
            </w:r>
            <w:r w:rsidR="00BC0870">
              <w:rPr>
                <w:rFonts w:ascii="Times New Roman" w:hAnsi="Times New Roman" w:cs="Times New Roman"/>
                <w:sz w:val="20"/>
                <w:szCs w:val="20"/>
              </w:rPr>
              <w:t xml:space="preserve"> and time </w:t>
            </w:r>
            <w:r w:rsidR="00113DFB">
              <w:rPr>
                <w:rFonts w:ascii="Times New Roman" w:hAnsi="Times New Roman" w:cs="Times New Roman"/>
                <w:sz w:val="20"/>
                <w:szCs w:val="20"/>
              </w:rPr>
              <w:t xml:space="preserve">with children </w:t>
            </w:r>
          </w:p>
        </w:tc>
      </w:tr>
      <w:tr w:rsidR="00D84A56" w:rsidRPr="00D84A56" w14:paraId="1D9C8563" w14:textId="77777777" w:rsidTr="0073120C">
        <w:trPr>
          <w:trHeight w:val="1213"/>
        </w:trPr>
        <w:tc>
          <w:tcPr>
            <w:tcW w:w="2770" w:type="dxa"/>
            <w:gridSpan w:val="2"/>
          </w:tcPr>
          <w:p w14:paraId="7AEB1C27" w14:textId="21F5F999"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Encouraging physical activity: </w:t>
            </w:r>
            <w:r w:rsidRPr="0073120C">
              <w:rPr>
                <w:rFonts w:ascii="Times New Roman" w:eastAsia="Times New Roman" w:hAnsi="Times New Roman" w:cs="Times New Roman"/>
                <w:sz w:val="20"/>
                <w:szCs w:val="20"/>
              </w:rPr>
              <w:t>51.9% (41/79)</w:t>
            </w:r>
          </w:p>
        </w:tc>
        <w:tc>
          <w:tcPr>
            <w:tcW w:w="3510" w:type="dxa"/>
          </w:tcPr>
          <w:p w14:paraId="540B2A28" w14:textId="61C817E1"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19 said, “</w:t>
            </w:r>
            <w:r w:rsidR="007674D4">
              <w:rPr>
                <w:rFonts w:ascii="Times New Roman" w:eastAsia="Times New Roman" w:hAnsi="Times New Roman" w:cs="Times New Roman"/>
                <w:kern w:val="2"/>
                <w:sz w:val="20"/>
                <w:szCs w:val="20"/>
                <w14:ligatures w14:val="standardContextual"/>
              </w:rPr>
              <w:t>W</w:t>
            </w:r>
            <w:r w:rsidRPr="0073120C">
              <w:rPr>
                <w:rFonts w:ascii="Times New Roman" w:eastAsia="Times New Roman" w:hAnsi="Times New Roman" w:cs="Times New Roman"/>
                <w:kern w:val="2"/>
                <w:sz w:val="20"/>
                <w:szCs w:val="20"/>
                <w14:ligatures w14:val="standardContextual"/>
              </w:rPr>
              <w:t>hen you have free time, go outside with your children.”</w:t>
            </w:r>
          </w:p>
          <w:p w14:paraId="4B5D3292" w14:textId="4EBB60F3" w:rsidR="005E0D12" w:rsidRPr="0073120C" w:rsidRDefault="005E0D12" w:rsidP="005E0D12">
            <w:pPr>
              <w:pStyle w:val="NoSpacing"/>
              <w:jc w:val="both"/>
              <w:rPr>
                <w:rFonts w:ascii="Times New Roman" w:eastAsiaTheme="minorEastAsia" w:hAnsi="Times New Roman" w:cs="Times New Roman"/>
                <w:kern w:val="2"/>
                <w:sz w:val="20"/>
                <w:szCs w:val="20"/>
                <w14:ligatures w14:val="standardContextual"/>
              </w:rPr>
            </w:pPr>
            <w:r w:rsidRPr="0073120C">
              <w:rPr>
                <w:rFonts w:ascii="Times New Roman" w:eastAsiaTheme="minorEastAsia" w:hAnsi="Times New Roman" w:cs="Times New Roman"/>
                <w:kern w:val="2"/>
                <w:sz w:val="20"/>
                <w:szCs w:val="20"/>
                <w14:ligatures w14:val="standardContextual"/>
              </w:rPr>
              <w:t>P</w:t>
            </w:r>
            <w:r w:rsidR="007674D4">
              <w:rPr>
                <w:rFonts w:ascii="Times New Roman" w:eastAsiaTheme="minorEastAsia" w:hAnsi="Times New Roman" w:cs="Times New Roman"/>
                <w:kern w:val="2"/>
                <w:sz w:val="20"/>
                <w:szCs w:val="20"/>
                <w14:ligatures w14:val="standardContextual"/>
              </w:rPr>
              <w:t xml:space="preserve">arent </w:t>
            </w:r>
            <w:r w:rsidRPr="0073120C">
              <w:rPr>
                <w:rFonts w:ascii="Times New Roman" w:eastAsiaTheme="minorEastAsia" w:hAnsi="Times New Roman" w:cs="Times New Roman"/>
                <w:kern w:val="2"/>
                <w:sz w:val="20"/>
                <w:szCs w:val="20"/>
                <w14:ligatures w14:val="standardContextual"/>
              </w:rPr>
              <w:t>24 said, “</w:t>
            </w:r>
            <w:r w:rsidR="007674D4">
              <w:rPr>
                <w:rFonts w:ascii="Times New Roman" w:eastAsia="Times New Roman" w:hAnsi="Times New Roman" w:cs="Times New Roman"/>
                <w:kern w:val="2"/>
                <w:sz w:val="20"/>
                <w:szCs w:val="20"/>
                <w14:ligatures w14:val="standardContextual"/>
              </w:rPr>
              <w:t xml:space="preserve">Smartphones </w:t>
            </w:r>
            <w:r w:rsidRPr="0073120C">
              <w:rPr>
                <w:rFonts w:ascii="Times New Roman" w:eastAsia="Times New Roman" w:hAnsi="Times New Roman" w:cs="Times New Roman"/>
                <w:kern w:val="2"/>
                <w:sz w:val="20"/>
                <w:szCs w:val="20"/>
                <w14:ligatures w14:val="standardContextual"/>
              </w:rPr>
              <w:t>only help to calm the children temporarily, but parents can calm them by involving them in various other activities as well, and that will help their children permanently.”</w:t>
            </w:r>
          </w:p>
          <w:p w14:paraId="28A3EF18" w14:textId="4B58FAAB" w:rsidR="007B37C0" w:rsidRPr="0073120C" w:rsidRDefault="005E0D12" w:rsidP="005E0D12">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06 said, “They should be taken for walks, play games, and talk together with their parents.”</w:t>
            </w:r>
          </w:p>
        </w:tc>
        <w:tc>
          <w:tcPr>
            <w:tcW w:w="2378" w:type="dxa"/>
          </w:tcPr>
          <w:p w14:paraId="341826FD" w14:textId="5FE13D69" w:rsidR="007B37C0" w:rsidRPr="00D84A56" w:rsidRDefault="005E0D12" w:rsidP="007B37C0">
            <w:pPr>
              <w:rPr>
                <w:rFonts w:ascii="Times New Roman" w:hAnsi="Times New Roman" w:cs="Times New Roman"/>
                <w:sz w:val="20"/>
                <w:szCs w:val="20"/>
              </w:rPr>
            </w:pPr>
            <w:r w:rsidRPr="00D84A56">
              <w:rPr>
                <w:rFonts w:ascii="Times New Roman" w:hAnsi="Times New Roman" w:cs="Times New Roman"/>
                <w:sz w:val="20"/>
                <w:szCs w:val="20"/>
              </w:rPr>
              <w:t>Finding alternate activities</w:t>
            </w:r>
          </w:p>
        </w:tc>
      </w:tr>
      <w:tr w:rsidR="003C74B5" w:rsidRPr="003C74B5" w14:paraId="3A30696D" w14:textId="77777777" w:rsidTr="0073120C">
        <w:trPr>
          <w:trHeight w:val="1116"/>
        </w:trPr>
        <w:tc>
          <w:tcPr>
            <w:tcW w:w="2770" w:type="dxa"/>
            <w:gridSpan w:val="2"/>
          </w:tcPr>
          <w:p w14:paraId="19827AC1" w14:textId="32928556"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Disallowing </w:t>
            </w:r>
            <w:r w:rsidR="007674D4">
              <w:rPr>
                <w:rFonts w:ascii="Times New Roman" w:eastAsia="Kalpurush" w:hAnsi="Times New Roman" w:cs="Times New Roman"/>
                <w:sz w:val="20"/>
                <w:szCs w:val="20"/>
              </w:rPr>
              <w:t xml:space="preserve">smartphone </w:t>
            </w:r>
            <w:r w:rsidRPr="0073120C">
              <w:rPr>
                <w:rFonts w:ascii="Times New Roman" w:eastAsia="Kalpurush" w:hAnsi="Times New Roman" w:cs="Times New Roman"/>
                <w:sz w:val="20"/>
                <w:szCs w:val="20"/>
              </w:rPr>
              <w:t xml:space="preserve">use during mealtime: </w:t>
            </w:r>
            <w:r w:rsidRPr="0073120C">
              <w:rPr>
                <w:rFonts w:ascii="Times New Roman" w:eastAsia="Times New Roman" w:hAnsi="Times New Roman" w:cs="Times New Roman"/>
                <w:sz w:val="20"/>
                <w:szCs w:val="20"/>
              </w:rPr>
              <w:t>22.8% (18/79)</w:t>
            </w:r>
          </w:p>
        </w:tc>
        <w:tc>
          <w:tcPr>
            <w:tcW w:w="3510" w:type="dxa"/>
          </w:tcPr>
          <w:p w14:paraId="4BB418D3" w14:textId="66777C0E"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27 said, “It is better for children to use mobile phones less.”</w:t>
            </w:r>
          </w:p>
          <w:p w14:paraId="57292E3E" w14:textId="60A533BB" w:rsidR="005E0D12" w:rsidRPr="0073120C" w:rsidRDefault="005E0D12" w:rsidP="005E0D12">
            <w:pPr>
              <w:pStyle w:val="NoSpacing"/>
              <w:jc w:val="both"/>
              <w:rPr>
                <w:rFonts w:ascii="Times New Roman" w:eastAsia="Times New Roman" w:hAnsi="Times New Roman" w:cs="Times New Roman"/>
                <w:kern w:val="2"/>
                <w:sz w:val="20"/>
                <w:szCs w:val="20"/>
                <w14:ligatures w14:val="standardContextual"/>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20 said, “Try not to give </w:t>
            </w:r>
            <w:r w:rsidR="007674D4">
              <w:rPr>
                <w:rFonts w:ascii="Times New Roman" w:eastAsia="Times New Roman" w:hAnsi="Times New Roman" w:cs="Times New Roman"/>
                <w:kern w:val="2"/>
                <w:sz w:val="20"/>
                <w:szCs w:val="20"/>
                <w14:ligatures w14:val="standardContextual"/>
              </w:rPr>
              <w:t>smartphone</w:t>
            </w:r>
            <w:r w:rsidRPr="0073120C">
              <w:rPr>
                <w:rFonts w:ascii="Times New Roman" w:eastAsia="Times New Roman" w:hAnsi="Times New Roman" w:cs="Times New Roman"/>
                <w:kern w:val="2"/>
                <w:sz w:val="20"/>
                <w:szCs w:val="20"/>
                <w14:ligatures w14:val="standardContextual"/>
              </w:rPr>
              <w:t xml:space="preserve"> so much.”</w:t>
            </w:r>
          </w:p>
          <w:p w14:paraId="3DABFF4D" w14:textId="53C43E16" w:rsidR="007B37C0" w:rsidRPr="0073120C" w:rsidRDefault="005E0D12" w:rsidP="005E0D12">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28 said, “Children can use </w:t>
            </w:r>
            <w:r w:rsidR="007674D4">
              <w:rPr>
                <w:rFonts w:ascii="Times New Roman" w:eastAsia="Times New Roman" w:hAnsi="Times New Roman" w:cs="Times New Roman"/>
                <w:kern w:val="2"/>
                <w:sz w:val="20"/>
                <w:szCs w:val="20"/>
                <w14:ligatures w14:val="standardContextual"/>
              </w:rPr>
              <w:t>smartphones</w:t>
            </w:r>
            <w:r w:rsidRPr="0073120C">
              <w:rPr>
                <w:rFonts w:ascii="Times New Roman" w:eastAsia="Times New Roman" w:hAnsi="Times New Roman" w:cs="Times New Roman"/>
                <w:kern w:val="2"/>
                <w:sz w:val="20"/>
                <w:szCs w:val="20"/>
                <w14:ligatures w14:val="standardContextual"/>
              </w:rPr>
              <w:t xml:space="preserve"> for entertainment and learning to a limited extent.”</w:t>
            </w:r>
          </w:p>
        </w:tc>
        <w:tc>
          <w:tcPr>
            <w:tcW w:w="2378" w:type="dxa"/>
          </w:tcPr>
          <w:p w14:paraId="0A6E07DD" w14:textId="760ED533" w:rsidR="007B37C0" w:rsidRPr="003C74B5" w:rsidRDefault="007674D4" w:rsidP="007B37C0">
            <w:pPr>
              <w:rPr>
                <w:rFonts w:ascii="Times New Roman" w:hAnsi="Times New Roman" w:cs="Times New Roman"/>
                <w:sz w:val="20"/>
                <w:szCs w:val="20"/>
              </w:rPr>
            </w:pPr>
            <w:r w:rsidRPr="003C74B5">
              <w:rPr>
                <w:rFonts w:ascii="Times New Roman" w:hAnsi="Times New Roman" w:cs="Times New Roman"/>
                <w:sz w:val="20"/>
                <w:szCs w:val="20"/>
              </w:rPr>
              <w:t xml:space="preserve">Monitor smartphone usage </w:t>
            </w:r>
          </w:p>
        </w:tc>
      </w:tr>
      <w:tr w:rsidR="007B37C0" w:rsidRPr="0073120C" w14:paraId="238BD056" w14:textId="77777777" w:rsidTr="0073120C">
        <w:trPr>
          <w:trHeight w:val="1116"/>
        </w:trPr>
        <w:tc>
          <w:tcPr>
            <w:tcW w:w="2770" w:type="dxa"/>
            <w:gridSpan w:val="2"/>
          </w:tcPr>
          <w:p w14:paraId="0ED5306A" w14:textId="17748B66" w:rsidR="007B37C0" w:rsidRPr="0073120C" w:rsidRDefault="005E0D12" w:rsidP="007B37C0">
            <w:pPr>
              <w:rPr>
                <w:rFonts w:ascii="Times New Roman" w:hAnsi="Times New Roman" w:cs="Times New Roman"/>
                <w:sz w:val="20"/>
                <w:szCs w:val="20"/>
              </w:rPr>
            </w:pPr>
            <w:r w:rsidRPr="0073120C">
              <w:rPr>
                <w:rFonts w:ascii="Times New Roman" w:eastAsia="Kalpurush" w:hAnsi="Times New Roman" w:cs="Times New Roman"/>
                <w:sz w:val="20"/>
                <w:szCs w:val="20"/>
              </w:rPr>
              <w:t xml:space="preserve">Restrict child from viewing violent videos: </w:t>
            </w:r>
            <w:r w:rsidRPr="0073120C">
              <w:rPr>
                <w:rFonts w:ascii="Times New Roman" w:eastAsia="Times New Roman" w:hAnsi="Times New Roman" w:cs="Times New Roman"/>
                <w:sz w:val="20"/>
                <w:szCs w:val="20"/>
              </w:rPr>
              <w:t>6.3% (5/79)</w:t>
            </w:r>
          </w:p>
        </w:tc>
        <w:tc>
          <w:tcPr>
            <w:tcW w:w="3510" w:type="dxa"/>
          </w:tcPr>
          <w:p w14:paraId="23AF1605" w14:textId="1A7D5883" w:rsidR="007B37C0" w:rsidRPr="0073120C" w:rsidRDefault="005E0D12" w:rsidP="007B37C0">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7674D4">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 xml:space="preserve">10 said, “Should restrict </w:t>
            </w:r>
            <w:r w:rsidR="006F7499">
              <w:rPr>
                <w:rFonts w:ascii="Times New Roman" w:eastAsia="Times New Roman" w:hAnsi="Times New Roman" w:cs="Times New Roman"/>
                <w:kern w:val="2"/>
                <w:sz w:val="20"/>
                <w:szCs w:val="20"/>
                <w14:ligatures w14:val="standardContextual"/>
              </w:rPr>
              <w:t>smartphones</w:t>
            </w:r>
            <w:r w:rsidRPr="0073120C">
              <w:rPr>
                <w:rFonts w:ascii="Times New Roman" w:eastAsia="Times New Roman" w:hAnsi="Times New Roman" w:cs="Times New Roman"/>
                <w:kern w:val="2"/>
                <w:sz w:val="20"/>
                <w:szCs w:val="20"/>
                <w14:ligatures w14:val="standardContextual"/>
              </w:rPr>
              <w:t xml:space="preserve"> at a younger age.”</w:t>
            </w:r>
          </w:p>
        </w:tc>
        <w:tc>
          <w:tcPr>
            <w:tcW w:w="2378" w:type="dxa"/>
          </w:tcPr>
          <w:p w14:paraId="0EEC8A8C" w14:textId="3C9C0EDD" w:rsidR="007B37C0" w:rsidRPr="003C74B5" w:rsidRDefault="005E0D12" w:rsidP="007B37C0">
            <w:pPr>
              <w:rPr>
                <w:rFonts w:ascii="Times New Roman" w:hAnsi="Times New Roman" w:cs="Times New Roman"/>
                <w:sz w:val="20"/>
                <w:szCs w:val="20"/>
              </w:rPr>
            </w:pPr>
            <w:r w:rsidRPr="003C74B5">
              <w:rPr>
                <w:rFonts w:ascii="Times New Roman" w:hAnsi="Times New Roman" w:cs="Times New Roman"/>
                <w:sz w:val="20"/>
                <w:szCs w:val="20"/>
              </w:rPr>
              <w:t>Content selection and restrictions</w:t>
            </w:r>
          </w:p>
        </w:tc>
      </w:tr>
      <w:tr w:rsidR="0073120C" w:rsidRPr="0073120C" w14:paraId="5C6C0AA5" w14:textId="77777777" w:rsidTr="0073120C">
        <w:trPr>
          <w:trHeight w:val="430"/>
        </w:trPr>
        <w:tc>
          <w:tcPr>
            <w:tcW w:w="2770" w:type="dxa"/>
            <w:gridSpan w:val="2"/>
          </w:tcPr>
          <w:p w14:paraId="2C0BFEE9" w14:textId="11E66F3C"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Presence of parents while using smartphones by children.</w:t>
            </w:r>
          </w:p>
        </w:tc>
        <w:tc>
          <w:tcPr>
            <w:tcW w:w="3510" w:type="dxa"/>
            <w:vMerge w:val="restart"/>
          </w:tcPr>
          <w:p w14:paraId="633EFC9F" w14:textId="22E98B1E"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kern w:val="2"/>
                <w:sz w:val="20"/>
                <w:szCs w:val="20"/>
                <w14:ligatures w14:val="standardContextual"/>
              </w:rPr>
              <w:t>P</w:t>
            </w:r>
            <w:r w:rsidR="006F7499">
              <w:rPr>
                <w:rFonts w:ascii="Times New Roman" w:eastAsia="Times New Roman" w:hAnsi="Times New Roman" w:cs="Times New Roman"/>
                <w:kern w:val="2"/>
                <w:sz w:val="20"/>
                <w:szCs w:val="20"/>
                <w14:ligatures w14:val="standardContextual"/>
              </w:rPr>
              <w:t xml:space="preserve">arent </w:t>
            </w:r>
            <w:r w:rsidRPr="0073120C">
              <w:rPr>
                <w:rFonts w:ascii="Times New Roman" w:eastAsia="Times New Roman" w:hAnsi="Times New Roman" w:cs="Times New Roman"/>
                <w:kern w:val="2"/>
                <w:sz w:val="20"/>
                <w:szCs w:val="20"/>
                <w14:ligatures w14:val="standardContextual"/>
              </w:rPr>
              <w:t>08 said, “</w:t>
            </w:r>
            <w:r w:rsidR="006F7499">
              <w:rPr>
                <w:rFonts w:ascii="Times New Roman" w:eastAsia="Times New Roman" w:hAnsi="Times New Roman" w:cs="Times New Roman"/>
                <w:kern w:val="2"/>
                <w:sz w:val="20"/>
                <w:szCs w:val="20"/>
                <w14:ligatures w14:val="standardContextual"/>
              </w:rPr>
              <w:t>S</w:t>
            </w:r>
            <w:r w:rsidRPr="0073120C">
              <w:rPr>
                <w:rFonts w:ascii="Times New Roman" w:eastAsia="Times New Roman" w:hAnsi="Times New Roman" w:cs="Times New Roman"/>
                <w:kern w:val="2"/>
                <w:sz w:val="20"/>
                <w:szCs w:val="20"/>
                <w14:ligatures w14:val="standardContextual"/>
              </w:rPr>
              <w:t>hould limit screen time and elders should supervise.”</w:t>
            </w:r>
          </w:p>
        </w:tc>
        <w:tc>
          <w:tcPr>
            <w:tcW w:w="2378" w:type="dxa"/>
            <w:vMerge w:val="restart"/>
          </w:tcPr>
          <w:p w14:paraId="026E4C26" w14:textId="3A06B642" w:rsidR="0073120C" w:rsidRPr="00A23F4E" w:rsidRDefault="0073120C" w:rsidP="007B37C0">
            <w:pPr>
              <w:rPr>
                <w:rFonts w:ascii="Times New Roman" w:hAnsi="Times New Roman" w:cs="Times New Roman"/>
                <w:color w:val="FF0000"/>
                <w:sz w:val="20"/>
                <w:szCs w:val="20"/>
              </w:rPr>
            </w:pPr>
            <w:r w:rsidRPr="003C74B5">
              <w:rPr>
                <w:rFonts w:ascii="Times New Roman" w:hAnsi="Times New Roman" w:cs="Times New Roman"/>
                <w:sz w:val="20"/>
                <w:szCs w:val="20"/>
              </w:rPr>
              <w:t>Co</w:t>
            </w:r>
            <w:r w:rsidR="00DB55F9" w:rsidRPr="003C74B5">
              <w:rPr>
                <w:rFonts w:ascii="Times New Roman" w:hAnsi="Times New Roman" w:cs="Times New Roman"/>
                <w:sz w:val="20"/>
                <w:szCs w:val="20"/>
              </w:rPr>
              <w:t>-viewing with children</w:t>
            </w:r>
            <w:r w:rsidR="00DB55F9" w:rsidRPr="00A23F4E">
              <w:rPr>
                <w:rFonts w:ascii="Times New Roman" w:hAnsi="Times New Roman" w:cs="Times New Roman"/>
                <w:color w:val="FF0000"/>
                <w:sz w:val="20"/>
                <w:szCs w:val="20"/>
              </w:rPr>
              <w:t xml:space="preserve"> </w:t>
            </w:r>
          </w:p>
        </w:tc>
      </w:tr>
      <w:tr w:rsidR="0073120C" w:rsidRPr="0073120C" w14:paraId="68F124E0" w14:textId="77777777" w:rsidTr="0073120C">
        <w:trPr>
          <w:trHeight w:val="300"/>
        </w:trPr>
        <w:tc>
          <w:tcPr>
            <w:tcW w:w="1290" w:type="dxa"/>
          </w:tcPr>
          <w:p w14:paraId="261F2976" w14:textId="05ED5606"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Always</w:t>
            </w:r>
          </w:p>
        </w:tc>
        <w:tc>
          <w:tcPr>
            <w:tcW w:w="1480" w:type="dxa"/>
          </w:tcPr>
          <w:p w14:paraId="4D80A676" w14:textId="38A2089B"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54.4% (43/79)</w:t>
            </w:r>
          </w:p>
        </w:tc>
        <w:tc>
          <w:tcPr>
            <w:tcW w:w="3510" w:type="dxa"/>
            <w:vMerge/>
          </w:tcPr>
          <w:p w14:paraId="14864CE4" w14:textId="4E1317B0" w:rsidR="0073120C" w:rsidRPr="0073120C" w:rsidRDefault="0073120C" w:rsidP="007B37C0">
            <w:pPr>
              <w:rPr>
                <w:rFonts w:ascii="Times New Roman" w:hAnsi="Times New Roman" w:cs="Times New Roman"/>
                <w:sz w:val="20"/>
                <w:szCs w:val="20"/>
              </w:rPr>
            </w:pPr>
          </w:p>
        </w:tc>
        <w:tc>
          <w:tcPr>
            <w:tcW w:w="2378" w:type="dxa"/>
            <w:vMerge/>
          </w:tcPr>
          <w:p w14:paraId="7F408311" w14:textId="77777777" w:rsidR="0073120C" w:rsidRPr="0073120C" w:rsidRDefault="0073120C" w:rsidP="007B37C0">
            <w:pPr>
              <w:rPr>
                <w:rFonts w:ascii="Times New Roman" w:hAnsi="Times New Roman" w:cs="Times New Roman"/>
                <w:sz w:val="20"/>
                <w:szCs w:val="20"/>
              </w:rPr>
            </w:pPr>
          </w:p>
        </w:tc>
      </w:tr>
      <w:tr w:rsidR="0073120C" w:rsidRPr="0073120C" w14:paraId="22F00845" w14:textId="77777777" w:rsidTr="0073120C">
        <w:trPr>
          <w:trHeight w:val="360"/>
        </w:trPr>
        <w:tc>
          <w:tcPr>
            <w:tcW w:w="1290" w:type="dxa"/>
          </w:tcPr>
          <w:p w14:paraId="51DD76A7" w14:textId="1AD7A793"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Sometimes</w:t>
            </w:r>
          </w:p>
        </w:tc>
        <w:tc>
          <w:tcPr>
            <w:tcW w:w="1480" w:type="dxa"/>
          </w:tcPr>
          <w:p w14:paraId="0CC76422" w14:textId="4B681F59"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40.5% (32/79)</w:t>
            </w:r>
          </w:p>
        </w:tc>
        <w:tc>
          <w:tcPr>
            <w:tcW w:w="3510" w:type="dxa"/>
            <w:vMerge/>
          </w:tcPr>
          <w:p w14:paraId="381DD0CA" w14:textId="6F2F8327" w:rsidR="0073120C" w:rsidRPr="0073120C" w:rsidRDefault="0073120C" w:rsidP="007B37C0">
            <w:pPr>
              <w:rPr>
                <w:rFonts w:ascii="Times New Roman" w:hAnsi="Times New Roman" w:cs="Times New Roman"/>
                <w:sz w:val="20"/>
                <w:szCs w:val="20"/>
              </w:rPr>
            </w:pPr>
          </w:p>
        </w:tc>
        <w:tc>
          <w:tcPr>
            <w:tcW w:w="2378" w:type="dxa"/>
            <w:vMerge/>
          </w:tcPr>
          <w:p w14:paraId="6ADFB357" w14:textId="77777777" w:rsidR="0073120C" w:rsidRPr="0073120C" w:rsidRDefault="0073120C" w:rsidP="007B37C0">
            <w:pPr>
              <w:rPr>
                <w:rFonts w:ascii="Times New Roman" w:hAnsi="Times New Roman" w:cs="Times New Roman"/>
                <w:sz w:val="20"/>
                <w:szCs w:val="20"/>
              </w:rPr>
            </w:pPr>
          </w:p>
        </w:tc>
      </w:tr>
      <w:tr w:rsidR="0073120C" w:rsidRPr="0073120C" w14:paraId="2D909D94" w14:textId="77777777" w:rsidTr="0073120C">
        <w:trPr>
          <w:trHeight w:val="530"/>
        </w:trPr>
        <w:tc>
          <w:tcPr>
            <w:tcW w:w="1290" w:type="dxa"/>
          </w:tcPr>
          <w:p w14:paraId="1E9B8FC5" w14:textId="020AB2FA" w:rsidR="0073120C" w:rsidRPr="0073120C" w:rsidRDefault="0073120C" w:rsidP="007B37C0">
            <w:pPr>
              <w:rPr>
                <w:rFonts w:ascii="Times New Roman" w:hAnsi="Times New Roman" w:cs="Times New Roman"/>
                <w:sz w:val="20"/>
                <w:szCs w:val="20"/>
              </w:rPr>
            </w:pPr>
            <w:r w:rsidRPr="0073120C">
              <w:rPr>
                <w:rFonts w:ascii="Times New Roman" w:hAnsi="Times New Roman" w:cs="Times New Roman"/>
                <w:sz w:val="20"/>
                <w:szCs w:val="20"/>
              </w:rPr>
              <w:t>Never</w:t>
            </w:r>
          </w:p>
        </w:tc>
        <w:tc>
          <w:tcPr>
            <w:tcW w:w="1480" w:type="dxa"/>
          </w:tcPr>
          <w:p w14:paraId="1EA92E4E" w14:textId="070D0200" w:rsidR="0073120C" w:rsidRPr="0073120C" w:rsidRDefault="0073120C" w:rsidP="007B37C0">
            <w:pPr>
              <w:rPr>
                <w:rFonts w:ascii="Times New Roman" w:hAnsi="Times New Roman" w:cs="Times New Roman"/>
                <w:sz w:val="20"/>
                <w:szCs w:val="20"/>
              </w:rPr>
            </w:pPr>
            <w:r w:rsidRPr="0073120C">
              <w:rPr>
                <w:rFonts w:ascii="Times New Roman" w:eastAsia="Times New Roman" w:hAnsi="Times New Roman" w:cs="Times New Roman"/>
                <w:sz w:val="20"/>
                <w:szCs w:val="20"/>
              </w:rPr>
              <w:t>5.1% (4/79)</w:t>
            </w:r>
          </w:p>
        </w:tc>
        <w:tc>
          <w:tcPr>
            <w:tcW w:w="3510" w:type="dxa"/>
            <w:vMerge/>
          </w:tcPr>
          <w:p w14:paraId="50E73389" w14:textId="1412573B" w:rsidR="0073120C" w:rsidRPr="0073120C" w:rsidRDefault="0073120C" w:rsidP="007B37C0">
            <w:pPr>
              <w:rPr>
                <w:rFonts w:ascii="Times New Roman" w:hAnsi="Times New Roman" w:cs="Times New Roman"/>
                <w:sz w:val="20"/>
                <w:szCs w:val="20"/>
              </w:rPr>
            </w:pPr>
          </w:p>
        </w:tc>
        <w:tc>
          <w:tcPr>
            <w:tcW w:w="2378" w:type="dxa"/>
            <w:vMerge/>
          </w:tcPr>
          <w:p w14:paraId="50B0E6BC" w14:textId="77777777" w:rsidR="0073120C" w:rsidRPr="0073120C" w:rsidRDefault="0073120C" w:rsidP="007B37C0">
            <w:pPr>
              <w:rPr>
                <w:rFonts w:ascii="Times New Roman" w:hAnsi="Times New Roman" w:cs="Times New Roman"/>
                <w:sz w:val="20"/>
                <w:szCs w:val="20"/>
              </w:rPr>
            </w:pPr>
          </w:p>
        </w:tc>
      </w:tr>
    </w:tbl>
    <w:p w14:paraId="4AAC4FD8" w14:textId="278F9E7C" w:rsidR="009C2656" w:rsidRDefault="006F7499" w:rsidP="00026E7E">
      <w:pPr>
        <w:pStyle w:val="NormalWeb"/>
        <w:spacing w:line="360" w:lineRule="auto"/>
        <w:jc w:val="both"/>
        <w:rPr>
          <w:b/>
          <w:bCs/>
        </w:rPr>
      </w:pPr>
      <w:r w:rsidRPr="00E7573F">
        <w:rPr>
          <w:noProof/>
          <w:lang w:val="en-US"/>
        </w:rPr>
        <w:lastRenderedPageBreak/>
        <w:drawing>
          <wp:anchor distT="0" distB="0" distL="114300" distR="114300" simplePos="0" relativeHeight="251687936" behindDoc="0" locked="0" layoutInCell="1" allowOverlap="1" wp14:anchorId="7937246A" wp14:editId="64F93695">
            <wp:simplePos x="0" y="0"/>
            <wp:positionH relativeFrom="margin">
              <wp:align>center</wp:align>
            </wp:positionH>
            <wp:positionV relativeFrom="paragraph">
              <wp:posOffset>1388110</wp:posOffset>
            </wp:positionV>
            <wp:extent cx="3157855" cy="2319655"/>
            <wp:effectExtent l="0" t="0" r="4445" b="4445"/>
            <wp:wrapTopAndBottom/>
            <wp:docPr id="6" name="Chart 6">
              <a:extLst xmlns:a="http://schemas.openxmlformats.org/drawingml/2006/main">
                <a:ext uri="{FF2B5EF4-FFF2-40B4-BE49-F238E27FC236}">
                  <a16:creationId xmlns:a16="http://schemas.microsoft.com/office/drawing/2014/main" id="{4E25A324-F74D-490E-9B10-5F16B91A69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ins w:id="146" w:author="dell_tfz" w:date="2024-09-29T01:58:00Z" w16du:dateUtc="2024-09-28T19:58:00Z">
        <w:r w:rsidR="00822DBC">
          <w:rPr>
            <w:rFonts w:eastAsia="Times New Roman"/>
            <w:b/>
          </w:rPr>
          <w:t>4.</w:t>
        </w:r>
        <w:r w:rsidR="00822DBC" w:rsidRPr="00E27F59">
          <w:rPr>
            <w:rFonts w:eastAsia="Times New Roman"/>
            <w:b/>
          </w:rPr>
          <w:t>3</w:t>
        </w:r>
        <w:r w:rsidR="00822DBC">
          <w:rPr>
            <w:rFonts w:eastAsia="Times New Roman"/>
            <w:b/>
          </w:rPr>
          <w:t>.2.</w:t>
        </w:r>
        <w:r w:rsidR="00822DBC">
          <w:rPr>
            <w:b/>
            <w:bCs/>
            <w:noProof/>
          </w:rPr>
          <w:t xml:space="preserve">2 </w:t>
        </w:r>
      </w:ins>
      <w:del w:id="147" w:author="dell_tfz" w:date="2024-09-29T01:58:00Z" w16du:dateUtc="2024-09-28T19:58:00Z">
        <w:r w:rsidR="00567E80" w:rsidDel="00822DBC">
          <w:rPr>
            <w:b/>
            <w:bCs/>
          </w:rPr>
          <w:delText>4.</w:delText>
        </w:r>
        <w:r w:rsidR="00D16065" w:rsidRPr="00E7573F" w:rsidDel="00822DBC">
          <w:rPr>
            <w:b/>
            <w:bCs/>
          </w:rPr>
          <w:delText xml:space="preserve">2.4.2 </w:delText>
        </w:r>
      </w:del>
      <w:r w:rsidR="00D16065" w:rsidRPr="00E7573F">
        <w:rPr>
          <w:b/>
          <w:bCs/>
        </w:rPr>
        <w:t>Effectiveness of the steps</w:t>
      </w:r>
    </w:p>
    <w:p w14:paraId="19889DE3" w14:textId="663740CC" w:rsidR="00D16065" w:rsidRPr="00026E7E" w:rsidRDefault="00BB49D3" w:rsidP="009C2656">
      <w:pPr>
        <w:pStyle w:val="NormalWeb"/>
        <w:spacing w:line="360" w:lineRule="auto"/>
        <w:ind w:firstLine="720"/>
        <w:jc w:val="both"/>
        <w:rPr>
          <w:b/>
          <w:bCs/>
        </w:rPr>
      </w:pPr>
      <w:r w:rsidRPr="00E7573F">
        <w:t>P</w:t>
      </w:r>
      <w:r w:rsidR="00D16065" w:rsidRPr="00E7573F">
        <w:t>arents were asked about the effectiveness of the</w:t>
      </w:r>
      <w:r w:rsidR="00316791">
        <w:t>ir</w:t>
      </w:r>
      <w:r w:rsidR="00D16065" w:rsidRPr="00E7573F">
        <w:t xml:space="preserve"> initial steps and whether they were actually working or not. </w:t>
      </w:r>
      <w:r w:rsidR="00316791">
        <w:t>As they replied, t</w:t>
      </w:r>
      <w:r w:rsidR="00D16065" w:rsidRPr="00E7573F">
        <w:t>hese steps eventually helped their child</w:t>
      </w:r>
      <w:r w:rsidR="00316791">
        <w:t>ren</w:t>
      </w:r>
      <w:r w:rsidR="00D16065" w:rsidRPr="00E7573F">
        <w:t xml:space="preserve"> </w:t>
      </w:r>
      <w:r w:rsidR="004A3481">
        <w:t xml:space="preserve">reduced </w:t>
      </w:r>
      <w:r w:rsidR="003C457F">
        <w:t>excessive use of</w:t>
      </w:r>
      <w:r w:rsidR="00D16065" w:rsidRPr="00E7573F">
        <w:t xml:space="preserve"> </w:t>
      </w:r>
      <w:r w:rsidR="003C457F">
        <w:t>smartphones</w:t>
      </w:r>
      <w:r w:rsidR="00D16065" w:rsidRPr="00E7573F">
        <w:t>. 70.1% parents always benefited from these steps</w:t>
      </w:r>
      <w:r w:rsidR="00316791">
        <w:t xml:space="preserve"> while </w:t>
      </w:r>
      <w:r w:rsidR="00D16065" w:rsidRPr="00E7573F">
        <w:t>27.3% sometimes f</w:t>
      </w:r>
      <w:r w:rsidR="00316791">
        <w:t xml:space="preserve">ound </w:t>
      </w:r>
      <w:r w:rsidR="00D16065" w:rsidRPr="00E7573F">
        <w:t>the benefits, and the remaining 2.6% did</w:t>
      </w:r>
      <w:r w:rsidR="00316791">
        <w:t xml:space="preserve"> not </w:t>
      </w:r>
      <w:r w:rsidR="00D16065" w:rsidRPr="00E7573F">
        <w:t xml:space="preserve">find any benefits (Figure </w:t>
      </w:r>
      <w:r w:rsidR="00C93158">
        <w:t>8</w:t>
      </w:r>
      <w:r w:rsidR="00D16065" w:rsidRPr="00E7573F">
        <w:t>).</w:t>
      </w:r>
      <w:r w:rsidR="00D16065" w:rsidRPr="00E7573F">
        <w:rPr>
          <w:noProof/>
        </w:rPr>
        <w:t xml:space="preserve"> </w:t>
      </w:r>
    </w:p>
    <w:p w14:paraId="099D4654" w14:textId="7F7183A1" w:rsidR="00816D7B" w:rsidRPr="00E7573F" w:rsidRDefault="00B816DF" w:rsidP="00E7573F">
      <w:pPr>
        <w:pStyle w:val="NormalWeb"/>
        <w:spacing w:line="360" w:lineRule="auto"/>
        <w:jc w:val="both"/>
        <w:rPr>
          <w:b/>
          <w:bCs/>
        </w:rPr>
      </w:pPr>
      <w:r>
        <w:rPr>
          <w:b/>
          <w:bCs/>
        </w:rPr>
        <w:t>5</w:t>
      </w:r>
      <w:r w:rsidR="009F511F" w:rsidRPr="00E7573F">
        <w:rPr>
          <w:b/>
          <w:bCs/>
        </w:rPr>
        <w:t xml:space="preserve">. </w:t>
      </w:r>
      <w:r w:rsidR="00816D7B" w:rsidRPr="00E7573F">
        <w:rPr>
          <w:b/>
          <w:bCs/>
        </w:rPr>
        <w:t>Conclusion</w:t>
      </w:r>
    </w:p>
    <w:p w14:paraId="284A4190" w14:textId="20BC2EC7" w:rsidR="00FE6887" w:rsidRPr="00E7573F" w:rsidRDefault="009E2F36" w:rsidP="00D246C8">
      <w:pPr>
        <w:pStyle w:val="NormalWeb"/>
        <w:spacing w:line="360" w:lineRule="auto"/>
        <w:ind w:firstLine="720"/>
        <w:jc w:val="both"/>
      </w:pPr>
      <w:r w:rsidRPr="00E7573F">
        <w:t>Th</w:t>
      </w:r>
      <w:r w:rsidR="00816D7B" w:rsidRPr="00E7573F">
        <w:t xml:space="preserve">e effectiveness of the steps aligned with the AAP guidelines </w:t>
      </w:r>
      <w:r w:rsidR="002C1F70" w:rsidRPr="00E7573F">
        <w:t xml:space="preserve">suggests that even basic interventions, when consistently applied, can mitigate some of the adverse effects of excessive screen use. This </w:t>
      </w:r>
      <w:r w:rsidRPr="00E7573F">
        <w:t xml:space="preserve">underscores the </w:t>
      </w:r>
      <w:r w:rsidR="00622BB6" w:rsidRPr="00E7573F">
        <w:t xml:space="preserve">importance of </w:t>
      </w:r>
      <w:r w:rsidRPr="00E7573F">
        <w:t xml:space="preserve">parental </w:t>
      </w:r>
      <w:r w:rsidR="00622BB6" w:rsidRPr="00E7573F">
        <w:t xml:space="preserve">knowledge </w:t>
      </w:r>
      <w:r w:rsidR="002E2E12" w:rsidRPr="00E7573F">
        <w:t xml:space="preserve">about and </w:t>
      </w:r>
      <w:r w:rsidRPr="00E7573F">
        <w:t xml:space="preserve">adherence </w:t>
      </w:r>
      <w:r w:rsidR="002E2E12" w:rsidRPr="00E7573F">
        <w:t xml:space="preserve">with </w:t>
      </w:r>
      <w:r w:rsidRPr="00E7573F">
        <w:t xml:space="preserve">established guidelines. </w:t>
      </w:r>
      <w:r w:rsidR="00FE6887" w:rsidRPr="00E7573F">
        <w:rPr>
          <w:rFonts w:eastAsia="Times New Roman"/>
          <w:bCs/>
        </w:rPr>
        <w:t>However, t</w:t>
      </w:r>
      <w:r w:rsidR="00F36530" w:rsidRPr="00E7573F">
        <w:rPr>
          <w:rFonts w:eastAsia="Times New Roman"/>
          <w:bCs/>
        </w:rPr>
        <w:t xml:space="preserve">he study </w:t>
      </w:r>
      <w:r w:rsidR="00FE6887" w:rsidRPr="00E7573F">
        <w:rPr>
          <w:rFonts w:eastAsia="Times New Roman"/>
          <w:bCs/>
        </w:rPr>
        <w:t xml:space="preserve">reveals </w:t>
      </w:r>
      <w:r w:rsidR="00F36530" w:rsidRPr="00E7573F">
        <w:rPr>
          <w:rFonts w:eastAsia="Times New Roman"/>
          <w:bCs/>
        </w:rPr>
        <w:t xml:space="preserve">a significant gap in parental awareness and knowledge regarding the American Academy of </w:t>
      </w:r>
      <w:r w:rsidR="00206E0D" w:rsidRPr="00E7573F">
        <w:rPr>
          <w:rFonts w:eastAsia="Times New Roman"/>
          <w:bCs/>
        </w:rPr>
        <w:t>Paediatrics</w:t>
      </w:r>
      <w:r w:rsidR="00F36530" w:rsidRPr="00E7573F">
        <w:rPr>
          <w:rFonts w:eastAsia="Times New Roman"/>
          <w:bCs/>
        </w:rPr>
        <w:t xml:space="preserve"> (AAP) guidelines on children's </w:t>
      </w:r>
      <w:r w:rsidR="00917DB4" w:rsidRPr="00064A56">
        <w:rPr>
          <w:rFonts w:eastAsia="Times New Roman"/>
          <w:bCs/>
        </w:rPr>
        <w:t xml:space="preserve">screen </w:t>
      </w:r>
      <w:r w:rsidR="00A8503B" w:rsidRPr="00064A56">
        <w:rPr>
          <w:rFonts w:eastAsia="Times New Roman"/>
          <w:bCs/>
        </w:rPr>
        <w:t>use on smartphones</w:t>
      </w:r>
      <w:r w:rsidR="00064A56">
        <w:rPr>
          <w:rFonts w:eastAsia="Times New Roman"/>
          <w:bCs/>
        </w:rPr>
        <w:t>.</w:t>
      </w:r>
      <w:r w:rsidR="00F36530" w:rsidRPr="00E7573F">
        <w:rPr>
          <w:rFonts w:eastAsia="Times New Roman"/>
          <w:bCs/>
        </w:rPr>
        <w:t xml:space="preserve"> Despite the critical role these guidelines play in mitigating developmental issues associated with excessive screen time, a substantial </w:t>
      </w:r>
      <w:r w:rsidR="00917DB4">
        <w:rPr>
          <w:rFonts w:eastAsia="Times New Roman"/>
          <w:bCs/>
        </w:rPr>
        <w:t>number (</w:t>
      </w:r>
      <w:r w:rsidR="00F36530" w:rsidRPr="00E7573F">
        <w:rPr>
          <w:rFonts w:eastAsia="Times New Roman"/>
          <w:bCs/>
        </w:rPr>
        <w:t>75.</w:t>
      </w:r>
      <w:r w:rsidR="00CE27A3">
        <w:rPr>
          <w:rFonts w:eastAsia="Times New Roman"/>
          <w:bCs/>
        </w:rPr>
        <w:t>6</w:t>
      </w:r>
      <w:r w:rsidR="00F36530" w:rsidRPr="00E7573F">
        <w:rPr>
          <w:rFonts w:eastAsia="Times New Roman"/>
          <w:bCs/>
        </w:rPr>
        <w:t>%</w:t>
      </w:r>
      <w:r w:rsidR="00917DB4">
        <w:rPr>
          <w:rFonts w:eastAsia="Times New Roman"/>
          <w:bCs/>
        </w:rPr>
        <w:t>)</w:t>
      </w:r>
      <w:r w:rsidR="00F36530" w:rsidRPr="00E7573F">
        <w:rPr>
          <w:rFonts w:eastAsia="Times New Roman"/>
          <w:bCs/>
        </w:rPr>
        <w:t xml:space="preserve"> of parents were unaware of </w:t>
      </w:r>
      <w:r w:rsidR="00F36530" w:rsidRPr="00C442ED">
        <w:rPr>
          <w:rFonts w:eastAsia="Times New Roman"/>
          <w:bCs/>
        </w:rPr>
        <w:t xml:space="preserve">them (Figure </w:t>
      </w:r>
      <w:r w:rsidR="00C442ED" w:rsidRPr="00C442ED">
        <w:rPr>
          <w:rFonts w:eastAsia="Times New Roman"/>
          <w:bCs/>
        </w:rPr>
        <w:t>6</w:t>
      </w:r>
      <w:r w:rsidR="00F36530" w:rsidRPr="00C442ED">
        <w:rPr>
          <w:rFonts w:eastAsia="Times New Roman"/>
          <w:bCs/>
        </w:rPr>
        <w:t xml:space="preserve">). </w:t>
      </w:r>
      <w:r w:rsidR="00F36530" w:rsidRPr="00E7573F">
        <w:rPr>
          <w:rFonts w:eastAsia="Times New Roman"/>
          <w:bCs/>
        </w:rPr>
        <w:t>This lack of awareness is concerning, given the increasing prevalence of smartphone use among young children and the associated risks.</w:t>
      </w:r>
      <w:r w:rsidR="00FE6887" w:rsidRPr="00E7573F">
        <w:rPr>
          <w:rFonts w:eastAsia="Times New Roman"/>
          <w:bCs/>
        </w:rPr>
        <w:t xml:space="preserve"> </w:t>
      </w:r>
      <w:r w:rsidR="00FE6887" w:rsidRPr="00E7573F">
        <w:t xml:space="preserve">Therefore, it is necessary to disseminate these guidelines more widely to ensure greater parental awareness about </w:t>
      </w:r>
      <w:r w:rsidR="000124C4">
        <w:t xml:space="preserve">children’s smartphone use </w:t>
      </w:r>
      <w:r w:rsidR="00FE6887" w:rsidRPr="00E7573F">
        <w:t xml:space="preserve">and </w:t>
      </w:r>
      <w:r w:rsidR="000124C4">
        <w:t>the effects of smartphone use on</w:t>
      </w:r>
      <w:r w:rsidR="00FE6887" w:rsidRPr="00E7573F">
        <w:t xml:space="preserve"> children.</w:t>
      </w:r>
    </w:p>
    <w:p w14:paraId="06C03F9C" w14:textId="59A8D071" w:rsidR="001B2A8C" w:rsidRDefault="000E274D" w:rsidP="001534D0">
      <w:pPr>
        <w:spacing w:after="170" w:line="360" w:lineRule="auto"/>
        <w:ind w:left="-15" w:right="119" w:firstLine="720"/>
        <w:jc w:val="both"/>
        <w:divId w:val="1401978165"/>
        <w:rPr>
          <w:rFonts w:ascii="Times New Roman" w:hAnsi="Times New Roman" w:cs="Times New Roman"/>
          <w:sz w:val="24"/>
          <w:szCs w:val="24"/>
        </w:rPr>
      </w:pPr>
      <w:r w:rsidRPr="00E7573F">
        <w:rPr>
          <w:rFonts w:ascii="Times New Roman" w:eastAsia="Times New Roman" w:hAnsi="Times New Roman" w:cs="Times New Roman"/>
          <w:bCs/>
          <w:sz w:val="24"/>
          <w:szCs w:val="24"/>
        </w:rPr>
        <w:t>Although parents displayed their awareness about the adverse effects of children’s smartphone use</w:t>
      </w:r>
      <w:r w:rsidR="00D578F5" w:rsidRPr="00E7573F">
        <w:rPr>
          <w:rFonts w:ascii="Times New Roman" w:eastAsia="Times New Roman" w:hAnsi="Times New Roman" w:cs="Times New Roman"/>
          <w:bCs/>
          <w:sz w:val="24"/>
          <w:szCs w:val="24"/>
        </w:rPr>
        <w:t xml:space="preserve">, </w:t>
      </w:r>
      <w:r w:rsidR="00395951" w:rsidRPr="00E7573F">
        <w:rPr>
          <w:rFonts w:ascii="Times New Roman" w:eastAsia="Times New Roman" w:hAnsi="Times New Roman" w:cs="Times New Roman"/>
          <w:bCs/>
          <w:sz w:val="24"/>
          <w:szCs w:val="24"/>
        </w:rPr>
        <w:t xml:space="preserve">the status of children’s smartphone use presents that </w:t>
      </w:r>
      <w:r w:rsidR="00F36530" w:rsidRPr="00E7573F">
        <w:rPr>
          <w:rFonts w:ascii="Times New Roman" w:eastAsia="Times New Roman" w:hAnsi="Times New Roman" w:cs="Times New Roman"/>
          <w:bCs/>
          <w:sz w:val="24"/>
          <w:szCs w:val="24"/>
        </w:rPr>
        <w:t xml:space="preserve">most children (97.5%) use their parents' smartphones, with only a small fraction (2.5%) having their own </w:t>
      </w:r>
      <w:r w:rsidR="00D278E4">
        <w:rPr>
          <w:rFonts w:ascii="Times New Roman" w:eastAsia="Times New Roman" w:hAnsi="Times New Roman" w:cs="Times New Roman"/>
          <w:bCs/>
          <w:sz w:val="24"/>
          <w:szCs w:val="24"/>
        </w:rPr>
        <w:t>smartphone</w:t>
      </w:r>
      <w:r w:rsidR="00F36530" w:rsidRPr="00E7573F">
        <w:rPr>
          <w:rFonts w:ascii="Times New Roman" w:eastAsia="Times New Roman" w:hAnsi="Times New Roman" w:cs="Times New Roman"/>
          <w:bCs/>
          <w:sz w:val="24"/>
          <w:szCs w:val="24"/>
        </w:rPr>
        <w:t xml:space="preserve"> </w:t>
      </w:r>
      <w:r w:rsidR="00F36530" w:rsidRPr="00C442ED">
        <w:rPr>
          <w:rFonts w:ascii="Times New Roman" w:eastAsia="Times New Roman" w:hAnsi="Times New Roman" w:cs="Times New Roman"/>
          <w:bCs/>
          <w:sz w:val="24"/>
          <w:szCs w:val="24"/>
        </w:rPr>
        <w:t xml:space="preserve">(Figure </w:t>
      </w:r>
      <w:r w:rsidR="00C442ED" w:rsidRPr="00C442ED">
        <w:rPr>
          <w:rFonts w:ascii="Times New Roman" w:eastAsia="Times New Roman" w:hAnsi="Times New Roman" w:cs="Times New Roman"/>
          <w:bCs/>
          <w:sz w:val="24"/>
          <w:szCs w:val="24"/>
        </w:rPr>
        <w:t>1</w:t>
      </w:r>
      <w:r w:rsidR="00F36530" w:rsidRPr="00C442ED">
        <w:rPr>
          <w:rFonts w:ascii="Times New Roman" w:eastAsia="Times New Roman" w:hAnsi="Times New Roman" w:cs="Times New Roman"/>
          <w:bCs/>
          <w:sz w:val="24"/>
          <w:szCs w:val="24"/>
        </w:rPr>
        <w:t xml:space="preserve">). </w:t>
      </w:r>
      <w:r w:rsidR="00F36530" w:rsidRPr="00E7573F">
        <w:rPr>
          <w:rFonts w:ascii="Times New Roman" w:eastAsia="Times New Roman" w:hAnsi="Times New Roman" w:cs="Times New Roman"/>
          <w:bCs/>
          <w:sz w:val="24"/>
          <w:szCs w:val="24"/>
        </w:rPr>
        <w:t xml:space="preserve">The data </w:t>
      </w:r>
      <w:r w:rsidR="00CB4D57" w:rsidRPr="00E7573F">
        <w:rPr>
          <w:rFonts w:ascii="Times New Roman" w:eastAsia="Times New Roman" w:hAnsi="Times New Roman" w:cs="Times New Roman"/>
          <w:bCs/>
          <w:sz w:val="24"/>
          <w:szCs w:val="24"/>
        </w:rPr>
        <w:t xml:space="preserve">also </w:t>
      </w:r>
      <w:r w:rsidR="00F36530" w:rsidRPr="00E7573F">
        <w:rPr>
          <w:rFonts w:ascii="Times New Roman" w:eastAsia="Times New Roman" w:hAnsi="Times New Roman" w:cs="Times New Roman"/>
          <w:bCs/>
          <w:sz w:val="24"/>
          <w:szCs w:val="24"/>
        </w:rPr>
        <w:t xml:space="preserve">show that 56% of children use smartphones for less than an hour </w:t>
      </w:r>
      <w:r w:rsidR="00F36530" w:rsidRPr="00E7573F">
        <w:rPr>
          <w:rFonts w:ascii="Times New Roman" w:eastAsia="Times New Roman" w:hAnsi="Times New Roman" w:cs="Times New Roman"/>
          <w:bCs/>
          <w:sz w:val="24"/>
          <w:szCs w:val="24"/>
        </w:rPr>
        <w:lastRenderedPageBreak/>
        <w:t>daily, yet a considerable 44% exceed this duration</w:t>
      </w:r>
      <w:r w:rsidR="00361562">
        <w:rPr>
          <w:rFonts w:ascii="Times New Roman" w:eastAsia="Times New Roman" w:hAnsi="Times New Roman" w:cs="Times New Roman"/>
          <w:bCs/>
          <w:sz w:val="24"/>
          <w:szCs w:val="24"/>
        </w:rPr>
        <w:t xml:space="preserve"> where 9.3%</w:t>
      </w:r>
      <w:r w:rsidR="00F36530" w:rsidRPr="00E7573F">
        <w:rPr>
          <w:rFonts w:ascii="Times New Roman" w:eastAsia="Times New Roman" w:hAnsi="Times New Roman" w:cs="Times New Roman"/>
          <w:bCs/>
          <w:sz w:val="24"/>
          <w:szCs w:val="24"/>
        </w:rPr>
        <w:t xml:space="preserve"> </w:t>
      </w:r>
      <w:r w:rsidR="00D278E4">
        <w:rPr>
          <w:rFonts w:ascii="Times New Roman" w:eastAsia="Times New Roman" w:hAnsi="Times New Roman" w:cs="Times New Roman"/>
          <w:bCs/>
          <w:sz w:val="24"/>
          <w:szCs w:val="24"/>
        </w:rPr>
        <w:t xml:space="preserve">children </w:t>
      </w:r>
      <w:r w:rsidR="00F36530" w:rsidRPr="00E7573F">
        <w:rPr>
          <w:rFonts w:ascii="Times New Roman" w:eastAsia="Times New Roman" w:hAnsi="Times New Roman" w:cs="Times New Roman"/>
          <w:bCs/>
          <w:sz w:val="24"/>
          <w:szCs w:val="24"/>
        </w:rPr>
        <w:t>spen</w:t>
      </w:r>
      <w:r w:rsidR="00361562">
        <w:rPr>
          <w:rFonts w:ascii="Times New Roman" w:eastAsia="Times New Roman" w:hAnsi="Times New Roman" w:cs="Times New Roman"/>
          <w:bCs/>
          <w:sz w:val="24"/>
          <w:szCs w:val="24"/>
        </w:rPr>
        <w:t xml:space="preserve">t </w:t>
      </w:r>
      <w:r w:rsidR="00F36530" w:rsidRPr="00E7573F">
        <w:rPr>
          <w:rFonts w:ascii="Times New Roman" w:eastAsia="Times New Roman" w:hAnsi="Times New Roman" w:cs="Times New Roman"/>
          <w:bCs/>
          <w:sz w:val="24"/>
          <w:szCs w:val="24"/>
        </w:rPr>
        <w:t>more than four hours on screens</w:t>
      </w:r>
      <w:r w:rsidR="001C0F0E">
        <w:rPr>
          <w:rFonts w:ascii="Times New Roman" w:eastAsia="Times New Roman" w:hAnsi="Times New Roman" w:cs="Times New Roman"/>
          <w:bCs/>
          <w:sz w:val="24"/>
          <w:szCs w:val="24"/>
        </w:rPr>
        <w:t xml:space="preserve"> of smartphones</w:t>
      </w:r>
      <w:r w:rsidR="00F36530" w:rsidRPr="00E7573F">
        <w:rPr>
          <w:rFonts w:ascii="Times New Roman" w:eastAsia="Times New Roman" w:hAnsi="Times New Roman" w:cs="Times New Roman"/>
          <w:bCs/>
          <w:sz w:val="24"/>
          <w:szCs w:val="24"/>
        </w:rPr>
        <w:t xml:space="preserve"> (Figure </w:t>
      </w:r>
      <w:r w:rsidR="00361562">
        <w:rPr>
          <w:rFonts w:ascii="Times New Roman" w:eastAsia="Times New Roman" w:hAnsi="Times New Roman" w:cs="Times New Roman"/>
          <w:bCs/>
          <w:sz w:val="24"/>
          <w:szCs w:val="24"/>
        </w:rPr>
        <w:t>3</w:t>
      </w:r>
      <w:r w:rsidR="00F36530" w:rsidRPr="00E7573F">
        <w:rPr>
          <w:rFonts w:ascii="Times New Roman" w:eastAsia="Times New Roman" w:hAnsi="Times New Roman" w:cs="Times New Roman"/>
          <w:bCs/>
          <w:sz w:val="24"/>
          <w:szCs w:val="24"/>
        </w:rPr>
        <w:t xml:space="preserve">). </w:t>
      </w:r>
      <w:r w:rsidR="004901D7" w:rsidRPr="00E7573F">
        <w:rPr>
          <w:rFonts w:ascii="Times New Roman" w:eastAsia="Times New Roman" w:hAnsi="Times New Roman" w:cs="Times New Roman"/>
          <w:bCs/>
          <w:sz w:val="24"/>
          <w:szCs w:val="24"/>
        </w:rPr>
        <w:t xml:space="preserve">Additionally, </w:t>
      </w:r>
      <w:r w:rsidR="004901D7" w:rsidRPr="00E7573F">
        <w:rPr>
          <w:rFonts w:ascii="Times New Roman" w:hAnsi="Times New Roman" w:cs="Times New Roman"/>
          <w:sz w:val="24"/>
          <w:szCs w:val="24"/>
        </w:rPr>
        <w:t>a</w:t>
      </w:r>
      <w:r w:rsidR="00647D42" w:rsidRPr="00E7573F">
        <w:rPr>
          <w:rFonts w:ascii="Times New Roman" w:hAnsi="Times New Roman" w:cs="Times New Roman"/>
          <w:sz w:val="24"/>
          <w:szCs w:val="24"/>
        </w:rPr>
        <w:t xml:space="preserve"> notable </w:t>
      </w:r>
      <w:r w:rsidR="004901D7" w:rsidRPr="00E7573F">
        <w:rPr>
          <w:rFonts w:ascii="Times New Roman" w:hAnsi="Times New Roman" w:cs="Times New Roman"/>
          <w:sz w:val="24"/>
          <w:szCs w:val="24"/>
        </w:rPr>
        <w:t xml:space="preserve">number of children (38.5%) started using smartphones before the age of </w:t>
      </w:r>
      <w:r w:rsidR="004901D7" w:rsidRPr="00C442ED">
        <w:rPr>
          <w:rFonts w:ascii="Times New Roman" w:hAnsi="Times New Roman" w:cs="Times New Roman"/>
          <w:sz w:val="24"/>
          <w:szCs w:val="24"/>
        </w:rPr>
        <w:t>1</w:t>
      </w:r>
      <w:r w:rsidR="00D86B3C" w:rsidRPr="00C442ED">
        <w:rPr>
          <w:rFonts w:ascii="Times New Roman" w:hAnsi="Times New Roman" w:cs="Times New Roman"/>
          <w:sz w:val="24"/>
          <w:szCs w:val="24"/>
        </w:rPr>
        <w:t xml:space="preserve"> (Figure </w:t>
      </w:r>
      <w:r w:rsidR="002A75A9" w:rsidRPr="00C442ED">
        <w:rPr>
          <w:rFonts w:ascii="Times New Roman" w:hAnsi="Times New Roman" w:cs="Times New Roman"/>
          <w:sz w:val="24"/>
          <w:szCs w:val="24"/>
        </w:rPr>
        <w:t>2</w:t>
      </w:r>
      <w:r w:rsidR="00D86B3C" w:rsidRPr="00C442ED">
        <w:rPr>
          <w:rFonts w:ascii="Times New Roman" w:hAnsi="Times New Roman" w:cs="Times New Roman"/>
          <w:sz w:val="24"/>
          <w:szCs w:val="24"/>
        </w:rPr>
        <w:t>)</w:t>
      </w:r>
      <w:r w:rsidR="001D7148" w:rsidRPr="00C442ED">
        <w:rPr>
          <w:rFonts w:ascii="Times New Roman" w:hAnsi="Times New Roman" w:cs="Times New Roman"/>
          <w:sz w:val="24"/>
          <w:szCs w:val="24"/>
        </w:rPr>
        <w:t>.</w:t>
      </w:r>
      <w:r w:rsidR="004901D7" w:rsidRPr="00C442ED">
        <w:rPr>
          <w:rFonts w:ascii="Times New Roman" w:hAnsi="Times New Roman" w:cs="Times New Roman"/>
          <w:sz w:val="24"/>
          <w:szCs w:val="24"/>
        </w:rPr>
        <w:t xml:space="preserve"> </w:t>
      </w:r>
      <w:r w:rsidR="00F36530" w:rsidRPr="00E7573F">
        <w:rPr>
          <w:rFonts w:ascii="Times New Roman" w:eastAsia="Times New Roman" w:hAnsi="Times New Roman" w:cs="Times New Roman"/>
          <w:bCs/>
          <w:sz w:val="24"/>
          <w:szCs w:val="24"/>
        </w:rPr>
        <w:t>This is alarming in light of the AAP's recommendation</w:t>
      </w:r>
      <w:r w:rsidR="001C0F0E">
        <w:rPr>
          <w:rFonts w:ascii="Times New Roman" w:eastAsia="Times New Roman" w:hAnsi="Times New Roman" w:cs="Times New Roman"/>
          <w:bCs/>
          <w:sz w:val="24"/>
          <w:szCs w:val="24"/>
        </w:rPr>
        <w:t>s</w:t>
      </w:r>
      <w:r w:rsidR="00F36530" w:rsidRPr="00E7573F">
        <w:rPr>
          <w:rFonts w:ascii="Times New Roman" w:eastAsia="Times New Roman" w:hAnsi="Times New Roman" w:cs="Times New Roman"/>
          <w:bCs/>
          <w:sz w:val="24"/>
          <w:szCs w:val="24"/>
        </w:rPr>
        <w:t xml:space="preserve"> that children under </w:t>
      </w:r>
      <w:r w:rsidR="002F2FE6" w:rsidRPr="00E7573F">
        <w:rPr>
          <w:rFonts w:ascii="Times New Roman" w:eastAsia="Times New Roman" w:hAnsi="Times New Roman" w:cs="Times New Roman"/>
          <w:bCs/>
          <w:sz w:val="24"/>
          <w:szCs w:val="24"/>
        </w:rPr>
        <w:t xml:space="preserve">18 months </w:t>
      </w:r>
      <w:r w:rsidR="00F36530" w:rsidRPr="00E7573F">
        <w:rPr>
          <w:rFonts w:ascii="Times New Roman" w:eastAsia="Times New Roman" w:hAnsi="Times New Roman" w:cs="Times New Roman"/>
          <w:bCs/>
          <w:sz w:val="24"/>
          <w:szCs w:val="24"/>
        </w:rPr>
        <w:t xml:space="preserve">should avoid screens </w:t>
      </w:r>
      <w:r w:rsidR="00DD2397" w:rsidRPr="00E7573F">
        <w:rPr>
          <w:rFonts w:ascii="Times New Roman" w:eastAsia="Times New Roman" w:hAnsi="Times New Roman" w:cs="Times New Roman"/>
          <w:bCs/>
          <w:sz w:val="24"/>
          <w:szCs w:val="24"/>
        </w:rPr>
        <w:t xml:space="preserve">entirely except video </w:t>
      </w:r>
      <w:r w:rsidR="00E958FA" w:rsidRPr="00E7573F">
        <w:rPr>
          <w:rFonts w:ascii="Times New Roman" w:eastAsia="Times New Roman" w:hAnsi="Times New Roman" w:cs="Times New Roman"/>
          <w:bCs/>
          <w:sz w:val="24"/>
          <w:szCs w:val="24"/>
        </w:rPr>
        <w:t>chatting</w:t>
      </w:r>
      <w:r w:rsidR="00F36530" w:rsidRPr="00E7573F">
        <w:rPr>
          <w:rFonts w:ascii="Times New Roman" w:eastAsia="Times New Roman" w:hAnsi="Times New Roman" w:cs="Times New Roman"/>
          <w:bCs/>
          <w:sz w:val="24"/>
          <w:szCs w:val="24"/>
        </w:rPr>
        <w:t xml:space="preserve">, and those aged two to five should be limited to </w:t>
      </w:r>
      <w:r w:rsidR="002A75A9">
        <w:rPr>
          <w:rFonts w:ascii="Times New Roman" w:eastAsia="Times New Roman" w:hAnsi="Times New Roman" w:cs="Times New Roman"/>
          <w:bCs/>
          <w:sz w:val="24"/>
          <w:szCs w:val="24"/>
        </w:rPr>
        <w:t xml:space="preserve">only </w:t>
      </w:r>
      <w:r w:rsidR="00F36530" w:rsidRPr="00E7573F">
        <w:rPr>
          <w:rFonts w:ascii="Times New Roman" w:eastAsia="Times New Roman" w:hAnsi="Times New Roman" w:cs="Times New Roman"/>
          <w:bCs/>
          <w:sz w:val="24"/>
          <w:szCs w:val="24"/>
        </w:rPr>
        <w:t xml:space="preserve">one hour of high-quality content per </w:t>
      </w:r>
      <w:r w:rsidR="00F36530" w:rsidRPr="00E3393D">
        <w:rPr>
          <w:rFonts w:ascii="Times New Roman" w:eastAsia="Times New Roman" w:hAnsi="Times New Roman" w:cs="Times New Roman"/>
          <w:bCs/>
          <w:sz w:val="24"/>
          <w:szCs w:val="24"/>
        </w:rPr>
        <w:t>day (Hill et al., 2016).</w:t>
      </w:r>
      <w:r w:rsidR="00CB4D57" w:rsidRPr="00E3393D">
        <w:rPr>
          <w:rFonts w:ascii="Times New Roman" w:eastAsia="Times New Roman" w:hAnsi="Times New Roman" w:cs="Times New Roman"/>
          <w:bCs/>
          <w:sz w:val="24"/>
          <w:szCs w:val="24"/>
        </w:rPr>
        <w:t xml:space="preserve"> </w:t>
      </w:r>
      <w:r w:rsidR="00AA49BA" w:rsidRPr="00E3393D">
        <w:rPr>
          <w:rFonts w:ascii="Times New Roman" w:hAnsi="Times New Roman" w:cs="Times New Roman"/>
          <w:sz w:val="24"/>
          <w:szCs w:val="24"/>
        </w:rPr>
        <w:t>T</w:t>
      </w:r>
      <w:r w:rsidR="00AA49BA" w:rsidRPr="00E7573F">
        <w:rPr>
          <w:rFonts w:ascii="Times New Roman" w:hAnsi="Times New Roman" w:cs="Times New Roman"/>
          <w:sz w:val="24"/>
          <w:szCs w:val="24"/>
        </w:rPr>
        <w:t xml:space="preserve">his contradiction between the parents’ awareness and the status of children’s smartphone use argues that </w:t>
      </w:r>
      <w:r w:rsidR="00206E0D" w:rsidRPr="00E7573F">
        <w:rPr>
          <w:rFonts w:ascii="Times New Roman" w:hAnsi="Times New Roman" w:cs="Times New Roman"/>
          <w:sz w:val="24"/>
          <w:szCs w:val="24"/>
        </w:rPr>
        <w:t>common sense</w:t>
      </w:r>
      <w:r w:rsidR="00AA49BA" w:rsidRPr="00E7573F">
        <w:rPr>
          <w:rFonts w:ascii="Times New Roman" w:hAnsi="Times New Roman" w:cs="Times New Roman"/>
          <w:sz w:val="24"/>
          <w:szCs w:val="24"/>
        </w:rPr>
        <w:t xml:space="preserve"> awareness hardly overcomes the purposes</w:t>
      </w:r>
      <w:r w:rsidR="008E017F" w:rsidRPr="00C442ED">
        <w:rPr>
          <w:rFonts w:ascii="Times New Roman" w:hAnsi="Times New Roman" w:cs="Times New Roman"/>
          <w:sz w:val="24"/>
          <w:szCs w:val="24"/>
        </w:rPr>
        <w:t xml:space="preserve">, </w:t>
      </w:r>
      <w:r w:rsidR="00B53AAF" w:rsidRPr="00C442ED">
        <w:rPr>
          <w:rFonts w:ascii="Times New Roman" w:hAnsi="Times New Roman" w:cs="Times New Roman"/>
          <w:sz w:val="24"/>
          <w:szCs w:val="24"/>
        </w:rPr>
        <w:t>e.g. entertainment, keeping children calm, feeding etc</w:t>
      </w:r>
      <w:r w:rsidR="00AA49BA" w:rsidRPr="00C442ED">
        <w:rPr>
          <w:rFonts w:ascii="Times New Roman" w:hAnsi="Times New Roman" w:cs="Times New Roman"/>
          <w:sz w:val="24"/>
          <w:szCs w:val="24"/>
        </w:rPr>
        <w:t xml:space="preserve">. </w:t>
      </w:r>
      <w:r w:rsidR="00243F46" w:rsidRPr="00E7573F">
        <w:rPr>
          <w:rFonts w:ascii="Times New Roman" w:hAnsi="Times New Roman" w:cs="Times New Roman"/>
          <w:sz w:val="24"/>
          <w:szCs w:val="24"/>
        </w:rPr>
        <w:t>Hence</w:t>
      </w:r>
      <w:r w:rsidR="00B100A8" w:rsidRPr="00E7573F">
        <w:rPr>
          <w:rFonts w:ascii="Times New Roman" w:hAnsi="Times New Roman" w:cs="Times New Roman"/>
          <w:sz w:val="24"/>
          <w:szCs w:val="24"/>
        </w:rPr>
        <w:t xml:space="preserve">, the study emphasizes the need for increased awareness and adherence to AAP guidelines among parents. While many parents </w:t>
      </w:r>
      <w:r w:rsidR="00D82ECA">
        <w:rPr>
          <w:rFonts w:ascii="Times New Roman" w:hAnsi="Times New Roman" w:cs="Times New Roman"/>
          <w:sz w:val="24"/>
          <w:szCs w:val="24"/>
        </w:rPr>
        <w:t>were</w:t>
      </w:r>
      <w:r w:rsidR="00B100A8" w:rsidRPr="00E7573F">
        <w:rPr>
          <w:rFonts w:ascii="Times New Roman" w:hAnsi="Times New Roman" w:cs="Times New Roman"/>
          <w:sz w:val="24"/>
          <w:szCs w:val="24"/>
        </w:rPr>
        <w:t xml:space="preserve"> intuitively implementing beneficial practices, a more structured understanding and application of these guidelines could further enhance children's developmental outcomes. Efforts to disseminate this knowledge effectively could bridge the awareness gap, ensuring that children benefit from technology without compromising their developmental health.</w:t>
      </w:r>
    </w:p>
    <w:p w14:paraId="3275FAD1" w14:textId="18A1CEA5" w:rsidR="00951C75" w:rsidRPr="002F2EB1" w:rsidRDefault="00013772" w:rsidP="00252E2E">
      <w:pPr>
        <w:pStyle w:val="Heading1"/>
        <w:spacing w:before="0" w:line="240" w:lineRule="auto"/>
        <w:jc w:val="both"/>
        <w:rPr>
          <w:rFonts w:ascii="Times New Roman" w:eastAsia="Times New Roman" w:hAnsi="Times New Roman" w:cs="Times New Roman"/>
          <w:b/>
          <w:color w:val="FF0000"/>
          <w:sz w:val="24"/>
          <w:szCs w:val="24"/>
        </w:rPr>
      </w:pPr>
      <w:r w:rsidRPr="00E7573F">
        <w:rPr>
          <w:rFonts w:ascii="Times New Roman" w:eastAsia="Times New Roman" w:hAnsi="Times New Roman" w:cs="Times New Roman"/>
          <w:b/>
          <w:color w:val="auto"/>
          <w:sz w:val="24"/>
          <w:szCs w:val="24"/>
        </w:rPr>
        <w:t>References</w:t>
      </w:r>
    </w:p>
    <w:p w14:paraId="78653FFD" w14:textId="77777777" w:rsidR="004158BB" w:rsidRDefault="004158BB" w:rsidP="00325D68">
      <w:pPr>
        <w:pStyle w:val="Heading1"/>
        <w:spacing w:before="0" w:line="240" w:lineRule="auto"/>
        <w:ind w:left="720" w:hanging="720"/>
        <w:jc w:val="both"/>
        <w:rPr>
          <w:rFonts w:ascii="Times New Roman" w:eastAsia="Times New Roman" w:hAnsi="Times New Roman" w:cs="Times New Roman"/>
          <w:color w:val="auto"/>
          <w:sz w:val="24"/>
          <w:szCs w:val="24"/>
          <w:highlight w:val="white"/>
        </w:rPr>
      </w:pPr>
    </w:p>
    <w:p w14:paraId="06053672" w14:textId="0CD8A35F" w:rsidR="00325D68" w:rsidRPr="007C2143" w:rsidRDefault="00B30D9B" w:rsidP="00325D68">
      <w:pPr>
        <w:pStyle w:val="Heading1"/>
        <w:spacing w:before="0" w:line="240" w:lineRule="auto"/>
        <w:ind w:left="720" w:hanging="720"/>
        <w:jc w:val="both"/>
        <w:rPr>
          <w:rFonts w:ascii="Times New Roman" w:eastAsia="Times New Roman" w:hAnsi="Times New Roman" w:cs="Times New Roman"/>
          <w:color w:val="auto"/>
          <w:sz w:val="24"/>
          <w:szCs w:val="24"/>
          <w:highlight w:val="white"/>
        </w:rPr>
      </w:pPr>
      <w:r w:rsidRPr="007C2143">
        <w:rPr>
          <w:rFonts w:ascii="Times New Roman" w:eastAsia="Times New Roman" w:hAnsi="Times New Roman" w:cs="Times New Roman"/>
          <w:color w:val="auto"/>
          <w:sz w:val="24"/>
          <w:szCs w:val="24"/>
          <w:highlight w:val="white"/>
        </w:rPr>
        <w:t xml:space="preserve">Abdulla, F., Hossain, M. M., Huq, M. N., Hai, A., Rahman, A., Kabir, R., ... &amp; Khan, H. T. (2023). Prevalence, determinants and consequences of problematic smartphone use among preschoolers (3–5 years) from Dhaka, Bangladesh: A cross-sectional investigation. </w:t>
      </w:r>
      <w:r w:rsidRPr="007C2143">
        <w:rPr>
          <w:rFonts w:ascii="Times New Roman" w:eastAsia="Times New Roman" w:hAnsi="Times New Roman" w:cs="Times New Roman"/>
          <w:i/>
          <w:color w:val="auto"/>
          <w:sz w:val="24"/>
          <w:szCs w:val="24"/>
          <w:highlight w:val="white"/>
        </w:rPr>
        <w:t>Journal of Affective Disorders</w:t>
      </w:r>
      <w:r w:rsidRPr="007C2143">
        <w:rPr>
          <w:rFonts w:ascii="Times New Roman" w:eastAsia="Times New Roman" w:hAnsi="Times New Roman" w:cs="Times New Roman"/>
          <w:color w:val="auto"/>
          <w:sz w:val="24"/>
          <w:szCs w:val="24"/>
          <w:highlight w:val="white"/>
        </w:rPr>
        <w:t xml:space="preserve">, </w:t>
      </w:r>
      <w:r w:rsidRPr="007C2143">
        <w:rPr>
          <w:rFonts w:ascii="Times New Roman" w:eastAsia="Times New Roman" w:hAnsi="Times New Roman" w:cs="Times New Roman"/>
          <w:i/>
          <w:color w:val="auto"/>
          <w:sz w:val="24"/>
          <w:szCs w:val="24"/>
          <w:highlight w:val="white"/>
        </w:rPr>
        <w:t>329</w:t>
      </w:r>
      <w:r w:rsidRPr="007C2143">
        <w:rPr>
          <w:rFonts w:ascii="Times New Roman" w:eastAsia="Times New Roman" w:hAnsi="Times New Roman" w:cs="Times New Roman"/>
          <w:color w:val="auto"/>
          <w:sz w:val="24"/>
          <w:szCs w:val="24"/>
          <w:highlight w:val="white"/>
        </w:rPr>
        <w:t>, 413-427.</w:t>
      </w:r>
      <w:r w:rsidR="00306F8F" w:rsidRPr="007C2143">
        <w:rPr>
          <w:rFonts w:ascii="Times New Roman" w:eastAsia="Times New Roman" w:hAnsi="Times New Roman" w:cs="Times New Roman"/>
          <w:color w:val="auto"/>
          <w:sz w:val="24"/>
          <w:szCs w:val="24"/>
          <w:highlight w:val="white"/>
        </w:rPr>
        <w:t xml:space="preserve"> </w:t>
      </w:r>
      <w:hyperlink r:id="rId16" w:tgtFrame="_blank" w:tooltip="Persistent link using digital object identifier" w:history="1">
        <w:r w:rsidR="00423A94" w:rsidRPr="007C2143">
          <w:rPr>
            <w:rFonts w:ascii="Times New Roman" w:eastAsia="Times New Roman" w:hAnsi="Times New Roman" w:cs="Times New Roman"/>
            <w:color w:val="auto"/>
            <w:sz w:val="24"/>
            <w:szCs w:val="24"/>
          </w:rPr>
          <w:t>https://doi.org/10.1016/j.jad.2023.02.094</w:t>
        </w:r>
      </w:hyperlink>
      <w:r w:rsidR="00423A94" w:rsidRPr="007C2143">
        <w:rPr>
          <w:rFonts w:ascii="Times New Roman" w:eastAsia="Times New Roman" w:hAnsi="Times New Roman" w:cs="Times New Roman"/>
          <w:color w:val="auto"/>
          <w:sz w:val="24"/>
          <w:szCs w:val="24"/>
        </w:rPr>
        <w:t xml:space="preserve"> </w:t>
      </w:r>
    </w:p>
    <w:p w14:paraId="5D2B4D4F" w14:textId="273C1E6C" w:rsidR="00807F9A" w:rsidRPr="007C2143" w:rsidRDefault="00807F9A"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Alamri, M. M., </w:t>
      </w:r>
      <w:proofErr w:type="spellStart"/>
      <w:r w:rsidRPr="007C2143">
        <w:rPr>
          <w:rFonts w:ascii="Times New Roman" w:eastAsia="Times New Roman" w:hAnsi="Times New Roman" w:cs="Times New Roman"/>
          <w:sz w:val="24"/>
          <w:szCs w:val="24"/>
          <w:shd w:val="clear" w:color="auto" w:fill="FFFFFF"/>
        </w:rPr>
        <w:t>Alrehaili</w:t>
      </w:r>
      <w:proofErr w:type="spellEnd"/>
      <w:r w:rsidRPr="007C2143">
        <w:rPr>
          <w:rFonts w:ascii="Times New Roman" w:eastAsia="Times New Roman" w:hAnsi="Times New Roman" w:cs="Times New Roman"/>
          <w:sz w:val="24"/>
          <w:szCs w:val="24"/>
          <w:shd w:val="clear" w:color="auto" w:fill="FFFFFF"/>
        </w:rPr>
        <w:t xml:space="preserve">, M. A., </w:t>
      </w:r>
      <w:proofErr w:type="spellStart"/>
      <w:r w:rsidRPr="007C2143">
        <w:rPr>
          <w:rFonts w:ascii="Times New Roman" w:eastAsia="Times New Roman" w:hAnsi="Times New Roman" w:cs="Times New Roman"/>
          <w:sz w:val="24"/>
          <w:szCs w:val="24"/>
          <w:shd w:val="clear" w:color="auto" w:fill="FFFFFF"/>
        </w:rPr>
        <w:t>Albariqi</w:t>
      </w:r>
      <w:proofErr w:type="spellEnd"/>
      <w:r w:rsidRPr="007C2143">
        <w:rPr>
          <w:rFonts w:ascii="Times New Roman" w:eastAsia="Times New Roman" w:hAnsi="Times New Roman" w:cs="Times New Roman"/>
          <w:sz w:val="24"/>
          <w:szCs w:val="24"/>
          <w:shd w:val="clear" w:color="auto" w:fill="FFFFFF"/>
        </w:rPr>
        <w:t xml:space="preserve">, W., Alshehri, M. S., Alotaibi, K. B., &amp; </w:t>
      </w:r>
      <w:proofErr w:type="spellStart"/>
      <w:r w:rsidRPr="007C2143">
        <w:rPr>
          <w:rFonts w:ascii="Times New Roman" w:eastAsia="Times New Roman" w:hAnsi="Times New Roman" w:cs="Times New Roman"/>
          <w:sz w:val="24"/>
          <w:szCs w:val="24"/>
          <w:shd w:val="clear" w:color="auto" w:fill="FFFFFF"/>
        </w:rPr>
        <w:t>Algethami</w:t>
      </w:r>
      <w:proofErr w:type="spellEnd"/>
      <w:r w:rsidRPr="007C2143">
        <w:rPr>
          <w:rFonts w:ascii="Times New Roman" w:eastAsia="Times New Roman" w:hAnsi="Times New Roman" w:cs="Times New Roman"/>
          <w:sz w:val="24"/>
          <w:szCs w:val="24"/>
          <w:shd w:val="clear" w:color="auto" w:fill="FFFFFF"/>
        </w:rPr>
        <w:t>, A. M. (2023). Relationship Between Speech Delay and Smart Media in Children: A Systematic Review. </w:t>
      </w:r>
      <w:proofErr w:type="spellStart"/>
      <w:r w:rsidRPr="007C2143">
        <w:rPr>
          <w:rFonts w:ascii="Times New Roman" w:eastAsia="Times New Roman" w:hAnsi="Times New Roman" w:cs="Times New Roman"/>
          <w:i/>
          <w:iCs/>
          <w:sz w:val="24"/>
          <w:szCs w:val="24"/>
          <w:shd w:val="clear" w:color="auto" w:fill="FFFFFF"/>
        </w:rPr>
        <w:t>Cureus</w:t>
      </w:r>
      <w:proofErr w:type="spellEnd"/>
      <w:r w:rsidRPr="007C2143">
        <w:rPr>
          <w:rFonts w:ascii="Times New Roman" w:eastAsia="Times New Roman" w:hAnsi="Times New Roman" w:cs="Times New Roman"/>
          <w:sz w:val="24"/>
          <w:szCs w:val="24"/>
          <w:shd w:val="clear" w:color="auto" w:fill="FFFFFF"/>
        </w:rPr>
        <w:t>, </w:t>
      </w:r>
      <w:r w:rsidRPr="007C2143">
        <w:rPr>
          <w:rFonts w:ascii="Times New Roman" w:eastAsia="Times New Roman" w:hAnsi="Times New Roman" w:cs="Times New Roman"/>
          <w:i/>
          <w:iCs/>
          <w:sz w:val="24"/>
          <w:szCs w:val="24"/>
          <w:shd w:val="clear" w:color="auto" w:fill="FFFFFF"/>
        </w:rPr>
        <w:t>15</w:t>
      </w:r>
      <w:r w:rsidRPr="007C2143">
        <w:rPr>
          <w:rFonts w:ascii="Times New Roman" w:eastAsia="Times New Roman" w:hAnsi="Times New Roman" w:cs="Times New Roman"/>
          <w:sz w:val="24"/>
          <w:szCs w:val="24"/>
          <w:shd w:val="clear" w:color="auto" w:fill="FFFFFF"/>
        </w:rPr>
        <w:t xml:space="preserve">(9), e45396. </w:t>
      </w:r>
      <w:hyperlink r:id="rId17" w:history="1">
        <w:r w:rsidRPr="007C2143">
          <w:rPr>
            <w:rStyle w:val="Hyperlink"/>
            <w:rFonts w:ascii="Times New Roman" w:eastAsia="Times New Roman" w:hAnsi="Times New Roman" w:cs="Times New Roman"/>
            <w:color w:val="auto"/>
            <w:sz w:val="24"/>
            <w:szCs w:val="24"/>
            <w:shd w:val="clear" w:color="auto" w:fill="FFFFFF"/>
          </w:rPr>
          <w:t>https://doi.org/10.7759/cureus.45396</w:t>
        </w:r>
      </w:hyperlink>
    </w:p>
    <w:p w14:paraId="57675740" w14:textId="07492B2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Asplund, K. M., </w:t>
      </w:r>
      <w:proofErr w:type="spellStart"/>
      <w:r w:rsidRPr="007C2143">
        <w:rPr>
          <w:rFonts w:ascii="Times New Roman" w:eastAsia="Times New Roman" w:hAnsi="Times New Roman" w:cs="Times New Roman"/>
          <w:sz w:val="24"/>
          <w:szCs w:val="24"/>
          <w:shd w:val="clear" w:color="auto" w:fill="FFFFFF"/>
        </w:rPr>
        <w:t>Kair</w:t>
      </w:r>
      <w:proofErr w:type="spellEnd"/>
      <w:r w:rsidRPr="007C2143">
        <w:rPr>
          <w:rFonts w:ascii="Times New Roman" w:eastAsia="Times New Roman" w:hAnsi="Times New Roman" w:cs="Times New Roman"/>
          <w:sz w:val="24"/>
          <w:szCs w:val="24"/>
          <w:shd w:val="clear" w:color="auto" w:fill="FFFFFF"/>
        </w:rPr>
        <w:t xml:space="preserve">, L. R., Arain, Y. H., Cervantes, M., Oreskovic, N. M., &amp; Zuckerman, K. E. (2015). Early childhood screen time and parental attitudes toward child television viewing in a low-income Latino population attending the special supplemental nutrition program for women, infants, and children. </w:t>
      </w:r>
      <w:r w:rsidRPr="007C2143">
        <w:rPr>
          <w:rFonts w:ascii="Times New Roman" w:eastAsia="Times New Roman" w:hAnsi="Times New Roman" w:cs="Times New Roman"/>
          <w:i/>
          <w:iCs/>
          <w:sz w:val="24"/>
          <w:szCs w:val="24"/>
          <w:shd w:val="clear" w:color="auto" w:fill="FFFFFF"/>
        </w:rPr>
        <w:t>Childhood obesity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11</w:t>
      </w:r>
      <w:r w:rsidRPr="007C2143">
        <w:rPr>
          <w:rFonts w:ascii="Times New Roman" w:eastAsia="Times New Roman" w:hAnsi="Times New Roman" w:cs="Times New Roman"/>
          <w:sz w:val="24"/>
          <w:szCs w:val="24"/>
          <w:shd w:val="clear" w:color="auto" w:fill="FFFFFF"/>
        </w:rPr>
        <w:t>(5), 590-599.</w:t>
      </w:r>
      <w:r w:rsidR="00BF42F7" w:rsidRPr="007C2143">
        <w:rPr>
          <w:rFonts w:ascii="Times New Roman" w:eastAsia="Times New Roman" w:hAnsi="Times New Roman" w:cs="Times New Roman"/>
          <w:sz w:val="24"/>
          <w:szCs w:val="24"/>
          <w:shd w:val="clear" w:color="auto" w:fill="FFFFFF"/>
        </w:rPr>
        <w:t xml:space="preserve"> </w:t>
      </w:r>
      <w:hyperlink r:id="rId18" w:history="1">
        <w:r w:rsidR="008D4795" w:rsidRPr="007C2143">
          <w:rPr>
            <w:rStyle w:val="Hyperlink"/>
            <w:rFonts w:ascii="Times New Roman" w:eastAsia="Times New Roman" w:hAnsi="Times New Roman" w:cs="Times New Roman"/>
            <w:color w:val="auto"/>
            <w:sz w:val="24"/>
            <w:szCs w:val="24"/>
            <w:shd w:val="clear" w:color="auto" w:fill="FFFFFF"/>
          </w:rPr>
          <w:t>https://doi.org/10.1089/chi.2015.0</w:t>
        </w:r>
      </w:hyperlink>
      <w:r w:rsidR="008D4795" w:rsidRPr="007C2143">
        <w:rPr>
          <w:rFonts w:ascii="Times New Roman" w:eastAsia="Times New Roman" w:hAnsi="Times New Roman" w:cs="Times New Roman"/>
          <w:sz w:val="24"/>
          <w:szCs w:val="24"/>
          <w:shd w:val="clear" w:color="auto" w:fill="FFFFFF"/>
        </w:rPr>
        <w:t xml:space="preserve"> </w:t>
      </w:r>
    </w:p>
    <w:p w14:paraId="328B0E1D" w14:textId="682EA44B" w:rsidR="00B30D9B" w:rsidRPr="007C2143" w:rsidDel="00752F6B" w:rsidRDefault="00B30D9B" w:rsidP="004158BB">
      <w:pPr>
        <w:spacing w:after="0" w:line="240" w:lineRule="auto"/>
        <w:ind w:left="720" w:hanging="720"/>
        <w:jc w:val="both"/>
        <w:rPr>
          <w:del w:id="148" w:author="dell_tfz" w:date="2024-09-28T22:03:00Z" w16du:dateUtc="2024-09-28T16:03:00Z"/>
          <w:rFonts w:ascii="Times New Roman" w:eastAsia="Times New Roman" w:hAnsi="Times New Roman" w:cs="Times New Roman"/>
          <w:sz w:val="24"/>
          <w:szCs w:val="24"/>
        </w:rPr>
      </w:pPr>
      <w:del w:id="149" w:author="dell_tfz" w:date="2024-09-28T22:03:00Z" w16du:dateUtc="2024-09-28T16:03:00Z">
        <w:r w:rsidRPr="007C2143" w:rsidDel="00752F6B">
          <w:rPr>
            <w:rFonts w:ascii="Times New Roman" w:eastAsia="Times New Roman" w:hAnsi="Times New Roman" w:cs="Times New Roman"/>
            <w:sz w:val="24"/>
            <w:szCs w:val="24"/>
            <w:highlight w:val="white"/>
          </w:rPr>
          <w:delText>Auxier, B., Anderson, M., Perrin, A., &amp; Turner, E. (202</w:delText>
        </w:r>
        <w:r w:rsidR="00251A2B" w:rsidRPr="007C2143" w:rsidDel="00752F6B">
          <w:rPr>
            <w:rFonts w:ascii="Times New Roman" w:eastAsia="Times New Roman" w:hAnsi="Times New Roman" w:cs="Times New Roman"/>
            <w:sz w:val="24"/>
            <w:szCs w:val="24"/>
            <w:highlight w:val="white"/>
          </w:rPr>
          <w:delText>0).</w:delText>
        </w:r>
        <w:r w:rsidR="00942246" w:rsidRPr="007C2143" w:rsidDel="00752F6B">
          <w:rPr>
            <w:rFonts w:ascii="Times New Roman" w:eastAsia="Times New Roman" w:hAnsi="Times New Roman" w:cs="Times New Roman"/>
            <w:sz w:val="24"/>
            <w:szCs w:val="24"/>
            <w:highlight w:val="white"/>
          </w:rPr>
          <w:delText xml:space="preserve"> </w:delText>
        </w:r>
        <w:r w:rsidRPr="007C2143" w:rsidDel="00752F6B">
          <w:rPr>
            <w:rFonts w:ascii="Times New Roman" w:eastAsia="Times New Roman" w:hAnsi="Times New Roman" w:cs="Times New Roman"/>
            <w:i/>
            <w:iCs/>
            <w:sz w:val="24"/>
            <w:szCs w:val="24"/>
            <w:highlight w:val="white"/>
          </w:rPr>
          <w:delText>Children’s engagement with digital devices, screen time</w:delText>
        </w:r>
        <w:r w:rsidRPr="007C2143" w:rsidDel="00752F6B">
          <w:rPr>
            <w:rFonts w:ascii="Times New Roman" w:eastAsia="Times New Roman" w:hAnsi="Times New Roman" w:cs="Times New Roman"/>
            <w:sz w:val="24"/>
            <w:szCs w:val="24"/>
            <w:highlight w:val="white"/>
          </w:rPr>
          <w:delText xml:space="preserve">. </w:delText>
        </w:r>
        <w:r w:rsidRPr="007C2143" w:rsidDel="00752F6B">
          <w:rPr>
            <w:rFonts w:ascii="Times New Roman" w:eastAsia="Times New Roman" w:hAnsi="Times New Roman" w:cs="Times New Roman"/>
            <w:iCs/>
            <w:sz w:val="24"/>
            <w:szCs w:val="24"/>
            <w:highlight w:val="white"/>
          </w:rPr>
          <w:delText>Pew research center.</w:delText>
        </w:r>
        <w:r w:rsidRPr="007C2143" w:rsidDel="00752F6B">
          <w:rPr>
            <w:rFonts w:ascii="Times New Roman" w:eastAsia="Times New Roman" w:hAnsi="Times New Roman" w:cs="Times New Roman"/>
            <w:iCs/>
            <w:sz w:val="24"/>
            <w:szCs w:val="24"/>
          </w:rPr>
          <w:br/>
        </w:r>
        <w:r w:rsidR="00000000" w:rsidDel="00752F6B">
          <w:fldChar w:fldCharType="begin"/>
        </w:r>
        <w:r w:rsidR="00000000" w:rsidDel="00752F6B">
          <w:delInstrText>HYPERLINK "https://www.pewresearch.org/internet/2020/07/28/childrens-engagement-with-digital-devices-screen-time/"</w:delInstrText>
        </w:r>
        <w:r w:rsidR="00000000" w:rsidDel="00752F6B">
          <w:fldChar w:fldCharType="separate"/>
        </w:r>
        <w:r w:rsidR="00C96943" w:rsidRPr="007C2143" w:rsidDel="00752F6B">
          <w:rPr>
            <w:rStyle w:val="Hyperlink"/>
            <w:rFonts w:ascii="Times New Roman" w:eastAsia="Times New Roman" w:hAnsi="Times New Roman" w:cs="Times New Roman"/>
            <w:color w:val="auto"/>
            <w:sz w:val="24"/>
            <w:szCs w:val="24"/>
          </w:rPr>
          <w:delText>https://www.pewresearch.org/internet/2020/07/28/childrens-engagement-with-digital-devices-screen-time/</w:delText>
        </w:r>
        <w:r w:rsidR="00000000" w:rsidDel="00752F6B">
          <w:rPr>
            <w:rStyle w:val="Hyperlink"/>
            <w:rFonts w:ascii="Times New Roman" w:eastAsia="Times New Roman" w:hAnsi="Times New Roman" w:cs="Times New Roman"/>
            <w:color w:val="auto"/>
            <w:sz w:val="24"/>
            <w:szCs w:val="24"/>
          </w:rPr>
          <w:fldChar w:fldCharType="end"/>
        </w:r>
      </w:del>
    </w:p>
    <w:p w14:paraId="3F0D2570" w14:textId="0DD42E91"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Chandrima, R. M., </w:t>
      </w:r>
      <w:proofErr w:type="spellStart"/>
      <w:r w:rsidRPr="007C2143">
        <w:rPr>
          <w:rFonts w:ascii="Times New Roman" w:eastAsia="Times New Roman" w:hAnsi="Times New Roman" w:cs="Times New Roman"/>
          <w:sz w:val="24"/>
          <w:szCs w:val="24"/>
          <w:shd w:val="clear" w:color="auto" w:fill="FFFFFF"/>
        </w:rPr>
        <w:t>Kircaburun</w:t>
      </w:r>
      <w:proofErr w:type="spellEnd"/>
      <w:r w:rsidRPr="007C2143">
        <w:rPr>
          <w:rFonts w:ascii="Times New Roman" w:eastAsia="Times New Roman" w:hAnsi="Times New Roman" w:cs="Times New Roman"/>
          <w:sz w:val="24"/>
          <w:szCs w:val="24"/>
          <w:shd w:val="clear" w:color="auto" w:fill="FFFFFF"/>
        </w:rPr>
        <w:t xml:space="preserve">, K., Kabir, H., Riaz, B. K., Kuss, D. J., Griffiths, M. D., &amp; Mamun, M. A. (2020). Adolescent problematic internet use and parental mediation: A Bangladeshi structured interview study. </w:t>
      </w:r>
      <w:r w:rsidRPr="007C2143">
        <w:rPr>
          <w:rFonts w:ascii="Times New Roman" w:eastAsia="Times New Roman" w:hAnsi="Times New Roman" w:cs="Times New Roman"/>
          <w:i/>
          <w:iCs/>
          <w:sz w:val="24"/>
          <w:szCs w:val="24"/>
          <w:shd w:val="clear" w:color="auto" w:fill="FFFFFF"/>
        </w:rPr>
        <w:t xml:space="preserve">Addictive </w:t>
      </w:r>
      <w:proofErr w:type="spellStart"/>
      <w:r w:rsidRPr="007C2143">
        <w:rPr>
          <w:rFonts w:ascii="Times New Roman" w:eastAsia="Times New Roman" w:hAnsi="Times New Roman" w:cs="Times New Roman"/>
          <w:i/>
          <w:iCs/>
          <w:sz w:val="24"/>
          <w:szCs w:val="24"/>
          <w:shd w:val="clear" w:color="auto" w:fill="FFFFFF"/>
        </w:rPr>
        <w:t>Behaviors</w:t>
      </w:r>
      <w:proofErr w:type="spellEnd"/>
      <w:r w:rsidRPr="007C2143">
        <w:rPr>
          <w:rFonts w:ascii="Times New Roman" w:eastAsia="Times New Roman" w:hAnsi="Times New Roman" w:cs="Times New Roman"/>
          <w:i/>
          <w:iCs/>
          <w:sz w:val="24"/>
          <w:szCs w:val="24"/>
          <w:shd w:val="clear" w:color="auto" w:fill="FFFFFF"/>
        </w:rPr>
        <w:t xml:space="preserve"> Reports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 xml:space="preserve">, 100288. </w:t>
      </w:r>
      <w:hyperlink r:id="rId19" w:history="1">
        <w:r w:rsidR="00D10D83" w:rsidRPr="007C2143">
          <w:rPr>
            <w:rStyle w:val="Hyperlink"/>
            <w:rFonts w:ascii="Times New Roman" w:eastAsia="Times New Roman" w:hAnsi="Times New Roman" w:cs="Times New Roman"/>
            <w:color w:val="auto"/>
            <w:sz w:val="24"/>
            <w:szCs w:val="24"/>
            <w:shd w:val="clear" w:color="auto" w:fill="FFFFFF"/>
          </w:rPr>
          <w:t>https://doi.org/10.1016/j.abrep.2020.100288</w:t>
        </w:r>
      </w:hyperlink>
      <w:r w:rsidR="00D10D83" w:rsidRPr="007C2143">
        <w:rPr>
          <w:rFonts w:ascii="Times New Roman" w:eastAsia="Times New Roman" w:hAnsi="Times New Roman" w:cs="Times New Roman"/>
          <w:sz w:val="24"/>
          <w:szCs w:val="24"/>
          <w:shd w:val="clear" w:color="auto" w:fill="FFFFFF"/>
        </w:rPr>
        <w:t xml:space="preserve"> </w:t>
      </w:r>
    </w:p>
    <w:p w14:paraId="766218C5" w14:textId="5F940FCC"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Chang, H. Y., Park, E. J., Yoo, H. J., won Lee, J., &amp; Shin, Y. (2018). Electronic media exposure and use among toddlers. </w:t>
      </w:r>
      <w:r w:rsidRPr="007C2143">
        <w:rPr>
          <w:rFonts w:ascii="Times New Roman" w:eastAsia="Times New Roman" w:hAnsi="Times New Roman" w:cs="Times New Roman"/>
          <w:i/>
          <w:iCs/>
          <w:sz w:val="24"/>
          <w:szCs w:val="24"/>
          <w:shd w:val="clear" w:color="auto" w:fill="FFFFFF"/>
        </w:rPr>
        <w:t>Psychiatry investigation</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15</w:t>
      </w:r>
      <w:r w:rsidRPr="007C2143">
        <w:rPr>
          <w:rFonts w:ascii="Times New Roman" w:eastAsia="Times New Roman" w:hAnsi="Times New Roman" w:cs="Times New Roman"/>
          <w:sz w:val="24"/>
          <w:szCs w:val="24"/>
          <w:shd w:val="clear" w:color="auto" w:fill="FFFFFF"/>
        </w:rPr>
        <w:t>(6), 568</w:t>
      </w:r>
      <w:r w:rsidR="001B260D" w:rsidRPr="007C2143">
        <w:rPr>
          <w:rFonts w:ascii="Times New Roman" w:eastAsia="Times New Roman" w:hAnsi="Times New Roman" w:cs="Times New Roman"/>
          <w:sz w:val="24"/>
          <w:szCs w:val="24"/>
          <w:shd w:val="clear" w:color="auto" w:fill="FFFFFF"/>
        </w:rPr>
        <w:t>-</w:t>
      </w:r>
      <w:r w:rsidR="00EE6355" w:rsidRPr="007C2143">
        <w:rPr>
          <w:rFonts w:ascii="Times New Roman" w:eastAsia="Times New Roman" w:hAnsi="Times New Roman" w:cs="Times New Roman"/>
          <w:sz w:val="24"/>
          <w:szCs w:val="24"/>
          <w:shd w:val="clear" w:color="auto" w:fill="FFFFFF"/>
        </w:rPr>
        <w:t>573.</w:t>
      </w:r>
      <w:r w:rsidR="00692ABD" w:rsidRPr="007C2143">
        <w:rPr>
          <w:rFonts w:ascii="Times New Roman" w:eastAsia="Times New Roman" w:hAnsi="Times New Roman" w:cs="Times New Roman"/>
          <w:sz w:val="24"/>
          <w:szCs w:val="24"/>
          <w:shd w:val="clear" w:color="auto" w:fill="FFFFFF"/>
        </w:rPr>
        <w:t xml:space="preserve"> </w:t>
      </w:r>
      <w:hyperlink r:id="rId20" w:history="1">
        <w:r w:rsidR="00700199" w:rsidRPr="007C2143">
          <w:rPr>
            <w:rStyle w:val="Hyperlink"/>
            <w:rFonts w:ascii="Times New Roman" w:eastAsia="Times New Roman" w:hAnsi="Times New Roman" w:cs="Times New Roman"/>
            <w:color w:val="auto"/>
            <w:sz w:val="24"/>
            <w:szCs w:val="24"/>
            <w:shd w:val="clear" w:color="auto" w:fill="FFFFFF"/>
          </w:rPr>
          <w:t>https://doi.org/10.30773/pi.2017.11.30.2</w:t>
        </w:r>
      </w:hyperlink>
      <w:r w:rsidR="00700199" w:rsidRPr="007C2143">
        <w:rPr>
          <w:rFonts w:ascii="Times New Roman" w:eastAsia="Times New Roman" w:hAnsi="Times New Roman" w:cs="Times New Roman"/>
          <w:sz w:val="24"/>
          <w:szCs w:val="24"/>
          <w:shd w:val="clear" w:color="auto" w:fill="FFFFFF"/>
        </w:rPr>
        <w:t xml:space="preserve"> </w:t>
      </w:r>
    </w:p>
    <w:p w14:paraId="689C74BD" w14:textId="0638818A"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Golden, S. L., Blake, J. W., &amp; Giuliano, K. K. (2020). Parental decision-making: infant engagement with smartphones. </w:t>
      </w:r>
      <w:r w:rsidRPr="007C2143">
        <w:rPr>
          <w:rFonts w:ascii="Times New Roman" w:eastAsia="Times New Roman" w:hAnsi="Times New Roman" w:cs="Times New Roman"/>
          <w:i/>
          <w:iCs/>
          <w:sz w:val="24"/>
          <w:szCs w:val="24"/>
          <w:shd w:val="clear" w:color="auto" w:fill="FFFFFF"/>
        </w:rPr>
        <w:t xml:space="preserve">Infant </w:t>
      </w:r>
      <w:proofErr w:type="spellStart"/>
      <w:r w:rsidRPr="007C2143">
        <w:rPr>
          <w:rFonts w:ascii="Times New Roman" w:eastAsia="Times New Roman" w:hAnsi="Times New Roman" w:cs="Times New Roman"/>
          <w:i/>
          <w:iCs/>
          <w:sz w:val="24"/>
          <w:szCs w:val="24"/>
          <w:shd w:val="clear" w:color="auto" w:fill="FFFFFF"/>
        </w:rPr>
        <w:t>Behavior</w:t>
      </w:r>
      <w:proofErr w:type="spellEnd"/>
      <w:r w:rsidRPr="007C2143">
        <w:rPr>
          <w:rFonts w:ascii="Times New Roman" w:eastAsia="Times New Roman" w:hAnsi="Times New Roman" w:cs="Times New Roman"/>
          <w:i/>
          <w:iCs/>
          <w:sz w:val="24"/>
          <w:szCs w:val="24"/>
          <w:shd w:val="clear" w:color="auto" w:fill="FFFFFF"/>
        </w:rPr>
        <w:t xml:space="preserve"> and Development</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61</w:t>
      </w:r>
      <w:r w:rsidRPr="007C2143">
        <w:rPr>
          <w:rFonts w:ascii="Times New Roman" w:eastAsia="Times New Roman" w:hAnsi="Times New Roman" w:cs="Times New Roman"/>
          <w:sz w:val="24"/>
          <w:szCs w:val="24"/>
          <w:shd w:val="clear" w:color="auto" w:fill="FFFFFF"/>
        </w:rPr>
        <w:t>, 101497.</w:t>
      </w:r>
      <w:r w:rsidR="009E5E7C" w:rsidRPr="007C2143">
        <w:rPr>
          <w:rFonts w:ascii="Times New Roman" w:eastAsia="Times New Roman" w:hAnsi="Times New Roman" w:cs="Times New Roman"/>
          <w:sz w:val="24"/>
          <w:szCs w:val="24"/>
          <w:shd w:val="clear" w:color="auto" w:fill="FFFFFF"/>
        </w:rPr>
        <w:t xml:space="preserve"> </w:t>
      </w:r>
      <w:hyperlink r:id="rId21" w:history="1">
        <w:r w:rsidR="008D3BEE" w:rsidRPr="007C2143">
          <w:rPr>
            <w:rStyle w:val="Hyperlink"/>
            <w:rFonts w:ascii="Times New Roman" w:eastAsia="Times New Roman" w:hAnsi="Times New Roman" w:cs="Times New Roman"/>
            <w:color w:val="auto"/>
            <w:sz w:val="24"/>
            <w:szCs w:val="24"/>
            <w:shd w:val="clear" w:color="auto" w:fill="FFFFFF"/>
          </w:rPr>
          <w:t>https://doi.org/10.1016/j.infbeh.2020.101497</w:t>
        </w:r>
      </w:hyperlink>
      <w:r w:rsidR="008D3BEE" w:rsidRPr="007C2143">
        <w:rPr>
          <w:rFonts w:ascii="Times New Roman" w:eastAsia="Times New Roman" w:hAnsi="Times New Roman" w:cs="Times New Roman"/>
          <w:sz w:val="24"/>
          <w:szCs w:val="24"/>
          <w:shd w:val="clear" w:color="auto" w:fill="FFFFFF"/>
        </w:rPr>
        <w:t xml:space="preserve"> </w:t>
      </w:r>
    </w:p>
    <w:p w14:paraId="246A812B" w14:textId="1A3A7C70" w:rsidR="00F1276C" w:rsidRPr="007C2143" w:rsidRDefault="00F1276C" w:rsidP="00F1276C">
      <w:pPr>
        <w:spacing w:after="0" w:line="240" w:lineRule="auto"/>
        <w:ind w:left="720" w:hanging="720"/>
        <w:jc w:val="both"/>
        <w:rPr>
          <w:rFonts w:ascii="Times New Roman" w:eastAsia="Kalpurush" w:hAnsi="Times New Roman" w:cs="Times New Roman"/>
          <w:b/>
          <w:bCs/>
          <w:sz w:val="24"/>
          <w:szCs w:val="24"/>
        </w:rPr>
      </w:pPr>
      <w:r w:rsidRPr="007C2143">
        <w:rPr>
          <w:rFonts w:ascii="Times New Roman" w:hAnsi="Times New Roman" w:cs="Times New Roman"/>
          <w:sz w:val="24"/>
          <w:szCs w:val="24"/>
        </w:rPr>
        <w:t xml:space="preserve">Greene, J. C., </w:t>
      </w:r>
      <w:proofErr w:type="spellStart"/>
      <w:r w:rsidRPr="007C2143">
        <w:rPr>
          <w:rFonts w:ascii="Times New Roman" w:hAnsi="Times New Roman" w:cs="Times New Roman"/>
          <w:sz w:val="24"/>
          <w:szCs w:val="24"/>
        </w:rPr>
        <w:t>Caracelli</w:t>
      </w:r>
      <w:proofErr w:type="spellEnd"/>
      <w:r w:rsidRPr="007C2143">
        <w:rPr>
          <w:rFonts w:ascii="Times New Roman" w:hAnsi="Times New Roman" w:cs="Times New Roman"/>
          <w:sz w:val="24"/>
          <w:szCs w:val="24"/>
        </w:rPr>
        <w:t xml:space="preserve">, V. J., &amp; Graham, W. F. (1989). Toward a conceptual framework for mixed-method evaluation designs. </w:t>
      </w:r>
      <w:r w:rsidRPr="007C2143">
        <w:rPr>
          <w:rFonts w:ascii="Times New Roman" w:hAnsi="Times New Roman" w:cs="Times New Roman"/>
          <w:i/>
          <w:iCs/>
          <w:sz w:val="24"/>
          <w:szCs w:val="24"/>
        </w:rPr>
        <w:t>Educational Evaluation and Policy Analysis</w:t>
      </w:r>
      <w:r w:rsidRPr="007C2143">
        <w:rPr>
          <w:rFonts w:ascii="Times New Roman" w:hAnsi="Times New Roman" w:cs="Times New Roman"/>
          <w:sz w:val="24"/>
          <w:szCs w:val="24"/>
        </w:rPr>
        <w:t xml:space="preserve">, </w:t>
      </w:r>
      <w:r w:rsidRPr="007C2143">
        <w:rPr>
          <w:rFonts w:ascii="Times New Roman" w:hAnsi="Times New Roman" w:cs="Times New Roman"/>
          <w:i/>
          <w:iCs/>
          <w:sz w:val="24"/>
          <w:szCs w:val="24"/>
        </w:rPr>
        <w:t>11</w:t>
      </w:r>
      <w:r w:rsidRPr="007C2143">
        <w:rPr>
          <w:rFonts w:ascii="Times New Roman" w:hAnsi="Times New Roman" w:cs="Times New Roman"/>
          <w:sz w:val="24"/>
          <w:szCs w:val="24"/>
        </w:rPr>
        <w:t>(3), 255–274.</w:t>
      </w:r>
      <w:r w:rsidR="003C48E8" w:rsidRPr="007C2143">
        <w:rPr>
          <w:rFonts w:ascii="Times New Roman" w:hAnsi="Times New Roman" w:cs="Times New Roman"/>
          <w:sz w:val="24"/>
          <w:szCs w:val="24"/>
        </w:rPr>
        <w:t xml:space="preserve"> </w:t>
      </w:r>
      <w:hyperlink r:id="rId22" w:history="1">
        <w:r w:rsidR="003A4F65" w:rsidRPr="007C2143">
          <w:rPr>
            <w:rStyle w:val="Hyperlink"/>
            <w:rFonts w:ascii="Times New Roman" w:hAnsi="Times New Roman" w:cs="Times New Roman"/>
            <w:color w:val="auto"/>
            <w:sz w:val="24"/>
            <w:szCs w:val="24"/>
          </w:rPr>
          <w:t>https://doi.org/10.3102/01623737011003255</w:t>
        </w:r>
      </w:hyperlink>
      <w:r w:rsidR="003A4F65" w:rsidRPr="007C2143">
        <w:rPr>
          <w:rFonts w:ascii="Times New Roman" w:hAnsi="Times New Roman" w:cs="Times New Roman"/>
          <w:sz w:val="24"/>
          <w:szCs w:val="24"/>
        </w:rPr>
        <w:t xml:space="preserve"> </w:t>
      </w:r>
    </w:p>
    <w:p w14:paraId="4C142B3E" w14:textId="49ED3110"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u w:val="single"/>
        </w:rPr>
      </w:pPr>
      <w:r w:rsidRPr="007C2143">
        <w:rPr>
          <w:rFonts w:ascii="Times New Roman" w:eastAsia="Times New Roman" w:hAnsi="Times New Roman" w:cs="Times New Roman"/>
          <w:sz w:val="24"/>
          <w:szCs w:val="24"/>
        </w:rPr>
        <w:lastRenderedPageBreak/>
        <w:t xml:space="preserve">Hasan, M. (2022, May 25). 48% mobile phone customers in Bangladesh have a smartphone. </w:t>
      </w:r>
      <w:r w:rsidRPr="007C2143">
        <w:rPr>
          <w:rFonts w:ascii="Times New Roman" w:eastAsia="Times New Roman" w:hAnsi="Times New Roman" w:cs="Times New Roman"/>
          <w:i/>
          <w:sz w:val="24"/>
          <w:szCs w:val="24"/>
        </w:rPr>
        <w:t>The Daily Star</w:t>
      </w:r>
      <w:r w:rsidRPr="007C2143">
        <w:rPr>
          <w:rFonts w:ascii="Times New Roman" w:eastAsia="Times New Roman" w:hAnsi="Times New Roman" w:cs="Times New Roman"/>
          <w:sz w:val="24"/>
          <w:szCs w:val="24"/>
        </w:rPr>
        <w:t xml:space="preserve">. </w:t>
      </w:r>
      <w:hyperlink r:id="rId23" w:anchor="amp_tf=From%20%251%24s&amp;aoh=17038749316954&amp;csi=1&amp;referrer=https%3A%2F%2Fwww.google.com">
        <w:r w:rsidRPr="007C2143">
          <w:rPr>
            <w:rFonts w:ascii="Times New Roman" w:eastAsia="Times New Roman" w:hAnsi="Times New Roman" w:cs="Times New Roman"/>
            <w:sz w:val="24"/>
            <w:szCs w:val="24"/>
            <w:u w:val="single"/>
          </w:rPr>
          <w:t>https://www.thedailystar.net/business/telecom/news/smartphone-penetration-fast-approaching-50pc-3031216?amp=#amp_tf=From%20%251%24s&amp;aoh=17038749316954&amp;csi=1&amp;referrer=https%3A%2F%2Fwww.google.com</w:t>
        </w:r>
      </w:hyperlink>
    </w:p>
    <w:p w14:paraId="3CCBB919" w14:textId="0DA9034D"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Heuvel, van, den, M., Ma, J., </w:t>
      </w:r>
      <w:proofErr w:type="spellStart"/>
      <w:r w:rsidRPr="007C2143">
        <w:rPr>
          <w:rFonts w:ascii="Times New Roman" w:eastAsia="Times New Roman" w:hAnsi="Times New Roman" w:cs="Times New Roman"/>
          <w:sz w:val="24"/>
          <w:szCs w:val="24"/>
        </w:rPr>
        <w:t>Borkhoff</w:t>
      </w:r>
      <w:proofErr w:type="spellEnd"/>
      <w:r w:rsidRPr="007C2143">
        <w:rPr>
          <w:rFonts w:ascii="Times New Roman" w:eastAsia="Times New Roman" w:hAnsi="Times New Roman" w:cs="Times New Roman"/>
          <w:sz w:val="24"/>
          <w:szCs w:val="24"/>
        </w:rPr>
        <w:t xml:space="preserve">, C. M., </w:t>
      </w:r>
      <w:proofErr w:type="spellStart"/>
      <w:r w:rsidRPr="007C2143">
        <w:rPr>
          <w:rFonts w:ascii="Times New Roman" w:eastAsia="Times New Roman" w:hAnsi="Times New Roman" w:cs="Times New Roman"/>
          <w:sz w:val="24"/>
          <w:szCs w:val="24"/>
        </w:rPr>
        <w:t>Koroshegyi</w:t>
      </w:r>
      <w:proofErr w:type="spellEnd"/>
      <w:r w:rsidRPr="007C2143">
        <w:rPr>
          <w:rFonts w:ascii="Times New Roman" w:eastAsia="Times New Roman" w:hAnsi="Times New Roman" w:cs="Times New Roman"/>
          <w:sz w:val="24"/>
          <w:szCs w:val="24"/>
        </w:rPr>
        <w:t xml:space="preserve">, C., Dai, D. W., Parkin, P. C., ... &amp; </w:t>
      </w:r>
      <w:proofErr w:type="spellStart"/>
      <w:r w:rsidRPr="007C2143">
        <w:rPr>
          <w:rFonts w:ascii="Times New Roman" w:eastAsia="Times New Roman" w:hAnsi="Times New Roman" w:cs="Times New Roman"/>
          <w:sz w:val="24"/>
          <w:szCs w:val="24"/>
        </w:rPr>
        <w:t>TARGet</w:t>
      </w:r>
      <w:proofErr w:type="spellEnd"/>
      <w:r w:rsidRPr="007C2143">
        <w:rPr>
          <w:rFonts w:ascii="Times New Roman" w:eastAsia="Times New Roman" w:hAnsi="Times New Roman" w:cs="Times New Roman"/>
          <w:sz w:val="24"/>
          <w:szCs w:val="24"/>
        </w:rPr>
        <w:t xml:space="preserve"> Kids! Collaboration. (2019). Mobile media device use is associated with expressive language delay in 18-month-old children. </w:t>
      </w:r>
      <w:r w:rsidRPr="007C2143">
        <w:rPr>
          <w:rFonts w:ascii="Times New Roman" w:eastAsia="Times New Roman" w:hAnsi="Times New Roman" w:cs="Times New Roman"/>
          <w:i/>
          <w:sz w:val="24"/>
          <w:szCs w:val="24"/>
        </w:rPr>
        <w:t xml:space="preserve">Journal of Developmental &amp; </w:t>
      </w:r>
      <w:proofErr w:type="spellStart"/>
      <w:r w:rsidRPr="007C2143">
        <w:rPr>
          <w:rFonts w:ascii="Times New Roman" w:eastAsia="Times New Roman" w:hAnsi="Times New Roman" w:cs="Times New Roman"/>
          <w:i/>
          <w:sz w:val="24"/>
          <w:szCs w:val="24"/>
        </w:rPr>
        <w:t>Behavioral</w:t>
      </w:r>
      <w:proofErr w:type="spellEnd"/>
      <w:r w:rsidRPr="007C2143">
        <w:rPr>
          <w:rFonts w:ascii="Times New Roman" w:eastAsia="Times New Roman" w:hAnsi="Times New Roman" w:cs="Times New Roman"/>
          <w:i/>
          <w:sz w:val="24"/>
          <w:szCs w:val="24"/>
        </w:rPr>
        <w:t xml:space="preserve">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40</w:t>
      </w:r>
      <w:r w:rsidRPr="007C2143">
        <w:rPr>
          <w:rFonts w:ascii="Times New Roman" w:eastAsia="Times New Roman" w:hAnsi="Times New Roman" w:cs="Times New Roman"/>
          <w:sz w:val="24"/>
          <w:szCs w:val="24"/>
        </w:rPr>
        <w:t>(2), 99-104.</w:t>
      </w:r>
      <w:r w:rsidR="00FD786E" w:rsidRPr="007C2143">
        <w:rPr>
          <w:rFonts w:ascii="Times New Roman" w:eastAsia="Times New Roman" w:hAnsi="Times New Roman" w:cs="Times New Roman"/>
          <w:sz w:val="24"/>
          <w:szCs w:val="24"/>
        </w:rPr>
        <w:t xml:space="preserve"> </w:t>
      </w:r>
      <w:hyperlink r:id="rId24" w:history="1">
        <w:r w:rsidR="00F7194C" w:rsidRPr="007C2143">
          <w:rPr>
            <w:rStyle w:val="Hyperlink"/>
            <w:rFonts w:ascii="Times New Roman" w:hAnsi="Times New Roman" w:cs="Times New Roman"/>
            <w:color w:val="auto"/>
            <w:sz w:val="24"/>
            <w:szCs w:val="24"/>
          </w:rPr>
          <w:t>https://doi.org/</w:t>
        </w:r>
        <w:r w:rsidR="00F7194C" w:rsidRPr="007C2143">
          <w:rPr>
            <w:rStyle w:val="Hyperlink"/>
            <w:rFonts w:ascii="Times New Roman" w:eastAsia="Times New Roman" w:hAnsi="Times New Roman" w:cs="Times New Roman"/>
            <w:color w:val="auto"/>
            <w:sz w:val="24"/>
            <w:szCs w:val="24"/>
          </w:rPr>
          <w:t>10.1097/DBP.0000000000000630</w:t>
        </w:r>
      </w:hyperlink>
      <w:r w:rsidR="00F7194C" w:rsidRPr="007C2143">
        <w:rPr>
          <w:rFonts w:ascii="Times New Roman" w:eastAsia="Times New Roman" w:hAnsi="Times New Roman" w:cs="Times New Roman"/>
          <w:sz w:val="24"/>
          <w:szCs w:val="24"/>
        </w:rPr>
        <w:t xml:space="preserve"> </w:t>
      </w:r>
    </w:p>
    <w:p w14:paraId="6E88CA2C" w14:textId="0DED7FBC"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bookmarkStart w:id="150" w:name="_Hlk176870896"/>
      <w:r w:rsidRPr="007C2143">
        <w:rPr>
          <w:rFonts w:ascii="Times New Roman" w:eastAsia="Times New Roman" w:hAnsi="Times New Roman" w:cs="Times New Roman"/>
          <w:sz w:val="24"/>
          <w:szCs w:val="24"/>
        </w:rPr>
        <w:t xml:space="preserve">Hill, D., </w:t>
      </w:r>
      <w:proofErr w:type="spellStart"/>
      <w:r w:rsidRPr="007C2143">
        <w:rPr>
          <w:rFonts w:ascii="Times New Roman" w:eastAsia="Times New Roman" w:hAnsi="Times New Roman" w:cs="Times New Roman"/>
          <w:sz w:val="24"/>
          <w:szCs w:val="24"/>
        </w:rPr>
        <w:t>Ameenuddin</w:t>
      </w:r>
      <w:proofErr w:type="spellEnd"/>
      <w:r w:rsidRPr="007C2143">
        <w:rPr>
          <w:rFonts w:ascii="Times New Roman" w:eastAsia="Times New Roman" w:hAnsi="Times New Roman" w:cs="Times New Roman"/>
          <w:sz w:val="24"/>
          <w:szCs w:val="24"/>
        </w:rPr>
        <w:t xml:space="preserve">, N., Reid </w:t>
      </w:r>
      <w:proofErr w:type="spellStart"/>
      <w:r w:rsidRPr="007C2143">
        <w:rPr>
          <w:rFonts w:ascii="Times New Roman" w:eastAsia="Times New Roman" w:hAnsi="Times New Roman" w:cs="Times New Roman"/>
          <w:sz w:val="24"/>
          <w:szCs w:val="24"/>
        </w:rPr>
        <w:t>Chassiakos</w:t>
      </w:r>
      <w:proofErr w:type="spellEnd"/>
      <w:r w:rsidRPr="007C2143">
        <w:rPr>
          <w:rFonts w:ascii="Times New Roman" w:eastAsia="Times New Roman" w:hAnsi="Times New Roman" w:cs="Times New Roman"/>
          <w:sz w:val="24"/>
          <w:szCs w:val="24"/>
        </w:rPr>
        <w:t xml:space="preserve">, Y. L., Cross, C., Hutchinson, J., Levine, A., ... &amp; Swanson, W. S. (2016). Media and young minds.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138</w:t>
      </w:r>
      <w:r w:rsidR="00227D05" w:rsidRPr="007C2143">
        <w:rPr>
          <w:rFonts w:ascii="Times New Roman" w:eastAsia="Times New Roman" w:hAnsi="Times New Roman" w:cs="Times New Roman"/>
          <w:iCs/>
          <w:sz w:val="24"/>
          <w:szCs w:val="24"/>
        </w:rPr>
        <w:t>(5</w:t>
      </w:r>
      <w:r w:rsidR="00EA0D1B" w:rsidRPr="007C2143">
        <w:rPr>
          <w:rFonts w:ascii="Times New Roman" w:eastAsia="Times New Roman" w:hAnsi="Times New Roman" w:cs="Times New Roman"/>
          <w:iCs/>
          <w:sz w:val="24"/>
          <w:szCs w:val="24"/>
        </w:rPr>
        <w:t xml:space="preserve">): </w:t>
      </w:r>
      <w:r w:rsidRPr="007C2143">
        <w:rPr>
          <w:rFonts w:ascii="Times New Roman" w:eastAsia="Times New Roman" w:hAnsi="Times New Roman" w:cs="Times New Roman"/>
          <w:sz w:val="24"/>
          <w:szCs w:val="24"/>
        </w:rPr>
        <w:t xml:space="preserve">e20162591. </w:t>
      </w:r>
      <w:hyperlink r:id="rId25" w:history="1">
        <w:r w:rsidR="00F0295F" w:rsidRPr="007C2143">
          <w:rPr>
            <w:rStyle w:val="Hyperlink"/>
            <w:rFonts w:ascii="Times New Roman" w:eastAsia="Times New Roman" w:hAnsi="Times New Roman" w:cs="Times New Roman"/>
            <w:color w:val="auto"/>
            <w:sz w:val="24"/>
            <w:szCs w:val="24"/>
          </w:rPr>
          <w:t>https://doi.org/10.1542/peds.2016-2591</w:t>
        </w:r>
      </w:hyperlink>
      <w:r w:rsidR="00F0295F" w:rsidRPr="007C2143">
        <w:rPr>
          <w:rFonts w:ascii="Times New Roman" w:eastAsia="Times New Roman" w:hAnsi="Times New Roman" w:cs="Times New Roman"/>
          <w:sz w:val="24"/>
          <w:szCs w:val="24"/>
        </w:rPr>
        <w:t xml:space="preserve"> </w:t>
      </w:r>
    </w:p>
    <w:bookmarkEnd w:id="150"/>
    <w:p w14:paraId="10C0EEE0" w14:textId="768C4B27"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Kabali, H. K., Irigoyen, M. M., Nunez-Davis, R., </w:t>
      </w:r>
      <w:proofErr w:type="spellStart"/>
      <w:r w:rsidRPr="007C2143">
        <w:rPr>
          <w:rFonts w:ascii="Times New Roman" w:eastAsia="Times New Roman" w:hAnsi="Times New Roman" w:cs="Times New Roman"/>
          <w:sz w:val="24"/>
          <w:szCs w:val="24"/>
        </w:rPr>
        <w:t>Budacki</w:t>
      </w:r>
      <w:proofErr w:type="spellEnd"/>
      <w:r w:rsidRPr="007C2143">
        <w:rPr>
          <w:rFonts w:ascii="Times New Roman" w:eastAsia="Times New Roman" w:hAnsi="Times New Roman" w:cs="Times New Roman"/>
          <w:sz w:val="24"/>
          <w:szCs w:val="24"/>
        </w:rPr>
        <w:t xml:space="preserve">, J. G., Mohanty, S. H., Leister, K. P., &amp; Bonner, R. L., Jr (2015). Exposure and Use of Mobile Media Devices by Young Children.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136</w:t>
      </w:r>
      <w:r w:rsidRPr="007C2143">
        <w:rPr>
          <w:rFonts w:ascii="Times New Roman" w:eastAsia="Times New Roman" w:hAnsi="Times New Roman" w:cs="Times New Roman"/>
          <w:sz w:val="24"/>
          <w:szCs w:val="24"/>
        </w:rPr>
        <w:t>(6), 1044–1050</w:t>
      </w:r>
      <w:r w:rsidR="0022553F" w:rsidRPr="007C2143">
        <w:rPr>
          <w:rFonts w:ascii="Times New Roman" w:eastAsia="Times New Roman" w:hAnsi="Times New Roman" w:cs="Times New Roman"/>
          <w:sz w:val="24"/>
          <w:szCs w:val="24"/>
        </w:rPr>
        <w:t xml:space="preserve">. </w:t>
      </w:r>
      <w:hyperlink r:id="rId26" w:history="1">
        <w:r w:rsidR="00875DDA" w:rsidRPr="007C2143">
          <w:rPr>
            <w:rStyle w:val="Hyperlink"/>
            <w:rFonts w:ascii="Times New Roman" w:eastAsia="Times New Roman" w:hAnsi="Times New Roman" w:cs="Times New Roman"/>
            <w:color w:val="auto"/>
            <w:sz w:val="24"/>
            <w:szCs w:val="24"/>
          </w:rPr>
          <w:t>https://doi.org/10.1542/peds.2015-2151</w:t>
        </w:r>
      </w:hyperlink>
      <w:r w:rsidR="00875DDA" w:rsidRPr="007C2143">
        <w:rPr>
          <w:rFonts w:ascii="Times New Roman" w:eastAsia="Times New Roman" w:hAnsi="Times New Roman" w:cs="Times New Roman"/>
          <w:sz w:val="24"/>
          <w:szCs w:val="24"/>
        </w:rPr>
        <w:t xml:space="preserve"> </w:t>
      </w:r>
    </w:p>
    <w:p w14:paraId="5498C8A3" w14:textId="12DBBBA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proofErr w:type="spellStart"/>
      <w:r w:rsidRPr="007C2143">
        <w:rPr>
          <w:rFonts w:ascii="Times New Roman" w:eastAsia="Times New Roman" w:hAnsi="Times New Roman" w:cs="Times New Roman"/>
          <w:sz w:val="24"/>
          <w:szCs w:val="24"/>
        </w:rPr>
        <w:t>Kılıc</w:t>
      </w:r>
      <w:proofErr w:type="spellEnd"/>
      <w:r w:rsidRPr="007C2143">
        <w:rPr>
          <w:rFonts w:ascii="Times New Roman" w:eastAsia="Times New Roman" w:hAnsi="Times New Roman" w:cs="Times New Roman"/>
          <w:sz w:val="24"/>
          <w:szCs w:val="24"/>
        </w:rPr>
        <w:t xml:space="preserve">, A. O., Sari, E., Yucel, H., Oguz, M. M., Polat, E., </w:t>
      </w:r>
      <w:proofErr w:type="spellStart"/>
      <w:r w:rsidRPr="007C2143">
        <w:rPr>
          <w:rFonts w:ascii="Times New Roman" w:eastAsia="Times New Roman" w:hAnsi="Times New Roman" w:cs="Times New Roman"/>
          <w:sz w:val="24"/>
          <w:szCs w:val="24"/>
        </w:rPr>
        <w:t>Acoglu</w:t>
      </w:r>
      <w:proofErr w:type="spellEnd"/>
      <w:r w:rsidRPr="007C2143">
        <w:rPr>
          <w:rFonts w:ascii="Times New Roman" w:eastAsia="Times New Roman" w:hAnsi="Times New Roman" w:cs="Times New Roman"/>
          <w:sz w:val="24"/>
          <w:szCs w:val="24"/>
        </w:rPr>
        <w:t xml:space="preserve">, E. A., &amp; </w:t>
      </w:r>
      <w:proofErr w:type="spellStart"/>
      <w:r w:rsidRPr="007C2143">
        <w:rPr>
          <w:rFonts w:ascii="Times New Roman" w:eastAsia="Times New Roman" w:hAnsi="Times New Roman" w:cs="Times New Roman"/>
          <w:sz w:val="24"/>
          <w:szCs w:val="24"/>
        </w:rPr>
        <w:t>Senel</w:t>
      </w:r>
      <w:proofErr w:type="spellEnd"/>
      <w:r w:rsidRPr="007C2143">
        <w:rPr>
          <w:rFonts w:ascii="Times New Roman" w:eastAsia="Times New Roman" w:hAnsi="Times New Roman" w:cs="Times New Roman"/>
          <w:sz w:val="24"/>
          <w:szCs w:val="24"/>
        </w:rPr>
        <w:t xml:space="preserve">, S. (2019). Exposure to and use of mobile devices in children aged 1–60 months. </w:t>
      </w:r>
      <w:r w:rsidRPr="007C2143">
        <w:rPr>
          <w:rFonts w:ascii="Times New Roman" w:eastAsia="Times New Roman" w:hAnsi="Times New Roman" w:cs="Times New Roman"/>
          <w:i/>
          <w:sz w:val="24"/>
          <w:szCs w:val="24"/>
        </w:rPr>
        <w:t xml:space="preserve">European journal of </w:t>
      </w:r>
      <w:proofErr w:type="spellStart"/>
      <w:r w:rsidRPr="007C2143">
        <w:rPr>
          <w:rFonts w:ascii="Times New Roman" w:eastAsia="Times New Roman" w:hAnsi="Times New Roman" w:cs="Times New Roman"/>
          <w:i/>
          <w:sz w:val="24"/>
          <w:szCs w:val="24"/>
        </w:rPr>
        <w:t>pediatrics</w:t>
      </w:r>
      <w:proofErr w:type="spellEnd"/>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178</w:t>
      </w:r>
      <w:r w:rsidR="00066825" w:rsidRPr="007C2143">
        <w:rPr>
          <w:rFonts w:ascii="Times New Roman" w:eastAsia="Times New Roman" w:hAnsi="Times New Roman" w:cs="Times New Roman"/>
          <w:sz w:val="24"/>
          <w:szCs w:val="24"/>
        </w:rPr>
        <w:t>,</w:t>
      </w:r>
      <w:r w:rsidRPr="007C2143">
        <w:rPr>
          <w:rFonts w:ascii="Times New Roman" w:eastAsia="Times New Roman" w:hAnsi="Times New Roman" w:cs="Times New Roman"/>
          <w:sz w:val="24"/>
          <w:szCs w:val="24"/>
        </w:rPr>
        <w:t xml:space="preserve"> 221-227. </w:t>
      </w:r>
      <w:hyperlink r:id="rId27" w:history="1">
        <w:r w:rsidR="0040184E" w:rsidRPr="007C2143">
          <w:rPr>
            <w:rStyle w:val="Hyperlink"/>
            <w:rFonts w:ascii="Times New Roman" w:eastAsia="Times New Roman" w:hAnsi="Times New Roman" w:cs="Times New Roman"/>
            <w:color w:val="auto"/>
            <w:sz w:val="24"/>
            <w:szCs w:val="24"/>
          </w:rPr>
          <w:t>https://doi.org/10.1007/s00431-018-3284-x</w:t>
        </w:r>
      </w:hyperlink>
      <w:r w:rsidR="0040184E" w:rsidRPr="007C2143">
        <w:rPr>
          <w:rFonts w:ascii="Times New Roman" w:eastAsia="Times New Roman" w:hAnsi="Times New Roman" w:cs="Times New Roman"/>
          <w:sz w:val="24"/>
          <w:szCs w:val="24"/>
        </w:rPr>
        <w:t xml:space="preserve"> </w:t>
      </w:r>
    </w:p>
    <w:p w14:paraId="70F44FEB" w14:textId="1E52772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Lammers, S. M., Woods, R. J., Brotherson, S. E., Deal, J. E., &amp; Platt, C. A. (2022). Explaining adherence to American Academy of </w:t>
      </w:r>
      <w:proofErr w:type="spellStart"/>
      <w:r w:rsidRPr="007C2143">
        <w:rPr>
          <w:rFonts w:ascii="Times New Roman" w:eastAsia="Times New Roman" w:hAnsi="Times New Roman" w:cs="Times New Roman"/>
          <w:sz w:val="24"/>
          <w:szCs w:val="24"/>
          <w:shd w:val="clear" w:color="auto" w:fill="FFFFFF"/>
        </w:rPr>
        <w:t>Pediatrics</w:t>
      </w:r>
      <w:proofErr w:type="spellEnd"/>
      <w:r w:rsidRPr="007C2143">
        <w:rPr>
          <w:rFonts w:ascii="Times New Roman" w:eastAsia="Times New Roman" w:hAnsi="Times New Roman" w:cs="Times New Roman"/>
          <w:sz w:val="24"/>
          <w:szCs w:val="24"/>
          <w:shd w:val="clear" w:color="auto" w:fill="FFFFFF"/>
        </w:rPr>
        <w:t xml:space="preserve"> screen time recommendations with caregiver awareness and parental motivation factors: Mixed methods study. </w:t>
      </w:r>
      <w:r w:rsidRPr="007C2143">
        <w:rPr>
          <w:rFonts w:ascii="Times New Roman" w:eastAsia="Times New Roman" w:hAnsi="Times New Roman" w:cs="Times New Roman"/>
          <w:i/>
          <w:iCs/>
          <w:sz w:val="24"/>
          <w:szCs w:val="24"/>
          <w:shd w:val="clear" w:color="auto" w:fill="FFFFFF"/>
        </w:rPr>
        <w:t xml:space="preserve">JMIR </w:t>
      </w:r>
      <w:proofErr w:type="spellStart"/>
      <w:r w:rsidRPr="007C2143">
        <w:rPr>
          <w:rFonts w:ascii="Times New Roman" w:eastAsia="Times New Roman" w:hAnsi="Times New Roman" w:cs="Times New Roman"/>
          <w:i/>
          <w:iCs/>
          <w:sz w:val="24"/>
          <w:szCs w:val="24"/>
          <w:shd w:val="clear" w:color="auto" w:fill="FFFFFF"/>
        </w:rPr>
        <w:t>Pediatrics</w:t>
      </w:r>
      <w:proofErr w:type="spellEnd"/>
      <w:r w:rsidRPr="007C2143">
        <w:rPr>
          <w:rFonts w:ascii="Times New Roman" w:eastAsia="Times New Roman" w:hAnsi="Times New Roman" w:cs="Times New Roman"/>
          <w:i/>
          <w:iCs/>
          <w:sz w:val="24"/>
          <w:szCs w:val="24"/>
          <w:shd w:val="clear" w:color="auto" w:fill="FFFFFF"/>
        </w:rPr>
        <w:t xml:space="preserve"> and Parenting</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5</w:t>
      </w:r>
      <w:r w:rsidRPr="007C2143">
        <w:rPr>
          <w:rFonts w:ascii="Times New Roman" w:eastAsia="Times New Roman" w:hAnsi="Times New Roman" w:cs="Times New Roman"/>
          <w:sz w:val="24"/>
          <w:szCs w:val="24"/>
          <w:shd w:val="clear" w:color="auto" w:fill="FFFFFF"/>
        </w:rPr>
        <w:t>(2), e29102.</w:t>
      </w:r>
      <w:r w:rsidR="00713FB6" w:rsidRPr="007C2143">
        <w:rPr>
          <w:rFonts w:ascii="Times New Roman" w:eastAsia="Times New Roman" w:hAnsi="Times New Roman" w:cs="Times New Roman"/>
          <w:sz w:val="24"/>
          <w:szCs w:val="24"/>
          <w:shd w:val="clear" w:color="auto" w:fill="FFFFFF"/>
        </w:rPr>
        <w:t xml:space="preserve"> </w:t>
      </w:r>
      <w:hyperlink r:id="rId28" w:history="1">
        <w:r w:rsidR="008F3C88" w:rsidRPr="007C2143">
          <w:rPr>
            <w:rStyle w:val="Hyperlink"/>
            <w:rFonts w:ascii="Times New Roman" w:eastAsia="Times New Roman" w:hAnsi="Times New Roman" w:cs="Times New Roman"/>
            <w:color w:val="auto"/>
            <w:sz w:val="24"/>
            <w:szCs w:val="24"/>
            <w:shd w:val="clear" w:color="auto" w:fill="FFFFFF"/>
          </w:rPr>
          <w:t>https://doi.org/doi:10.2196/29102</w:t>
        </w:r>
      </w:hyperlink>
      <w:r w:rsidR="008F3C88" w:rsidRPr="007C2143">
        <w:rPr>
          <w:rStyle w:val="Strong"/>
          <w:rFonts w:ascii="Times New Roman" w:eastAsia="Times New Roman" w:hAnsi="Times New Roman" w:cs="Times New Roman"/>
          <w:b w:val="0"/>
          <w:bCs w:val="0"/>
          <w:sz w:val="24"/>
          <w:szCs w:val="24"/>
          <w:shd w:val="clear" w:color="auto" w:fill="FFFFFF"/>
        </w:rPr>
        <w:t xml:space="preserve"> </w:t>
      </w:r>
    </w:p>
    <w:p w14:paraId="67AAD72A" w14:textId="32B8C5B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Lampard, A. M., Jurkowski, J. M., &amp; Davison, K. K. (2013). The family context of low-income parents who restrict child screen time. </w:t>
      </w:r>
      <w:r w:rsidRPr="007C2143">
        <w:rPr>
          <w:rFonts w:ascii="Times New Roman" w:eastAsia="Times New Roman" w:hAnsi="Times New Roman" w:cs="Times New Roman"/>
          <w:i/>
          <w:iCs/>
          <w:sz w:val="24"/>
          <w:szCs w:val="24"/>
          <w:shd w:val="clear" w:color="auto" w:fill="FFFFFF"/>
        </w:rPr>
        <w:t>Childhood Obesity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9</w:t>
      </w:r>
      <w:r w:rsidRPr="007C2143">
        <w:rPr>
          <w:rFonts w:ascii="Times New Roman" w:eastAsia="Times New Roman" w:hAnsi="Times New Roman" w:cs="Times New Roman"/>
          <w:sz w:val="24"/>
          <w:szCs w:val="24"/>
          <w:shd w:val="clear" w:color="auto" w:fill="FFFFFF"/>
        </w:rPr>
        <w:t>(5), 386-392.</w:t>
      </w:r>
      <w:r w:rsidR="002977F8" w:rsidRPr="007C2143">
        <w:rPr>
          <w:rFonts w:ascii="Times New Roman" w:eastAsia="Times New Roman" w:hAnsi="Times New Roman" w:cs="Times New Roman"/>
          <w:sz w:val="24"/>
          <w:szCs w:val="24"/>
          <w:shd w:val="clear" w:color="auto" w:fill="FFFFFF"/>
        </w:rPr>
        <w:t xml:space="preserve"> </w:t>
      </w:r>
      <w:hyperlink r:id="rId29" w:history="1">
        <w:r w:rsidR="00257037" w:rsidRPr="007C2143">
          <w:rPr>
            <w:rStyle w:val="Hyperlink"/>
            <w:rFonts w:ascii="Times New Roman" w:eastAsia="Times New Roman" w:hAnsi="Times New Roman" w:cs="Times New Roman"/>
            <w:color w:val="auto"/>
            <w:sz w:val="24"/>
            <w:szCs w:val="24"/>
            <w:shd w:val="clear" w:color="auto" w:fill="FFFFFF"/>
          </w:rPr>
          <w:t>https://doi.org/10.1089/chi.2013.0</w:t>
        </w:r>
      </w:hyperlink>
      <w:r w:rsidR="00257037" w:rsidRPr="007C2143">
        <w:rPr>
          <w:rFonts w:ascii="Times New Roman" w:eastAsia="Times New Roman" w:hAnsi="Times New Roman" w:cs="Times New Roman"/>
          <w:sz w:val="24"/>
          <w:szCs w:val="24"/>
          <w:shd w:val="clear" w:color="auto" w:fill="FFFFFF"/>
        </w:rPr>
        <w:t xml:space="preserve"> </w:t>
      </w:r>
    </w:p>
    <w:p w14:paraId="200D5C92" w14:textId="4CE7D96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Lawrence, A., &amp; Choe, D. E. (2021). Mobile media and young children's cognitive skills: a review. </w:t>
      </w:r>
      <w:r w:rsidRPr="007C2143">
        <w:rPr>
          <w:rFonts w:ascii="Times New Roman" w:eastAsia="Times New Roman" w:hAnsi="Times New Roman" w:cs="Times New Roman"/>
          <w:i/>
          <w:sz w:val="24"/>
          <w:szCs w:val="24"/>
          <w:highlight w:val="white"/>
        </w:rPr>
        <w:t xml:space="preserve">Academic </w:t>
      </w:r>
      <w:proofErr w:type="spellStart"/>
      <w:r w:rsidRPr="007C2143">
        <w:rPr>
          <w:rFonts w:ascii="Times New Roman" w:eastAsia="Times New Roman" w:hAnsi="Times New Roman" w:cs="Times New Roman"/>
          <w:i/>
          <w:sz w:val="24"/>
          <w:szCs w:val="24"/>
          <w:highlight w:val="white"/>
        </w:rPr>
        <w:t>pediatrics</w:t>
      </w:r>
      <w:proofErr w:type="spellEnd"/>
      <w:r w:rsidR="00257037" w:rsidRPr="007C2143">
        <w:rPr>
          <w:rFonts w:ascii="Times New Roman" w:eastAsia="Times New Roman" w:hAnsi="Times New Roman" w:cs="Times New Roman"/>
          <w:sz w:val="24"/>
          <w:szCs w:val="24"/>
          <w:highlight w:val="white"/>
        </w:rPr>
        <w:t>.</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21</w:t>
      </w:r>
      <w:r w:rsidRPr="007C2143">
        <w:rPr>
          <w:rFonts w:ascii="Times New Roman" w:eastAsia="Times New Roman" w:hAnsi="Times New Roman" w:cs="Times New Roman"/>
          <w:sz w:val="24"/>
          <w:szCs w:val="24"/>
          <w:highlight w:val="white"/>
        </w:rPr>
        <w:t xml:space="preserve">(6), 996-1000. </w:t>
      </w:r>
      <w:hyperlink r:id="rId30">
        <w:r w:rsidRPr="007C2143">
          <w:rPr>
            <w:rFonts w:ascii="Times New Roman" w:eastAsia="Times New Roman" w:hAnsi="Times New Roman" w:cs="Times New Roman"/>
            <w:sz w:val="24"/>
            <w:szCs w:val="24"/>
            <w:highlight w:val="white"/>
            <w:u w:val="single"/>
          </w:rPr>
          <w:t>https://doi.org/10.1016/j.acap.2021.01.007</w:t>
        </w:r>
      </w:hyperlink>
    </w:p>
    <w:p w14:paraId="48BA83F4" w14:textId="1D0019CF"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Lin, H. P., Chen, K. L., Chou, W., Yuan, K. S., Yen, S. Y., Chen, Y. S., &amp; Chow, J. C. (2020). Prolonged touch screen device usage is associated with emotional and </w:t>
      </w:r>
      <w:proofErr w:type="spellStart"/>
      <w:r w:rsidRPr="007C2143">
        <w:rPr>
          <w:rFonts w:ascii="Times New Roman" w:eastAsia="Times New Roman" w:hAnsi="Times New Roman" w:cs="Times New Roman"/>
          <w:sz w:val="24"/>
          <w:szCs w:val="24"/>
          <w:highlight w:val="white"/>
        </w:rPr>
        <w:t>behavioral</w:t>
      </w:r>
      <w:proofErr w:type="spellEnd"/>
      <w:r w:rsidRPr="007C2143">
        <w:rPr>
          <w:rFonts w:ascii="Times New Roman" w:eastAsia="Times New Roman" w:hAnsi="Times New Roman" w:cs="Times New Roman"/>
          <w:sz w:val="24"/>
          <w:szCs w:val="24"/>
          <w:highlight w:val="white"/>
        </w:rPr>
        <w:t xml:space="preserve"> problems, but not language delay, in toddlers. </w:t>
      </w:r>
      <w:r w:rsidRPr="007C2143">
        <w:rPr>
          <w:rFonts w:ascii="Times New Roman" w:eastAsia="Times New Roman" w:hAnsi="Times New Roman" w:cs="Times New Roman"/>
          <w:i/>
          <w:sz w:val="24"/>
          <w:szCs w:val="24"/>
          <w:highlight w:val="white"/>
        </w:rPr>
        <w:t xml:space="preserve">Infant </w:t>
      </w:r>
      <w:proofErr w:type="spellStart"/>
      <w:r w:rsidRPr="007C2143">
        <w:rPr>
          <w:rFonts w:ascii="Times New Roman" w:eastAsia="Times New Roman" w:hAnsi="Times New Roman" w:cs="Times New Roman"/>
          <w:i/>
          <w:sz w:val="24"/>
          <w:szCs w:val="24"/>
          <w:highlight w:val="white"/>
        </w:rPr>
        <w:t>Behavior</w:t>
      </w:r>
      <w:proofErr w:type="spellEnd"/>
      <w:r w:rsidRPr="007C2143">
        <w:rPr>
          <w:rFonts w:ascii="Times New Roman" w:eastAsia="Times New Roman" w:hAnsi="Times New Roman" w:cs="Times New Roman"/>
          <w:i/>
          <w:sz w:val="24"/>
          <w:szCs w:val="24"/>
          <w:highlight w:val="white"/>
        </w:rPr>
        <w:t xml:space="preserve"> and Development</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58</w:t>
      </w:r>
      <w:r w:rsidRPr="007C2143">
        <w:rPr>
          <w:rFonts w:ascii="Times New Roman" w:eastAsia="Times New Roman" w:hAnsi="Times New Roman" w:cs="Times New Roman"/>
          <w:sz w:val="24"/>
          <w:szCs w:val="24"/>
          <w:highlight w:val="white"/>
        </w:rPr>
        <w:t>, 101424.</w:t>
      </w:r>
      <w:r w:rsidR="0019345B" w:rsidRPr="007C2143">
        <w:rPr>
          <w:rFonts w:ascii="Times New Roman" w:eastAsia="Times New Roman" w:hAnsi="Times New Roman" w:cs="Times New Roman"/>
          <w:sz w:val="24"/>
          <w:szCs w:val="24"/>
          <w:highlight w:val="white"/>
        </w:rPr>
        <w:t xml:space="preserve"> </w:t>
      </w:r>
      <w:hyperlink r:id="rId31" w:history="1">
        <w:r w:rsidR="0079654E" w:rsidRPr="007C2143">
          <w:rPr>
            <w:rStyle w:val="Hyperlink"/>
            <w:rFonts w:ascii="Times New Roman" w:eastAsia="Times New Roman" w:hAnsi="Times New Roman" w:cs="Times New Roman"/>
            <w:color w:val="auto"/>
            <w:sz w:val="24"/>
            <w:szCs w:val="24"/>
          </w:rPr>
          <w:t>https://doi.org/10.1016/j.infbeh.2020.101424</w:t>
        </w:r>
      </w:hyperlink>
      <w:r w:rsidR="0079654E" w:rsidRPr="007C2143">
        <w:rPr>
          <w:rFonts w:ascii="Times New Roman" w:eastAsia="Times New Roman" w:hAnsi="Times New Roman" w:cs="Times New Roman"/>
          <w:sz w:val="24"/>
          <w:szCs w:val="24"/>
        </w:rPr>
        <w:t xml:space="preserve"> </w:t>
      </w:r>
    </w:p>
    <w:p w14:paraId="36651124" w14:textId="35A631EA"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Lissak, G. (2018). Adverse physiological and psychological effects of screen time on children and adolescents: Literature review and case study. </w:t>
      </w:r>
      <w:r w:rsidRPr="007C2143">
        <w:rPr>
          <w:rFonts w:ascii="Times New Roman" w:eastAsia="Times New Roman" w:hAnsi="Times New Roman" w:cs="Times New Roman"/>
          <w:i/>
          <w:iCs/>
          <w:sz w:val="24"/>
          <w:szCs w:val="24"/>
          <w:shd w:val="clear" w:color="auto" w:fill="FFFFFF"/>
        </w:rPr>
        <w:t>Environmental research</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164</w:t>
      </w:r>
      <w:r w:rsidRPr="007C2143">
        <w:rPr>
          <w:rFonts w:ascii="Times New Roman" w:eastAsia="Times New Roman" w:hAnsi="Times New Roman" w:cs="Times New Roman"/>
          <w:sz w:val="24"/>
          <w:szCs w:val="24"/>
          <w:shd w:val="clear" w:color="auto" w:fill="FFFFFF"/>
        </w:rPr>
        <w:t>, 149-157.</w:t>
      </w:r>
      <w:r w:rsidR="002954AB" w:rsidRPr="007C2143">
        <w:rPr>
          <w:rFonts w:ascii="Times New Roman" w:eastAsia="Times New Roman" w:hAnsi="Times New Roman" w:cs="Times New Roman"/>
          <w:sz w:val="24"/>
          <w:szCs w:val="24"/>
          <w:shd w:val="clear" w:color="auto" w:fill="FFFFFF"/>
        </w:rPr>
        <w:t xml:space="preserve"> </w:t>
      </w:r>
      <w:hyperlink r:id="rId32" w:history="1">
        <w:r w:rsidR="00684B87" w:rsidRPr="007C2143">
          <w:rPr>
            <w:rStyle w:val="Hyperlink"/>
            <w:rFonts w:ascii="Times New Roman" w:eastAsia="Times New Roman" w:hAnsi="Times New Roman" w:cs="Times New Roman"/>
            <w:color w:val="auto"/>
            <w:sz w:val="24"/>
            <w:szCs w:val="24"/>
            <w:shd w:val="clear" w:color="auto" w:fill="FFFFFF"/>
          </w:rPr>
          <w:t>https://doi.org/10.1016/j.envres.2018.01.015</w:t>
        </w:r>
      </w:hyperlink>
      <w:r w:rsidR="00684B87" w:rsidRPr="007C2143">
        <w:rPr>
          <w:rFonts w:ascii="Times New Roman" w:eastAsia="Times New Roman" w:hAnsi="Times New Roman" w:cs="Times New Roman"/>
          <w:sz w:val="24"/>
          <w:szCs w:val="24"/>
          <w:shd w:val="clear" w:color="auto" w:fill="FFFFFF"/>
        </w:rPr>
        <w:t xml:space="preserve"> </w:t>
      </w:r>
    </w:p>
    <w:p w14:paraId="267BF899" w14:textId="05B66517"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Massaroni, V., Delle Donne, V., Marra, C., Arcangeli, V., &amp; Chieffo, D. P. R. (2023). The Relationship between Language and Technology: How Screen Time Affects Language Development in Early Life—A Systematic Review. </w:t>
      </w:r>
      <w:r w:rsidRPr="007C2143">
        <w:rPr>
          <w:rFonts w:ascii="Times New Roman" w:eastAsia="Times New Roman" w:hAnsi="Times New Roman" w:cs="Times New Roman"/>
          <w:i/>
          <w:iCs/>
          <w:sz w:val="24"/>
          <w:szCs w:val="24"/>
          <w:shd w:val="clear" w:color="auto" w:fill="FFFFFF"/>
        </w:rPr>
        <w:t>Brain Sciences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14</w:t>
      </w:r>
      <w:r w:rsidRPr="007C2143">
        <w:rPr>
          <w:rFonts w:ascii="Times New Roman" w:eastAsia="Times New Roman" w:hAnsi="Times New Roman" w:cs="Times New Roman"/>
          <w:sz w:val="24"/>
          <w:szCs w:val="24"/>
          <w:shd w:val="clear" w:color="auto" w:fill="FFFFFF"/>
        </w:rPr>
        <w:t>(1), 27.</w:t>
      </w:r>
      <w:r w:rsidR="00971B62" w:rsidRPr="007C2143">
        <w:rPr>
          <w:rFonts w:ascii="Times New Roman" w:eastAsia="Times New Roman" w:hAnsi="Times New Roman" w:cs="Times New Roman"/>
          <w:sz w:val="24"/>
          <w:szCs w:val="24"/>
          <w:shd w:val="clear" w:color="auto" w:fill="FFFFFF"/>
        </w:rPr>
        <w:t xml:space="preserve"> </w:t>
      </w:r>
      <w:hyperlink r:id="rId33" w:history="1">
        <w:r w:rsidR="00AB62D9" w:rsidRPr="007C2143">
          <w:rPr>
            <w:rStyle w:val="Hyperlink"/>
            <w:rFonts w:ascii="Times New Roman" w:eastAsia="Times New Roman" w:hAnsi="Times New Roman" w:cs="Times New Roman"/>
            <w:color w:val="auto"/>
            <w:sz w:val="24"/>
            <w:szCs w:val="24"/>
            <w:shd w:val="clear" w:color="auto" w:fill="FFFFFF"/>
          </w:rPr>
          <w:t>https://doi.org/10.3390/brainsci14010027</w:t>
        </w:r>
      </w:hyperlink>
      <w:r w:rsidR="00AB62D9" w:rsidRPr="007C2143">
        <w:rPr>
          <w:rFonts w:ascii="Times New Roman" w:eastAsia="Times New Roman" w:hAnsi="Times New Roman" w:cs="Times New Roman"/>
          <w:sz w:val="24"/>
          <w:szCs w:val="24"/>
          <w:shd w:val="clear" w:color="auto" w:fill="FFFFFF"/>
        </w:rPr>
        <w:t xml:space="preserve"> </w:t>
      </w:r>
    </w:p>
    <w:p w14:paraId="7CFCD561" w14:textId="48481FE5"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Nisa, A., &amp; Siddiqua, N. (2015). The Excess Use of Mobile Phone Among Young Children and Its Effect on Their Academics. </w:t>
      </w:r>
      <w:r w:rsidRPr="007C2143">
        <w:rPr>
          <w:rFonts w:ascii="Times New Roman" w:eastAsia="Times New Roman" w:hAnsi="Times New Roman" w:cs="Times New Roman"/>
          <w:i/>
          <w:iCs/>
          <w:sz w:val="24"/>
          <w:szCs w:val="24"/>
          <w:shd w:val="clear" w:color="auto" w:fill="FFFFFF"/>
        </w:rPr>
        <w:t>Journal of Mass Communication Department, Dept of Mass Communication, University of Karachi</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w:t>
      </w:r>
      <w:r w:rsidR="00122C01" w:rsidRPr="007C2143">
        <w:rPr>
          <w:rFonts w:ascii="Times New Roman" w:eastAsia="Times New Roman" w:hAnsi="Times New Roman" w:cs="Times New Roman"/>
          <w:sz w:val="24"/>
          <w:szCs w:val="24"/>
          <w:shd w:val="clear" w:color="auto" w:fill="FFFFFF"/>
        </w:rPr>
        <w:t xml:space="preserve"> </w:t>
      </w:r>
      <w:hyperlink r:id="rId34" w:history="1">
        <w:r w:rsidR="00122C01" w:rsidRPr="007C2143">
          <w:rPr>
            <w:rStyle w:val="Hyperlink"/>
            <w:rFonts w:ascii="Times New Roman" w:eastAsia="Times New Roman" w:hAnsi="Times New Roman" w:cs="Times New Roman"/>
            <w:color w:val="auto"/>
            <w:sz w:val="24"/>
            <w:szCs w:val="24"/>
            <w:shd w:val="clear" w:color="auto" w:fill="FFFFFF"/>
          </w:rPr>
          <w:t>https://www.jmcd-uok.com/index.php/jmcd/article/view/15</w:t>
        </w:r>
      </w:hyperlink>
      <w:r w:rsidR="00122C01" w:rsidRPr="007C2143">
        <w:rPr>
          <w:rFonts w:ascii="Times New Roman" w:eastAsia="Times New Roman" w:hAnsi="Times New Roman" w:cs="Times New Roman"/>
          <w:sz w:val="24"/>
          <w:szCs w:val="24"/>
          <w:shd w:val="clear" w:color="auto" w:fill="FFFFFF"/>
        </w:rPr>
        <w:t xml:space="preserve"> </w:t>
      </w:r>
    </w:p>
    <w:p w14:paraId="3E0B4753" w14:textId="35976586"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iCs/>
          <w:sz w:val="24"/>
          <w:szCs w:val="24"/>
        </w:rPr>
      </w:pPr>
      <w:r w:rsidRPr="007C2143">
        <w:rPr>
          <w:rFonts w:ascii="Times New Roman" w:eastAsia="Times New Roman" w:hAnsi="Times New Roman" w:cs="Times New Roman"/>
          <w:sz w:val="24"/>
          <w:szCs w:val="24"/>
          <w:highlight w:val="white"/>
        </w:rPr>
        <w:t xml:space="preserve">O’Dea, S. (2021). </w:t>
      </w:r>
      <w:r w:rsidRPr="007C2143">
        <w:rPr>
          <w:rFonts w:ascii="Times New Roman" w:eastAsia="Times New Roman" w:hAnsi="Times New Roman" w:cs="Times New Roman"/>
          <w:i/>
          <w:iCs/>
          <w:sz w:val="24"/>
          <w:szCs w:val="24"/>
          <w:highlight w:val="white"/>
        </w:rPr>
        <w:t>Number of smartphone users worldwide from 2016 to 2021</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Cs/>
          <w:sz w:val="24"/>
          <w:szCs w:val="24"/>
          <w:highlight w:val="white"/>
        </w:rPr>
        <w:t>Statista</w:t>
      </w:r>
      <w:r w:rsidR="00B05001" w:rsidRPr="007C2143">
        <w:rPr>
          <w:rFonts w:ascii="Times New Roman" w:eastAsia="Times New Roman" w:hAnsi="Times New Roman" w:cs="Times New Roman"/>
          <w:i/>
          <w:sz w:val="24"/>
          <w:szCs w:val="24"/>
          <w:highlight w:val="white"/>
        </w:rPr>
        <w:t xml:space="preserve">. </w:t>
      </w:r>
      <w:hyperlink r:id="rId35" w:history="1">
        <w:r w:rsidR="00D23CDC" w:rsidRPr="007C2143">
          <w:rPr>
            <w:rStyle w:val="Hyperlink"/>
            <w:rFonts w:ascii="Times New Roman" w:eastAsia="Times New Roman" w:hAnsi="Times New Roman" w:cs="Times New Roman"/>
            <w:iCs/>
            <w:color w:val="auto"/>
            <w:sz w:val="24"/>
            <w:szCs w:val="24"/>
          </w:rPr>
          <w:t>https://www.statista.com/statistics/330695/number-of-smartphone-users-worldwide</w:t>
        </w:r>
      </w:hyperlink>
      <w:r w:rsidR="00002055" w:rsidRPr="007C2143">
        <w:rPr>
          <w:rFonts w:ascii="Times New Roman" w:eastAsia="Times New Roman" w:hAnsi="Times New Roman" w:cs="Times New Roman"/>
          <w:iCs/>
          <w:sz w:val="24"/>
          <w:szCs w:val="24"/>
        </w:rPr>
        <w:t xml:space="preserve"> </w:t>
      </w:r>
    </w:p>
    <w:p w14:paraId="51BBFD8A" w14:textId="5258761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Okada, S., Doi, S., </w:t>
      </w:r>
      <w:proofErr w:type="spellStart"/>
      <w:r w:rsidRPr="007C2143">
        <w:rPr>
          <w:rFonts w:ascii="Times New Roman" w:eastAsia="Times New Roman" w:hAnsi="Times New Roman" w:cs="Times New Roman"/>
          <w:sz w:val="24"/>
          <w:szCs w:val="24"/>
          <w:shd w:val="clear" w:color="auto" w:fill="FFFFFF"/>
        </w:rPr>
        <w:t>Isumi</w:t>
      </w:r>
      <w:proofErr w:type="spellEnd"/>
      <w:r w:rsidRPr="007C2143">
        <w:rPr>
          <w:rFonts w:ascii="Times New Roman" w:eastAsia="Times New Roman" w:hAnsi="Times New Roman" w:cs="Times New Roman"/>
          <w:sz w:val="24"/>
          <w:szCs w:val="24"/>
          <w:shd w:val="clear" w:color="auto" w:fill="FFFFFF"/>
        </w:rPr>
        <w:t xml:space="preserve">, A., &amp; Fujiwara, T. (2021). The association between mobile devices use and </w:t>
      </w:r>
      <w:r w:rsidR="005624EA" w:rsidRPr="007C2143">
        <w:rPr>
          <w:rFonts w:ascii="Times New Roman" w:eastAsia="Times New Roman" w:hAnsi="Times New Roman" w:cs="Times New Roman"/>
          <w:sz w:val="24"/>
          <w:szCs w:val="24"/>
          <w:shd w:val="clear" w:color="auto" w:fill="FFFFFF"/>
        </w:rPr>
        <w:t>behaviour</w:t>
      </w:r>
      <w:r w:rsidRPr="007C2143">
        <w:rPr>
          <w:rFonts w:ascii="Times New Roman" w:eastAsia="Times New Roman" w:hAnsi="Times New Roman" w:cs="Times New Roman"/>
          <w:sz w:val="24"/>
          <w:szCs w:val="24"/>
          <w:shd w:val="clear" w:color="auto" w:fill="FFFFFF"/>
        </w:rPr>
        <w:t xml:space="preserve"> problems among fourth grade children in Japan. </w:t>
      </w:r>
      <w:r w:rsidRPr="007C2143">
        <w:rPr>
          <w:rFonts w:ascii="Times New Roman" w:eastAsia="Times New Roman" w:hAnsi="Times New Roman" w:cs="Times New Roman"/>
          <w:i/>
          <w:iCs/>
          <w:sz w:val="24"/>
          <w:szCs w:val="24"/>
          <w:shd w:val="clear" w:color="auto" w:fill="FFFFFF"/>
        </w:rPr>
        <w:t>Psychiatry and Clinical Neurosciences</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75</w:t>
      </w:r>
      <w:r w:rsidRPr="007C2143">
        <w:rPr>
          <w:rFonts w:ascii="Times New Roman" w:eastAsia="Times New Roman" w:hAnsi="Times New Roman" w:cs="Times New Roman"/>
          <w:sz w:val="24"/>
          <w:szCs w:val="24"/>
          <w:shd w:val="clear" w:color="auto" w:fill="FFFFFF"/>
        </w:rPr>
        <w:t>(9), 286-293.</w:t>
      </w:r>
      <w:r w:rsidR="00E11C65" w:rsidRPr="007C2143">
        <w:rPr>
          <w:rFonts w:ascii="Times New Roman" w:eastAsia="Times New Roman" w:hAnsi="Times New Roman" w:cs="Times New Roman"/>
          <w:sz w:val="24"/>
          <w:szCs w:val="24"/>
          <w:shd w:val="clear" w:color="auto" w:fill="FFFFFF"/>
        </w:rPr>
        <w:t xml:space="preserve"> </w:t>
      </w:r>
      <w:hyperlink r:id="rId36" w:history="1">
        <w:r w:rsidR="00436B7F" w:rsidRPr="007C2143">
          <w:rPr>
            <w:rStyle w:val="Hyperlink"/>
            <w:rFonts w:ascii="Times New Roman" w:eastAsia="Times New Roman" w:hAnsi="Times New Roman" w:cs="Times New Roman"/>
            <w:color w:val="auto"/>
            <w:sz w:val="24"/>
            <w:szCs w:val="24"/>
            <w:shd w:val="clear" w:color="auto" w:fill="FFFFFF"/>
          </w:rPr>
          <w:t>https://doi.org/10.1111/pcn.13283</w:t>
        </w:r>
      </w:hyperlink>
      <w:r w:rsidR="00436B7F" w:rsidRPr="007C2143">
        <w:rPr>
          <w:rFonts w:ascii="Times New Roman" w:eastAsia="Times New Roman" w:hAnsi="Times New Roman" w:cs="Times New Roman"/>
          <w:sz w:val="24"/>
          <w:szCs w:val="24"/>
          <w:shd w:val="clear" w:color="auto" w:fill="FFFFFF"/>
        </w:rPr>
        <w:t xml:space="preserve"> </w:t>
      </w:r>
    </w:p>
    <w:p w14:paraId="33FA6E6D" w14:textId="3B901302"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rPr>
      </w:pPr>
      <w:r w:rsidRPr="007C2143">
        <w:rPr>
          <w:rFonts w:ascii="Times New Roman" w:eastAsia="Times New Roman" w:hAnsi="Times New Roman" w:cs="Times New Roman"/>
          <w:sz w:val="24"/>
          <w:szCs w:val="24"/>
          <w:highlight w:val="white"/>
        </w:rPr>
        <w:lastRenderedPageBreak/>
        <w:t xml:space="preserve">Olson, J. A., Sandra, D. A., Colucci, É. S., Al </w:t>
      </w:r>
      <w:proofErr w:type="spellStart"/>
      <w:r w:rsidRPr="007C2143">
        <w:rPr>
          <w:rFonts w:ascii="Times New Roman" w:eastAsia="Times New Roman" w:hAnsi="Times New Roman" w:cs="Times New Roman"/>
          <w:sz w:val="24"/>
          <w:szCs w:val="24"/>
          <w:highlight w:val="white"/>
        </w:rPr>
        <w:t>Bikaii</w:t>
      </w:r>
      <w:proofErr w:type="spellEnd"/>
      <w:r w:rsidRPr="007C2143">
        <w:rPr>
          <w:rFonts w:ascii="Times New Roman" w:eastAsia="Times New Roman" w:hAnsi="Times New Roman" w:cs="Times New Roman"/>
          <w:sz w:val="24"/>
          <w:szCs w:val="24"/>
          <w:highlight w:val="white"/>
        </w:rPr>
        <w:t xml:space="preserve">, A., </w:t>
      </w:r>
      <w:proofErr w:type="spellStart"/>
      <w:r w:rsidRPr="007C2143">
        <w:rPr>
          <w:rFonts w:ascii="Times New Roman" w:eastAsia="Times New Roman" w:hAnsi="Times New Roman" w:cs="Times New Roman"/>
          <w:sz w:val="24"/>
          <w:szCs w:val="24"/>
          <w:highlight w:val="white"/>
        </w:rPr>
        <w:t>Chmoulevitch</w:t>
      </w:r>
      <w:proofErr w:type="spellEnd"/>
      <w:r w:rsidRPr="007C2143">
        <w:rPr>
          <w:rFonts w:ascii="Times New Roman" w:eastAsia="Times New Roman" w:hAnsi="Times New Roman" w:cs="Times New Roman"/>
          <w:sz w:val="24"/>
          <w:szCs w:val="24"/>
          <w:highlight w:val="white"/>
        </w:rPr>
        <w:t xml:space="preserve">, D., Nahas, J., ... &amp; </w:t>
      </w:r>
      <w:proofErr w:type="spellStart"/>
      <w:r w:rsidRPr="007C2143">
        <w:rPr>
          <w:rFonts w:ascii="Times New Roman" w:eastAsia="Times New Roman" w:hAnsi="Times New Roman" w:cs="Times New Roman"/>
          <w:sz w:val="24"/>
          <w:szCs w:val="24"/>
          <w:highlight w:val="white"/>
        </w:rPr>
        <w:t>Veissière</w:t>
      </w:r>
      <w:proofErr w:type="spellEnd"/>
      <w:r w:rsidRPr="007C2143">
        <w:rPr>
          <w:rFonts w:ascii="Times New Roman" w:eastAsia="Times New Roman" w:hAnsi="Times New Roman" w:cs="Times New Roman"/>
          <w:sz w:val="24"/>
          <w:szCs w:val="24"/>
          <w:highlight w:val="white"/>
        </w:rPr>
        <w:t xml:space="preserve">, S. P. (2022). Smartphone addiction is increasing across the world: A meta-analysis of 24 countries. </w:t>
      </w:r>
      <w:r w:rsidRPr="007C2143">
        <w:rPr>
          <w:rFonts w:ascii="Times New Roman" w:eastAsia="Times New Roman" w:hAnsi="Times New Roman" w:cs="Times New Roman"/>
          <w:i/>
          <w:sz w:val="24"/>
          <w:szCs w:val="24"/>
          <w:highlight w:val="white"/>
        </w:rPr>
        <w:t xml:space="preserve">Computers in Human </w:t>
      </w:r>
      <w:proofErr w:type="spellStart"/>
      <w:r w:rsidRPr="007C2143">
        <w:rPr>
          <w:rFonts w:ascii="Times New Roman" w:eastAsia="Times New Roman" w:hAnsi="Times New Roman" w:cs="Times New Roman"/>
          <w:i/>
          <w:sz w:val="24"/>
          <w:szCs w:val="24"/>
          <w:highlight w:val="white"/>
        </w:rPr>
        <w:t>Behavior</w:t>
      </w:r>
      <w:proofErr w:type="spellEnd"/>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129</w:t>
      </w:r>
      <w:r w:rsidRPr="007C2143">
        <w:rPr>
          <w:rFonts w:ascii="Times New Roman" w:eastAsia="Times New Roman" w:hAnsi="Times New Roman" w:cs="Times New Roman"/>
          <w:sz w:val="24"/>
          <w:szCs w:val="24"/>
          <w:highlight w:val="white"/>
        </w:rPr>
        <w:t>, 107138.</w:t>
      </w:r>
      <w:r w:rsidR="00C07FF2" w:rsidRPr="007C2143">
        <w:rPr>
          <w:rFonts w:ascii="Times New Roman" w:eastAsia="Times New Roman" w:hAnsi="Times New Roman" w:cs="Times New Roman"/>
          <w:sz w:val="24"/>
          <w:szCs w:val="24"/>
          <w:highlight w:val="white"/>
        </w:rPr>
        <w:t xml:space="preserve"> </w:t>
      </w:r>
      <w:hyperlink r:id="rId37" w:history="1">
        <w:r w:rsidR="00C07FF2" w:rsidRPr="007C2143">
          <w:rPr>
            <w:rStyle w:val="Hyperlink"/>
            <w:rFonts w:ascii="Times New Roman" w:eastAsia="Times New Roman" w:hAnsi="Times New Roman" w:cs="Times New Roman"/>
            <w:color w:val="auto"/>
            <w:sz w:val="24"/>
            <w:szCs w:val="24"/>
          </w:rPr>
          <w:t>https://doi.org/10.1016/j.chb.2021.107138</w:t>
        </w:r>
      </w:hyperlink>
      <w:r w:rsidR="00C07FF2" w:rsidRPr="007C2143">
        <w:rPr>
          <w:rFonts w:ascii="Times New Roman" w:eastAsia="Times New Roman" w:hAnsi="Times New Roman" w:cs="Times New Roman"/>
          <w:sz w:val="24"/>
          <w:szCs w:val="24"/>
        </w:rPr>
        <w:t xml:space="preserve"> </w:t>
      </w:r>
    </w:p>
    <w:p w14:paraId="0C4C0519" w14:textId="06A3CD08"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Park, A.</w:t>
      </w:r>
      <w:r w:rsidR="00A92CBD"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sz w:val="24"/>
          <w:szCs w:val="24"/>
        </w:rPr>
        <w:t>(2017</w:t>
      </w:r>
      <w:r w:rsidR="007142EC" w:rsidRPr="007C2143">
        <w:rPr>
          <w:rFonts w:ascii="Times New Roman" w:eastAsia="Times New Roman" w:hAnsi="Times New Roman" w:cs="Times New Roman"/>
          <w:sz w:val="24"/>
          <w:szCs w:val="24"/>
        </w:rPr>
        <w:t>,</w:t>
      </w:r>
      <w:r w:rsidR="00B00402" w:rsidRPr="007C2143">
        <w:rPr>
          <w:rFonts w:ascii="Times New Roman" w:eastAsia="Times New Roman" w:hAnsi="Times New Roman" w:cs="Times New Roman"/>
          <w:sz w:val="24"/>
          <w:szCs w:val="24"/>
        </w:rPr>
        <w:t xml:space="preserve"> May </w:t>
      </w:r>
      <w:r w:rsidR="00170D5A" w:rsidRPr="007C2143">
        <w:rPr>
          <w:rFonts w:ascii="Times New Roman" w:eastAsia="Times New Roman" w:hAnsi="Times New Roman" w:cs="Times New Roman"/>
          <w:sz w:val="24"/>
          <w:szCs w:val="24"/>
        </w:rPr>
        <w:t>8</w:t>
      </w:r>
      <w:r w:rsidRPr="007C2143">
        <w:rPr>
          <w:rFonts w:ascii="Times New Roman" w:eastAsia="Times New Roman" w:hAnsi="Times New Roman" w:cs="Times New Roman"/>
          <w:sz w:val="24"/>
          <w:szCs w:val="24"/>
        </w:rPr>
        <w:t>). Kids who use smartphones start talking later.</w:t>
      </w:r>
      <w:r w:rsidR="003A74CF"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Time.</w:t>
      </w:r>
      <w:r w:rsidRPr="007C2143">
        <w:rPr>
          <w:rFonts w:ascii="Times New Roman" w:eastAsia="Times New Roman" w:hAnsi="Times New Roman" w:cs="Times New Roman"/>
          <w:sz w:val="24"/>
          <w:szCs w:val="24"/>
        </w:rPr>
        <w:t xml:space="preserve"> </w:t>
      </w:r>
      <w:hyperlink r:id="rId38">
        <w:r w:rsidRPr="007C2143">
          <w:rPr>
            <w:rFonts w:ascii="Times New Roman" w:eastAsia="Times New Roman" w:hAnsi="Times New Roman" w:cs="Times New Roman"/>
            <w:sz w:val="24"/>
            <w:szCs w:val="24"/>
            <w:u w:val="single"/>
          </w:rPr>
          <w:t>https://time.com/4769571/smartphone-speech-delays/</w:t>
        </w:r>
      </w:hyperlink>
      <w:r w:rsidR="00CD11DC" w:rsidRPr="007C2143">
        <w:rPr>
          <w:rFonts w:ascii="Times New Roman" w:hAnsi="Times New Roman" w:cs="Times New Roman"/>
          <w:sz w:val="24"/>
          <w:szCs w:val="24"/>
        </w:rPr>
        <w:t xml:space="preserve"> </w:t>
      </w:r>
    </w:p>
    <w:p w14:paraId="5B6C5191" w14:textId="2B31C2A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Park, C., &amp; Park, Y. R. (2014). The conceptual model on smart phone addiction among early childhood. </w:t>
      </w:r>
      <w:r w:rsidRPr="007C2143">
        <w:rPr>
          <w:rFonts w:ascii="Times New Roman" w:eastAsia="Times New Roman" w:hAnsi="Times New Roman" w:cs="Times New Roman"/>
          <w:i/>
          <w:iCs/>
          <w:sz w:val="24"/>
          <w:szCs w:val="24"/>
          <w:shd w:val="clear" w:color="auto" w:fill="FFFFFF"/>
        </w:rPr>
        <w:t>International Journal of Social Science and Humanity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4</w:t>
      </w:r>
      <w:r w:rsidRPr="007C2143">
        <w:rPr>
          <w:rFonts w:ascii="Times New Roman" w:eastAsia="Times New Roman" w:hAnsi="Times New Roman" w:cs="Times New Roman"/>
          <w:sz w:val="24"/>
          <w:szCs w:val="24"/>
          <w:shd w:val="clear" w:color="auto" w:fill="FFFFFF"/>
        </w:rPr>
        <w:t>(2), 147</w:t>
      </w:r>
      <w:r w:rsidR="00C25178" w:rsidRPr="007C2143">
        <w:rPr>
          <w:rFonts w:ascii="Times New Roman" w:eastAsia="Times New Roman" w:hAnsi="Times New Roman" w:cs="Times New Roman"/>
          <w:sz w:val="24"/>
          <w:szCs w:val="24"/>
          <w:shd w:val="clear" w:color="auto" w:fill="FFFFFF"/>
        </w:rPr>
        <w:t>-</w:t>
      </w:r>
      <w:r w:rsidR="00BB5E2E" w:rsidRPr="007C2143">
        <w:rPr>
          <w:rFonts w:ascii="Times New Roman" w:eastAsia="Times New Roman" w:hAnsi="Times New Roman" w:cs="Times New Roman"/>
          <w:sz w:val="24"/>
          <w:szCs w:val="24"/>
          <w:shd w:val="clear" w:color="auto" w:fill="FFFFFF"/>
        </w:rPr>
        <w:t xml:space="preserve">150. </w:t>
      </w:r>
      <w:hyperlink r:id="rId39" w:history="1">
        <w:r w:rsidR="00697087" w:rsidRPr="007C2143">
          <w:rPr>
            <w:rStyle w:val="Hyperlink"/>
            <w:rFonts w:ascii="Times New Roman" w:eastAsia="Times New Roman" w:hAnsi="Times New Roman" w:cs="Times New Roman"/>
            <w:color w:val="auto"/>
            <w:sz w:val="24"/>
            <w:szCs w:val="24"/>
            <w:shd w:val="clear" w:color="auto" w:fill="FFFFFF"/>
          </w:rPr>
          <w:t>https://doi.org/10.7763/IJSSH.2014.V4.336</w:t>
        </w:r>
      </w:hyperlink>
      <w:r w:rsidR="00697087" w:rsidRPr="007C2143">
        <w:rPr>
          <w:rFonts w:ascii="Times New Roman" w:eastAsia="Times New Roman" w:hAnsi="Times New Roman" w:cs="Times New Roman"/>
          <w:sz w:val="24"/>
          <w:szCs w:val="24"/>
          <w:shd w:val="clear" w:color="auto" w:fill="FFFFFF"/>
        </w:rPr>
        <w:t xml:space="preserve"> </w:t>
      </w:r>
    </w:p>
    <w:p w14:paraId="65821E6F" w14:textId="01A816F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Rahman, S. U., &amp; Farzana, S. (2019). Role of Parents in Making Children’s Use of Media Screen Time more Worthwhile. In </w:t>
      </w:r>
      <w:r w:rsidRPr="007C2143">
        <w:rPr>
          <w:rFonts w:ascii="Times New Roman" w:eastAsia="Times New Roman" w:hAnsi="Times New Roman" w:cs="Times New Roman"/>
          <w:i/>
          <w:iCs/>
          <w:sz w:val="24"/>
          <w:szCs w:val="24"/>
          <w:shd w:val="clear" w:color="auto" w:fill="FFFFFF"/>
        </w:rPr>
        <w:t>Conference: Third International Workshop on Entrepreneurship, Electronic and Mobile Business (IWEMB 2019). University of South-Eastern Norway (USN), Vestfold Campus, Norway</w:t>
      </w:r>
      <w:r w:rsidRPr="007C2143">
        <w:rPr>
          <w:rFonts w:ascii="Times New Roman" w:eastAsia="Times New Roman" w:hAnsi="Times New Roman" w:cs="Times New Roman"/>
          <w:sz w:val="24"/>
          <w:szCs w:val="24"/>
          <w:shd w:val="clear" w:color="auto" w:fill="FFFFFF"/>
        </w:rPr>
        <w:t xml:space="preserve">. </w:t>
      </w:r>
    </w:p>
    <w:p w14:paraId="7FADDB4F" w14:textId="6175308B" w:rsidR="00B30D9B" w:rsidRPr="007C2143" w:rsidRDefault="00A1727A" w:rsidP="00D01B31">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u w:val="single"/>
        </w:rPr>
      </w:pPr>
      <w:del w:id="151" w:author="dell_tfz" w:date="2024-09-29T00:58:00Z" w16du:dateUtc="2024-09-28T18:58:00Z">
        <w:r w:rsidRPr="007C2143" w:rsidDel="00B02B82">
          <w:rPr>
            <w:rFonts w:ascii="Times New Roman" w:eastAsia="Times New Roman" w:hAnsi="Times New Roman" w:cs="Times New Roman"/>
            <w:sz w:val="24"/>
            <w:szCs w:val="24"/>
            <w:highlight w:val="white"/>
          </w:rPr>
          <w:delText>**</w:delText>
        </w:r>
      </w:del>
      <w:r w:rsidR="00B30D9B" w:rsidRPr="007C2143">
        <w:rPr>
          <w:rFonts w:ascii="Times New Roman" w:eastAsia="Times New Roman" w:hAnsi="Times New Roman" w:cs="Times New Roman"/>
          <w:sz w:val="24"/>
          <w:szCs w:val="24"/>
          <w:highlight w:val="white"/>
        </w:rPr>
        <w:t xml:space="preserve">Rideout, V. (2013). </w:t>
      </w:r>
      <w:r w:rsidR="00B30D9B" w:rsidRPr="007C2143">
        <w:rPr>
          <w:rFonts w:ascii="Times New Roman" w:eastAsia="Times New Roman" w:hAnsi="Times New Roman" w:cs="Times New Roman"/>
          <w:i/>
          <w:sz w:val="24"/>
          <w:szCs w:val="24"/>
          <w:highlight w:val="white"/>
        </w:rPr>
        <w:t>Zero to Eight: Children’s Media Use in America 2013.</w:t>
      </w:r>
      <w:r w:rsidR="004C7C42" w:rsidRPr="007C2143">
        <w:rPr>
          <w:rFonts w:ascii="Times New Roman" w:eastAsia="Times New Roman" w:hAnsi="Times New Roman" w:cs="Times New Roman"/>
          <w:i/>
          <w:sz w:val="24"/>
          <w:szCs w:val="24"/>
          <w:highlight w:val="white"/>
        </w:rPr>
        <w:t xml:space="preserve"> </w:t>
      </w:r>
      <w:r w:rsidR="00B30D9B" w:rsidRPr="007C2143">
        <w:rPr>
          <w:rFonts w:ascii="Times New Roman" w:eastAsia="Times New Roman" w:hAnsi="Times New Roman" w:cs="Times New Roman"/>
          <w:i/>
          <w:sz w:val="24"/>
          <w:szCs w:val="24"/>
          <w:highlight w:val="white"/>
        </w:rPr>
        <w:t>Common Sense Media.</w:t>
      </w:r>
      <w:r w:rsidR="00B30D9B" w:rsidRPr="007C2143">
        <w:rPr>
          <w:rFonts w:ascii="Times New Roman" w:eastAsia="Times New Roman" w:hAnsi="Times New Roman" w:cs="Times New Roman"/>
          <w:sz w:val="24"/>
          <w:szCs w:val="24"/>
          <w:highlight w:val="white"/>
        </w:rPr>
        <w:t xml:space="preserve"> </w:t>
      </w:r>
      <w:hyperlink r:id="rId40" w:history="1">
        <w:r w:rsidR="0054719B" w:rsidRPr="007C2143">
          <w:rPr>
            <w:rStyle w:val="Hyperlink"/>
            <w:rFonts w:ascii="Times New Roman" w:eastAsia="Times New Roman" w:hAnsi="Times New Roman" w:cs="Times New Roman"/>
            <w:color w:val="auto"/>
            <w:sz w:val="24"/>
            <w:szCs w:val="24"/>
            <w:highlight w:val="white"/>
          </w:rPr>
          <w:t>https://www.commonsensemedia.org/zero-to-eight-2013-infographic</w:t>
        </w:r>
      </w:hyperlink>
    </w:p>
    <w:p w14:paraId="4BC35172" w14:textId="76EE8C88"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highlight w:val="white"/>
          <w:u w:val="single"/>
        </w:rPr>
      </w:pPr>
      <w:r w:rsidRPr="007C2143">
        <w:rPr>
          <w:rFonts w:ascii="Times New Roman" w:eastAsia="Times New Roman" w:hAnsi="Times New Roman" w:cs="Times New Roman"/>
          <w:sz w:val="24"/>
          <w:szCs w:val="24"/>
          <w:shd w:val="clear" w:color="auto" w:fill="FCFCFC"/>
        </w:rPr>
        <w:t xml:space="preserve">Rideout, V., &amp; Robb, M. B. (2020). </w:t>
      </w:r>
      <w:r w:rsidRPr="007C2143">
        <w:rPr>
          <w:rFonts w:ascii="Times New Roman" w:eastAsia="Times New Roman" w:hAnsi="Times New Roman" w:cs="Times New Roman"/>
          <w:i/>
          <w:sz w:val="24"/>
          <w:szCs w:val="24"/>
          <w:shd w:val="clear" w:color="auto" w:fill="FCFCFC"/>
        </w:rPr>
        <w:t xml:space="preserve">The </w:t>
      </w:r>
      <w:r w:rsidR="0032523A" w:rsidRPr="007C2143">
        <w:rPr>
          <w:rFonts w:ascii="Times New Roman" w:eastAsia="Times New Roman" w:hAnsi="Times New Roman" w:cs="Times New Roman"/>
          <w:i/>
          <w:sz w:val="24"/>
          <w:szCs w:val="24"/>
          <w:shd w:val="clear" w:color="auto" w:fill="FCFCFC"/>
        </w:rPr>
        <w:t>common sense census</w:t>
      </w:r>
      <w:r w:rsidRPr="007C2143">
        <w:rPr>
          <w:rFonts w:ascii="Times New Roman" w:eastAsia="Times New Roman" w:hAnsi="Times New Roman" w:cs="Times New Roman"/>
          <w:i/>
          <w:sz w:val="24"/>
          <w:szCs w:val="24"/>
          <w:shd w:val="clear" w:color="auto" w:fill="FCFCFC"/>
        </w:rPr>
        <w:t xml:space="preserve">: Media use by kids age zero to eight, 2020. </w:t>
      </w:r>
      <w:r w:rsidRPr="007C2143">
        <w:rPr>
          <w:rFonts w:ascii="Times New Roman" w:eastAsia="Times New Roman" w:hAnsi="Times New Roman" w:cs="Times New Roman"/>
          <w:iCs/>
          <w:sz w:val="24"/>
          <w:szCs w:val="24"/>
          <w:shd w:val="clear" w:color="auto" w:fill="FCFCFC"/>
        </w:rPr>
        <w:t>Common Sense Media.</w:t>
      </w:r>
      <w:r w:rsidR="00F243FE" w:rsidRPr="007C2143">
        <w:rPr>
          <w:rFonts w:ascii="Times New Roman" w:eastAsia="Times New Roman" w:hAnsi="Times New Roman" w:cs="Times New Roman"/>
          <w:iCs/>
          <w:sz w:val="24"/>
          <w:szCs w:val="24"/>
          <w:shd w:val="clear" w:color="auto" w:fill="FCFCFC"/>
        </w:rPr>
        <w:t xml:space="preserve"> </w:t>
      </w:r>
      <w:hyperlink r:id="rId41" w:history="1">
        <w:r w:rsidR="00467BDA" w:rsidRPr="007C2143">
          <w:rPr>
            <w:rStyle w:val="Hyperlink"/>
            <w:rFonts w:ascii="Times New Roman" w:eastAsia="Times New Roman" w:hAnsi="Times New Roman" w:cs="Times New Roman"/>
            <w:color w:val="auto"/>
            <w:sz w:val="24"/>
            <w:szCs w:val="24"/>
            <w:shd w:val="clear" w:color="auto" w:fill="FCFCFC"/>
          </w:rPr>
          <w:t>https://static1.squarespace.com/static/5ba15befec4eb7899898240d/t/5fb2e58acc0b050e6bd149ed/1605559694662/2020_zero_to_eight_census_FINAL_WEB.pdf</w:t>
        </w:r>
      </w:hyperlink>
      <w:r w:rsidR="00467BDA" w:rsidRPr="007C2143">
        <w:rPr>
          <w:rFonts w:ascii="Times New Roman" w:eastAsia="Times New Roman" w:hAnsi="Times New Roman" w:cs="Times New Roman"/>
          <w:sz w:val="24"/>
          <w:szCs w:val="24"/>
          <w:highlight w:val="white"/>
          <w:u w:val="single"/>
        </w:rPr>
        <w:t xml:space="preserve"> </w:t>
      </w:r>
    </w:p>
    <w:p w14:paraId="1F18640C" w14:textId="158522A6"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Rinaldi, A. N., Utami, S., &amp;amp; Utami, W. P. (2023). </w:t>
      </w:r>
      <w:r w:rsidR="006526DD" w:rsidRPr="007C2143">
        <w:rPr>
          <w:rFonts w:ascii="Times New Roman" w:eastAsia="Times New Roman" w:hAnsi="Times New Roman" w:cs="Times New Roman"/>
          <w:sz w:val="24"/>
          <w:szCs w:val="24"/>
        </w:rPr>
        <w:t>Smartphones and effects on children’s speech delays.</w:t>
      </w:r>
      <w:r w:rsidRPr="007C2143">
        <w:rPr>
          <w:rFonts w:ascii="Times New Roman" w:eastAsia="Times New Roman" w:hAnsi="Times New Roman" w:cs="Times New Roman"/>
          <w:sz w:val="24"/>
          <w:szCs w:val="24"/>
        </w:rPr>
        <w:t xml:space="preserve"> </w:t>
      </w:r>
      <w:r w:rsidRPr="007C2143">
        <w:rPr>
          <w:rFonts w:ascii="Times New Roman" w:eastAsia="Times New Roman" w:hAnsi="Times New Roman" w:cs="Times New Roman"/>
          <w:i/>
          <w:sz w:val="24"/>
          <w:szCs w:val="24"/>
        </w:rPr>
        <w:t xml:space="preserve">Golden Age: </w:t>
      </w:r>
      <w:proofErr w:type="spellStart"/>
      <w:r w:rsidRPr="007C2143">
        <w:rPr>
          <w:rFonts w:ascii="Times New Roman" w:eastAsia="Times New Roman" w:hAnsi="Times New Roman" w:cs="Times New Roman"/>
          <w:i/>
          <w:sz w:val="24"/>
          <w:szCs w:val="24"/>
        </w:rPr>
        <w:t>Jurnal</w:t>
      </w:r>
      <w:proofErr w:type="spellEnd"/>
      <w:r w:rsidRPr="007C2143">
        <w:rPr>
          <w:rFonts w:ascii="Times New Roman" w:eastAsia="Times New Roman" w:hAnsi="Times New Roman" w:cs="Times New Roman"/>
          <w:i/>
          <w:sz w:val="24"/>
          <w:szCs w:val="24"/>
        </w:rPr>
        <w:t xml:space="preserve"> Pendidikan Anak </w:t>
      </w:r>
      <w:proofErr w:type="spellStart"/>
      <w:r w:rsidRPr="007C2143">
        <w:rPr>
          <w:rFonts w:ascii="Times New Roman" w:eastAsia="Times New Roman" w:hAnsi="Times New Roman" w:cs="Times New Roman"/>
          <w:i/>
          <w:sz w:val="24"/>
          <w:szCs w:val="24"/>
        </w:rPr>
        <w:t>Usia</w:t>
      </w:r>
      <w:proofErr w:type="spellEnd"/>
      <w:r w:rsidRPr="007C2143">
        <w:rPr>
          <w:rFonts w:ascii="Times New Roman" w:eastAsia="Times New Roman" w:hAnsi="Times New Roman" w:cs="Times New Roman"/>
          <w:i/>
          <w:sz w:val="24"/>
          <w:szCs w:val="24"/>
        </w:rPr>
        <w:t xml:space="preserve"> Dini, 7</w:t>
      </w:r>
      <w:r w:rsidRPr="007C2143">
        <w:rPr>
          <w:rFonts w:ascii="Times New Roman" w:eastAsia="Times New Roman" w:hAnsi="Times New Roman" w:cs="Times New Roman"/>
          <w:sz w:val="24"/>
          <w:szCs w:val="24"/>
        </w:rPr>
        <w:t>(1)</w:t>
      </w:r>
      <w:r w:rsidR="00CF018D" w:rsidRPr="007C2143">
        <w:rPr>
          <w:rFonts w:ascii="Times New Roman" w:eastAsia="Times New Roman" w:hAnsi="Times New Roman" w:cs="Times New Roman"/>
          <w:sz w:val="24"/>
          <w:szCs w:val="24"/>
        </w:rPr>
        <w:t xml:space="preserve">, </w:t>
      </w:r>
      <w:r w:rsidR="006074BA" w:rsidRPr="007C2143">
        <w:rPr>
          <w:rFonts w:ascii="Times New Roman" w:eastAsia="Times New Roman" w:hAnsi="Times New Roman" w:cs="Times New Roman"/>
          <w:sz w:val="24"/>
          <w:szCs w:val="24"/>
        </w:rPr>
        <w:t xml:space="preserve">167-174. </w:t>
      </w:r>
      <w:hyperlink r:id="rId42" w:history="1">
        <w:r w:rsidR="00F925DB" w:rsidRPr="007C2143">
          <w:rPr>
            <w:rStyle w:val="Hyperlink"/>
            <w:rFonts w:ascii="Times New Roman" w:eastAsia="Times New Roman" w:hAnsi="Times New Roman" w:cs="Times New Roman"/>
            <w:color w:val="auto"/>
            <w:sz w:val="24"/>
            <w:szCs w:val="24"/>
          </w:rPr>
          <w:t>https://doi.org/10.29313/ga:jpaud.v7i1.11556</w:t>
        </w:r>
      </w:hyperlink>
      <w:r w:rsidR="00F925DB" w:rsidRPr="007C2143">
        <w:rPr>
          <w:rFonts w:ascii="Times New Roman" w:eastAsia="Times New Roman" w:hAnsi="Times New Roman" w:cs="Times New Roman"/>
          <w:sz w:val="24"/>
          <w:szCs w:val="24"/>
        </w:rPr>
        <w:t xml:space="preserve"> </w:t>
      </w:r>
    </w:p>
    <w:p w14:paraId="05C2EDD7" w14:textId="732787AE" w:rsidR="00B30D9B" w:rsidRPr="007C2143" w:rsidRDefault="00B30D9B" w:rsidP="00440F3D">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Sadri, A. M. (2018). </w:t>
      </w:r>
      <w:r w:rsidRPr="007C2143">
        <w:rPr>
          <w:rFonts w:ascii="Times New Roman" w:eastAsia="Times New Roman" w:hAnsi="Times New Roman" w:cs="Times New Roman"/>
          <w:i/>
          <w:iCs/>
          <w:sz w:val="24"/>
          <w:szCs w:val="24"/>
          <w:shd w:val="clear" w:color="auto" w:fill="FFFFFF"/>
        </w:rPr>
        <w:t>Prolonged digital screen effect on preschool children: An analysis from the perception of parents of Dhaka</w:t>
      </w:r>
      <w:r w:rsidRPr="007C2143">
        <w:rPr>
          <w:rFonts w:ascii="Times New Roman" w:eastAsia="Times New Roman" w:hAnsi="Times New Roman" w:cs="Times New Roman"/>
          <w:sz w:val="24"/>
          <w:szCs w:val="24"/>
          <w:shd w:val="clear" w:color="auto" w:fill="FFFFFF"/>
        </w:rPr>
        <w:t xml:space="preserve"> </w:t>
      </w:r>
      <w:r w:rsidR="00042ECB" w:rsidRPr="007C2143">
        <w:rPr>
          <w:rFonts w:ascii="Times New Roman" w:eastAsia="Times New Roman" w:hAnsi="Times New Roman" w:cs="Times New Roman"/>
          <w:sz w:val="24"/>
          <w:szCs w:val="24"/>
          <w:shd w:val="clear" w:color="auto" w:fill="FFFFFF"/>
        </w:rPr>
        <w:t>[</w:t>
      </w:r>
      <w:del w:id="152" w:author="dell_tfz" w:date="2024-09-28T18:05:00Z" w16du:dateUtc="2024-09-28T12:05:00Z">
        <w:r w:rsidR="00B61C78" w:rsidRPr="007C2143" w:rsidDel="00B3235F">
          <w:rPr>
            <w:rFonts w:ascii="Times New Roman" w:eastAsia="Times New Roman" w:hAnsi="Times New Roman" w:cs="Times New Roman"/>
            <w:sz w:val="24"/>
            <w:szCs w:val="24"/>
            <w:shd w:val="clear" w:color="auto" w:fill="FFFFFF"/>
          </w:rPr>
          <w:delText>Masters</w:delText>
        </w:r>
      </w:del>
      <w:ins w:id="153" w:author="dell_tfz" w:date="2024-09-28T18:05:00Z" w16du:dateUtc="2024-09-28T12:05:00Z">
        <w:r w:rsidR="00B3235F" w:rsidRPr="007C2143">
          <w:rPr>
            <w:rFonts w:ascii="Times New Roman" w:eastAsia="Times New Roman" w:hAnsi="Times New Roman" w:cs="Times New Roman"/>
            <w:sz w:val="24"/>
            <w:szCs w:val="24"/>
            <w:shd w:val="clear" w:color="auto" w:fill="FFFFFF"/>
          </w:rPr>
          <w:t>Master’s</w:t>
        </w:r>
      </w:ins>
      <w:r w:rsidR="00AC6202" w:rsidRPr="007C2143">
        <w:rPr>
          <w:rFonts w:ascii="Times New Roman" w:eastAsia="Times New Roman" w:hAnsi="Times New Roman" w:cs="Times New Roman"/>
          <w:sz w:val="24"/>
          <w:szCs w:val="24"/>
          <w:shd w:val="clear" w:color="auto" w:fill="FFFFFF"/>
        </w:rPr>
        <w:t xml:space="preserve"> </w:t>
      </w:r>
      <w:r w:rsidR="003C201A" w:rsidRPr="007C2143">
        <w:rPr>
          <w:rFonts w:ascii="Times New Roman" w:eastAsia="Times New Roman" w:hAnsi="Times New Roman" w:cs="Times New Roman"/>
          <w:sz w:val="24"/>
          <w:szCs w:val="24"/>
          <w:shd w:val="clear" w:color="auto" w:fill="FFFFFF"/>
        </w:rPr>
        <w:t>thesi</w:t>
      </w:r>
      <w:ins w:id="154" w:author="dell_tfz" w:date="2024-09-28T18:05:00Z" w16du:dateUtc="2024-09-28T12:05:00Z">
        <w:r w:rsidR="00B3235F">
          <w:rPr>
            <w:rFonts w:ascii="Times New Roman" w:eastAsia="Times New Roman" w:hAnsi="Times New Roman" w:cs="Times New Roman"/>
            <w:sz w:val="24"/>
            <w:szCs w:val="24"/>
            <w:shd w:val="clear" w:color="auto" w:fill="FFFFFF"/>
          </w:rPr>
          <w:t>s</w:t>
        </w:r>
      </w:ins>
      <w:r w:rsidRPr="007C2143">
        <w:rPr>
          <w:rFonts w:ascii="Times New Roman" w:eastAsia="Times New Roman" w:hAnsi="Times New Roman" w:cs="Times New Roman"/>
          <w:sz w:val="24"/>
          <w:szCs w:val="24"/>
          <w:shd w:val="clear" w:color="auto" w:fill="FFFFFF"/>
        </w:rPr>
        <w:t xml:space="preserve">, </w:t>
      </w:r>
      <w:r w:rsidR="005E67EF" w:rsidRPr="007C2143">
        <w:rPr>
          <w:rFonts w:ascii="Times New Roman" w:eastAsia="Times New Roman" w:hAnsi="Times New Roman" w:cs="Times New Roman"/>
          <w:sz w:val="24"/>
          <w:szCs w:val="24"/>
          <w:shd w:val="clear" w:color="auto" w:fill="FFFFFF"/>
        </w:rPr>
        <w:t>BRAC</w:t>
      </w:r>
      <w:r w:rsidRPr="007C2143">
        <w:rPr>
          <w:rFonts w:ascii="Times New Roman" w:eastAsia="Times New Roman" w:hAnsi="Times New Roman" w:cs="Times New Roman"/>
          <w:sz w:val="24"/>
          <w:szCs w:val="24"/>
          <w:shd w:val="clear" w:color="auto" w:fill="FFFFFF"/>
        </w:rPr>
        <w:t xml:space="preserve"> University</w:t>
      </w:r>
      <w:r w:rsidR="00042ECB" w:rsidRPr="007C2143">
        <w:rPr>
          <w:rFonts w:ascii="Times New Roman" w:eastAsia="Times New Roman" w:hAnsi="Times New Roman" w:cs="Times New Roman"/>
          <w:sz w:val="24"/>
          <w:szCs w:val="24"/>
          <w:shd w:val="clear" w:color="auto" w:fill="FFFFFF"/>
        </w:rPr>
        <w:t>]</w:t>
      </w:r>
      <w:r w:rsidRPr="007C2143">
        <w:rPr>
          <w:rFonts w:ascii="Times New Roman" w:eastAsia="Times New Roman" w:hAnsi="Times New Roman" w:cs="Times New Roman"/>
          <w:sz w:val="24"/>
          <w:szCs w:val="24"/>
          <w:shd w:val="clear" w:color="auto" w:fill="FFFFFF"/>
        </w:rPr>
        <w:t>.</w:t>
      </w:r>
      <w:r w:rsidR="00F7024A" w:rsidRPr="007C2143">
        <w:rPr>
          <w:rFonts w:ascii="Times New Roman" w:eastAsia="Times New Roman" w:hAnsi="Times New Roman" w:cs="Times New Roman"/>
          <w:sz w:val="24"/>
          <w:szCs w:val="24"/>
          <w:shd w:val="clear" w:color="auto" w:fill="FFFFFF"/>
        </w:rPr>
        <w:t xml:space="preserve"> </w:t>
      </w:r>
      <w:hyperlink r:id="rId43" w:history="1">
        <w:r w:rsidR="00271493" w:rsidRPr="007C2143">
          <w:rPr>
            <w:rStyle w:val="Hyperlink"/>
            <w:rFonts w:ascii="Times New Roman" w:eastAsia="Times New Roman" w:hAnsi="Times New Roman" w:cs="Times New Roman"/>
            <w:color w:val="auto"/>
            <w:sz w:val="24"/>
            <w:szCs w:val="24"/>
            <w:shd w:val="clear" w:color="auto" w:fill="FFFFFF"/>
          </w:rPr>
          <w:t>http://hdl.handle.net/10361/12433</w:t>
        </w:r>
      </w:hyperlink>
      <w:r w:rsidR="00271493" w:rsidRPr="007C2143">
        <w:rPr>
          <w:rFonts w:ascii="Times New Roman" w:eastAsia="Times New Roman" w:hAnsi="Times New Roman" w:cs="Times New Roman"/>
          <w:sz w:val="24"/>
          <w:szCs w:val="24"/>
          <w:shd w:val="clear" w:color="auto" w:fill="FFFFFF"/>
        </w:rPr>
        <w:t xml:space="preserve"> </w:t>
      </w:r>
    </w:p>
    <w:p w14:paraId="222AFD8A" w14:textId="4D1E58FF"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Santos, R. M. S., Mendes, C. G., Marques Miranda, D., &amp; Romano-Silva, M. A. (2022). The association between screen time and attention in children: </w:t>
      </w:r>
      <w:r w:rsidR="00466E2D" w:rsidRPr="007C2143">
        <w:rPr>
          <w:rFonts w:ascii="Times New Roman" w:eastAsia="Times New Roman" w:hAnsi="Times New Roman" w:cs="Times New Roman"/>
          <w:sz w:val="24"/>
          <w:szCs w:val="24"/>
          <w:highlight w:val="white"/>
        </w:rPr>
        <w:t>A</w:t>
      </w:r>
      <w:r w:rsidRPr="007C2143">
        <w:rPr>
          <w:rFonts w:ascii="Times New Roman" w:eastAsia="Times New Roman" w:hAnsi="Times New Roman" w:cs="Times New Roman"/>
          <w:sz w:val="24"/>
          <w:szCs w:val="24"/>
          <w:highlight w:val="white"/>
        </w:rPr>
        <w:t xml:space="preserve"> systematic review. </w:t>
      </w:r>
      <w:r w:rsidRPr="007C2143">
        <w:rPr>
          <w:rFonts w:ascii="Times New Roman" w:eastAsia="Times New Roman" w:hAnsi="Times New Roman" w:cs="Times New Roman"/>
          <w:i/>
          <w:sz w:val="24"/>
          <w:szCs w:val="24"/>
          <w:highlight w:val="white"/>
        </w:rPr>
        <w:t>Developmental neuropsychology</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47</w:t>
      </w:r>
      <w:r w:rsidRPr="007C2143">
        <w:rPr>
          <w:rFonts w:ascii="Times New Roman" w:eastAsia="Times New Roman" w:hAnsi="Times New Roman" w:cs="Times New Roman"/>
          <w:sz w:val="24"/>
          <w:szCs w:val="24"/>
          <w:highlight w:val="white"/>
        </w:rPr>
        <w:t>(4), 175-192.</w:t>
      </w:r>
      <w:r w:rsidR="00440F3D" w:rsidRPr="007C2143">
        <w:rPr>
          <w:rFonts w:ascii="Times New Roman" w:eastAsia="Times New Roman" w:hAnsi="Times New Roman" w:cs="Times New Roman"/>
          <w:sz w:val="24"/>
          <w:szCs w:val="24"/>
          <w:highlight w:val="white"/>
        </w:rPr>
        <w:t xml:space="preserve"> </w:t>
      </w:r>
      <w:hyperlink r:id="rId44" w:history="1">
        <w:r w:rsidR="005F15FA" w:rsidRPr="007C2143">
          <w:rPr>
            <w:rStyle w:val="Hyperlink"/>
            <w:rFonts w:ascii="Times New Roman" w:eastAsia="Times New Roman" w:hAnsi="Times New Roman" w:cs="Times New Roman"/>
            <w:color w:val="auto"/>
            <w:sz w:val="24"/>
            <w:szCs w:val="24"/>
          </w:rPr>
          <w:t>https://doi.org/10.1080/87565641.2022.2064863</w:t>
        </w:r>
      </w:hyperlink>
      <w:r w:rsidR="005F15FA" w:rsidRPr="007C2143">
        <w:rPr>
          <w:rFonts w:ascii="Times New Roman" w:eastAsia="Times New Roman" w:hAnsi="Times New Roman" w:cs="Times New Roman"/>
          <w:sz w:val="24"/>
          <w:szCs w:val="24"/>
        </w:rPr>
        <w:t xml:space="preserve"> </w:t>
      </w:r>
    </w:p>
    <w:p w14:paraId="664D65F5" w14:textId="7470A7A3"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 xml:space="preserve">Sattar, H. Z. (2021). </w:t>
      </w:r>
      <w:r w:rsidRPr="007C2143">
        <w:rPr>
          <w:rFonts w:ascii="Times New Roman" w:eastAsia="Times New Roman" w:hAnsi="Times New Roman" w:cs="Times New Roman"/>
          <w:i/>
          <w:iCs/>
          <w:sz w:val="24"/>
          <w:szCs w:val="24"/>
          <w:shd w:val="clear" w:color="auto" w:fill="FFFFFF"/>
        </w:rPr>
        <w:t>Parents perceptions on 3 to 6 years of children’s screen time during COVID-19 in Dhaka city</w:t>
      </w:r>
      <w:r w:rsidRPr="007C2143">
        <w:rPr>
          <w:rFonts w:ascii="Times New Roman" w:eastAsia="Times New Roman" w:hAnsi="Times New Roman" w:cs="Times New Roman"/>
          <w:sz w:val="24"/>
          <w:szCs w:val="24"/>
          <w:shd w:val="clear" w:color="auto" w:fill="FFFFFF"/>
        </w:rPr>
        <w:t xml:space="preserve"> </w:t>
      </w:r>
      <w:r w:rsidR="00FF07FD" w:rsidRPr="007C2143">
        <w:rPr>
          <w:rFonts w:ascii="Times New Roman" w:eastAsia="Times New Roman" w:hAnsi="Times New Roman" w:cs="Times New Roman"/>
          <w:sz w:val="24"/>
          <w:szCs w:val="24"/>
          <w:shd w:val="clear" w:color="auto" w:fill="FFFFFF"/>
        </w:rPr>
        <w:t>[</w:t>
      </w:r>
      <w:del w:id="155" w:author="dell_tfz" w:date="2024-09-28T18:05:00Z" w16du:dateUtc="2024-09-28T12:05:00Z">
        <w:r w:rsidR="00612725" w:rsidRPr="007C2143" w:rsidDel="00DA444D">
          <w:rPr>
            <w:rFonts w:ascii="Times New Roman" w:eastAsia="Times New Roman" w:hAnsi="Times New Roman" w:cs="Times New Roman"/>
            <w:sz w:val="24"/>
            <w:szCs w:val="24"/>
            <w:shd w:val="clear" w:color="auto" w:fill="FFFFFF"/>
          </w:rPr>
          <w:delText>M</w:delText>
        </w:r>
        <w:r w:rsidR="00E14BE9" w:rsidRPr="007C2143" w:rsidDel="00DA444D">
          <w:rPr>
            <w:rFonts w:ascii="Times New Roman" w:eastAsia="Times New Roman" w:hAnsi="Times New Roman" w:cs="Times New Roman"/>
            <w:sz w:val="24"/>
            <w:szCs w:val="24"/>
            <w:shd w:val="clear" w:color="auto" w:fill="FFFFFF"/>
          </w:rPr>
          <w:delText>asters</w:delText>
        </w:r>
      </w:del>
      <w:ins w:id="156" w:author="dell_tfz" w:date="2024-09-28T18:05:00Z" w16du:dateUtc="2024-09-28T12:05:00Z">
        <w:r w:rsidR="00DA444D" w:rsidRPr="007C2143">
          <w:rPr>
            <w:rFonts w:ascii="Times New Roman" w:eastAsia="Times New Roman" w:hAnsi="Times New Roman" w:cs="Times New Roman"/>
            <w:sz w:val="24"/>
            <w:szCs w:val="24"/>
            <w:shd w:val="clear" w:color="auto" w:fill="FFFFFF"/>
          </w:rPr>
          <w:t>Master’s</w:t>
        </w:r>
      </w:ins>
      <w:r w:rsidR="00E14BE9" w:rsidRPr="007C2143">
        <w:rPr>
          <w:rFonts w:ascii="Times New Roman" w:eastAsia="Times New Roman" w:hAnsi="Times New Roman" w:cs="Times New Roman"/>
          <w:sz w:val="24"/>
          <w:szCs w:val="24"/>
          <w:shd w:val="clear" w:color="auto" w:fill="FFFFFF"/>
        </w:rPr>
        <w:t xml:space="preserve"> </w:t>
      </w:r>
      <w:r w:rsidR="00612725" w:rsidRPr="007C2143">
        <w:rPr>
          <w:rFonts w:ascii="Times New Roman" w:eastAsia="Times New Roman" w:hAnsi="Times New Roman" w:cs="Times New Roman"/>
          <w:sz w:val="24"/>
          <w:szCs w:val="24"/>
          <w:shd w:val="clear" w:color="auto" w:fill="FFFFFF"/>
        </w:rPr>
        <w:t>thesis</w:t>
      </w:r>
      <w:r w:rsidRPr="007C2143">
        <w:rPr>
          <w:rFonts w:ascii="Times New Roman" w:eastAsia="Times New Roman" w:hAnsi="Times New Roman" w:cs="Times New Roman"/>
          <w:sz w:val="24"/>
          <w:szCs w:val="24"/>
          <w:shd w:val="clear" w:color="auto" w:fill="FFFFFF"/>
        </w:rPr>
        <w:t xml:space="preserve">, </w:t>
      </w:r>
      <w:r w:rsidR="00B2569F" w:rsidRPr="007C2143">
        <w:rPr>
          <w:rFonts w:ascii="Times New Roman" w:eastAsia="Times New Roman" w:hAnsi="Times New Roman" w:cs="Times New Roman"/>
          <w:sz w:val="24"/>
          <w:szCs w:val="24"/>
          <w:shd w:val="clear" w:color="auto" w:fill="FFFFFF"/>
        </w:rPr>
        <w:t>BRAC</w:t>
      </w:r>
      <w:r w:rsidRPr="007C2143">
        <w:rPr>
          <w:rFonts w:ascii="Times New Roman" w:eastAsia="Times New Roman" w:hAnsi="Times New Roman" w:cs="Times New Roman"/>
          <w:sz w:val="24"/>
          <w:szCs w:val="24"/>
          <w:shd w:val="clear" w:color="auto" w:fill="FFFFFF"/>
        </w:rPr>
        <w:t xml:space="preserve"> University</w:t>
      </w:r>
      <w:r w:rsidR="00CA2AB1" w:rsidRPr="007C2143">
        <w:rPr>
          <w:rFonts w:ascii="Times New Roman" w:eastAsia="Times New Roman" w:hAnsi="Times New Roman" w:cs="Times New Roman"/>
          <w:sz w:val="24"/>
          <w:szCs w:val="24"/>
          <w:shd w:val="clear" w:color="auto" w:fill="FFFFFF"/>
        </w:rPr>
        <w:t>]</w:t>
      </w:r>
      <w:r w:rsidR="00A0059F" w:rsidRPr="007C2143">
        <w:rPr>
          <w:rFonts w:ascii="Times New Roman" w:eastAsia="Times New Roman" w:hAnsi="Times New Roman" w:cs="Times New Roman"/>
          <w:sz w:val="24"/>
          <w:szCs w:val="24"/>
          <w:shd w:val="clear" w:color="auto" w:fill="FFFFFF"/>
        </w:rPr>
        <w:t>.</w:t>
      </w:r>
      <w:r w:rsidR="00C87C6A" w:rsidRPr="007C2143">
        <w:rPr>
          <w:rFonts w:ascii="Times New Roman" w:eastAsia="Times New Roman" w:hAnsi="Times New Roman" w:cs="Times New Roman"/>
          <w:sz w:val="24"/>
          <w:szCs w:val="24"/>
          <w:shd w:val="clear" w:color="auto" w:fill="FFFFFF"/>
        </w:rPr>
        <w:t xml:space="preserve"> </w:t>
      </w:r>
      <w:hyperlink r:id="rId45" w:history="1">
        <w:r w:rsidR="00C87C6A" w:rsidRPr="007C2143">
          <w:rPr>
            <w:rStyle w:val="Hyperlink"/>
            <w:rFonts w:ascii="Times New Roman" w:eastAsia="Times New Roman" w:hAnsi="Times New Roman" w:cs="Times New Roman"/>
            <w:color w:val="auto"/>
            <w:sz w:val="24"/>
            <w:szCs w:val="24"/>
            <w:shd w:val="clear" w:color="auto" w:fill="FFFFFF"/>
          </w:rPr>
          <w:t>http://hdl.handle.net/10361/16387</w:t>
        </w:r>
      </w:hyperlink>
      <w:r w:rsidR="00C87C6A" w:rsidRPr="007C2143">
        <w:rPr>
          <w:rFonts w:ascii="Times New Roman" w:eastAsia="Times New Roman" w:hAnsi="Times New Roman" w:cs="Times New Roman"/>
          <w:sz w:val="24"/>
          <w:szCs w:val="24"/>
          <w:shd w:val="clear" w:color="auto" w:fill="FFFFFF"/>
        </w:rPr>
        <w:t xml:space="preserve"> </w:t>
      </w:r>
    </w:p>
    <w:p w14:paraId="29624774" w14:textId="0B0A2B7F" w:rsidR="00B30D9B" w:rsidRPr="007C2143" w:rsidRDefault="00B30D9B" w:rsidP="008C178F">
      <w:pPr>
        <w:spacing w:after="0" w:line="240" w:lineRule="auto"/>
        <w:ind w:left="720" w:hanging="720"/>
        <w:jc w:val="both"/>
        <w:rPr>
          <w:rFonts w:ascii="Times New Roman" w:eastAsia="Times New Roman" w:hAnsi="Times New Roman" w:cs="Times New Roman"/>
          <w:sz w:val="24"/>
          <w:szCs w:val="24"/>
          <w:highlight w:val="white"/>
        </w:rPr>
      </w:pPr>
      <w:r w:rsidRPr="007C2143">
        <w:rPr>
          <w:rFonts w:ascii="Times New Roman" w:eastAsia="Times New Roman" w:hAnsi="Times New Roman" w:cs="Times New Roman"/>
          <w:sz w:val="24"/>
          <w:szCs w:val="24"/>
          <w:highlight w:val="white"/>
        </w:rPr>
        <w:t xml:space="preserve">Schwarzer, C., Grafe, N., </w:t>
      </w:r>
      <w:proofErr w:type="spellStart"/>
      <w:r w:rsidRPr="007C2143">
        <w:rPr>
          <w:rFonts w:ascii="Times New Roman" w:eastAsia="Times New Roman" w:hAnsi="Times New Roman" w:cs="Times New Roman"/>
          <w:sz w:val="24"/>
          <w:szCs w:val="24"/>
          <w:highlight w:val="white"/>
        </w:rPr>
        <w:t>Hiemisch</w:t>
      </w:r>
      <w:proofErr w:type="spellEnd"/>
      <w:r w:rsidRPr="007C2143">
        <w:rPr>
          <w:rFonts w:ascii="Times New Roman" w:eastAsia="Times New Roman" w:hAnsi="Times New Roman" w:cs="Times New Roman"/>
          <w:sz w:val="24"/>
          <w:szCs w:val="24"/>
          <w:highlight w:val="white"/>
        </w:rPr>
        <w:t xml:space="preserve">, A., Kiess, W., &amp; Poulain, T. (2022). Associations of media use and early childhood development: cross-sectional findings from the LIFE Child study. </w:t>
      </w:r>
      <w:proofErr w:type="spellStart"/>
      <w:r w:rsidRPr="007C2143">
        <w:rPr>
          <w:rFonts w:ascii="Times New Roman" w:eastAsia="Times New Roman" w:hAnsi="Times New Roman" w:cs="Times New Roman"/>
          <w:i/>
          <w:sz w:val="24"/>
          <w:szCs w:val="24"/>
          <w:highlight w:val="white"/>
        </w:rPr>
        <w:t>Pediatric</w:t>
      </w:r>
      <w:proofErr w:type="spellEnd"/>
      <w:r w:rsidRPr="007C2143">
        <w:rPr>
          <w:rFonts w:ascii="Times New Roman" w:eastAsia="Times New Roman" w:hAnsi="Times New Roman" w:cs="Times New Roman"/>
          <w:i/>
          <w:sz w:val="24"/>
          <w:szCs w:val="24"/>
          <w:highlight w:val="white"/>
        </w:rPr>
        <w:t xml:space="preserve"> research</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91</w:t>
      </w:r>
      <w:r w:rsidRPr="007C2143">
        <w:rPr>
          <w:rFonts w:ascii="Times New Roman" w:eastAsia="Times New Roman" w:hAnsi="Times New Roman" w:cs="Times New Roman"/>
          <w:sz w:val="24"/>
          <w:szCs w:val="24"/>
          <w:highlight w:val="white"/>
        </w:rPr>
        <w:t xml:space="preserve">(1), 247-253. </w:t>
      </w:r>
      <w:hyperlink r:id="rId46" w:history="1">
        <w:r w:rsidR="00B707FB" w:rsidRPr="007C2143">
          <w:rPr>
            <w:rStyle w:val="Hyperlink"/>
            <w:rFonts w:ascii="Times New Roman" w:eastAsia="Times New Roman" w:hAnsi="Times New Roman" w:cs="Times New Roman"/>
            <w:color w:val="auto"/>
            <w:sz w:val="24"/>
            <w:szCs w:val="24"/>
            <w:shd w:val="clear" w:color="auto" w:fill="FFFFFF"/>
          </w:rPr>
          <w:t>https://doi.org/10.1038/s41390-021-01433-6</w:t>
        </w:r>
      </w:hyperlink>
    </w:p>
    <w:p w14:paraId="3A5BEAA8" w14:textId="4AB2EEC4"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Sergi, K., Gatewood Jr, R., Elder, A., &amp; Xu, J. (2017). Parental perspectives on children’s use of portable digital devices. </w:t>
      </w:r>
      <w:r w:rsidRPr="007C2143">
        <w:rPr>
          <w:rFonts w:ascii="Times New Roman" w:eastAsia="Times New Roman" w:hAnsi="Times New Roman" w:cs="Times New Roman"/>
          <w:i/>
          <w:iCs/>
          <w:sz w:val="24"/>
          <w:szCs w:val="24"/>
          <w:shd w:val="clear" w:color="auto" w:fill="FFFFFF"/>
        </w:rPr>
        <w:t>Behaviour &amp; Information Technology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36</w:t>
      </w:r>
      <w:r w:rsidRPr="007C2143">
        <w:rPr>
          <w:rFonts w:ascii="Times New Roman" w:eastAsia="Times New Roman" w:hAnsi="Times New Roman" w:cs="Times New Roman"/>
          <w:sz w:val="24"/>
          <w:szCs w:val="24"/>
          <w:shd w:val="clear" w:color="auto" w:fill="FFFFFF"/>
        </w:rPr>
        <w:t xml:space="preserve">(11), 1148-1161. </w:t>
      </w:r>
      <w:hyperlink r:id="rId47" w:history="1">
        <w:r w:rsidR="00F364E7" w:rsidRPr="007C2143">
          <w:rPr>
            <w:rStyle w:val="Hyperlink"/>
            <w:rFonts w:ascii="Times New Roman" w:eastAsia="Times New Roman" w:hAnsi="Times New Roman" w:cs="Times New Roman"/>
            <w:color w:val="auto"/>
            <w:sz w:val="24"/>
            <w:szCs w:val="24"/>
            <w:shd w:val="clear" w:color="auto" w:fill="FFFFFF"/>
          </w:rPr>
          <w:t>https://doi.org/10.1080/0144929X.2017.1360941</w:t>
        </w:r>
      </w:hyperlink>
      <w:r w:rsidR="00F364E7" w:rsidRPr="007C2143">
        <w:rPr>
          <w:rFonts w:ascii="Times New Roman" w:eastAsia="Times New Roman" w:hAnsi="Times New Roman" w:cs="Times New Roman"/>
          <w:sz w:val="24"/>
          <w:szCs w:val="24"/>
          <w:shd w:val="clear" w:color="auto" w:fill="FFFFFF"/>
        </w:rPr>
        <w:t xml:space="preserve"> </w:t>
      </w:r>
    </w:p>
    <w:p w14:paraId="73460DBD" w14:textId="4DA41905"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Shil, P. R. (2020). </w:t>
      </w:r>
      <w:r w:rsidRPr="007C2143">
        <w:rPr>
          <w:rFonts w:ascii="Times New Roman" w:eastAsia="Times New Roman" w:hAnsi="Times New Roman" w:cs="Times New Roman"/>
          <w:i/>
          <w:iCs/>
          <w:sz w:val="24"/>
          <w:szCs w:val="24"/>
          <w:shd w:val="clear" w:color="auto" w:fill="FFFFFF"/>
        </w:rPr>
        <w:t>Parental perceptions on the effect of prolonged screen time on family interactions in Dhaka city</w:t>
      </w:r>
      <w:r w:rsidRPr="007C2143">
        <w:rPr>
          <w:rFonts w:ascii="Times New Roman" w:eastAsia="Times New Roman" w:hAnsi="Times New Roman" w:cs="Times New Roman"/>
          <w:sz w:val="24"/>
          <w:szCs w:val="24"/>
          <w:shd w:val="clear" w:color="auto" w:fill="FFFFFF"/>
        </w:rPr>
        <w:t xml:space="preserve"> </w:t>
      </w:r>
      <w:r w:rsidR="00F241AB" w:rsidRPr="007C2143">
        <w:rPr>
          <w:rFonts w:ascii="Times New Roman" w:eastAsia="Times New Roman" w:hAnsi="Times New Roman" w:cs="Times New Roman"/>
          <w:sz w:val="24"/>
          <w:szCs w:val="24"/>
          <w:shd w:val="clear" w:color="auto" w:fill="FFFFFF"/>
        </w:rPr>
        <w:t>[</w:t>
      </w:r>
      <w:del w:id="157" w:author="dell_tfz" w:date="2024-09-28T18:05:00Z" w16du:dateUtc="2024-09-28T12:05:00Z">
        <w:r w:rsidR="00445C91" w:rsidRPr="007C2143" w:rsidDel="00DA444D">
          <w:rPr>
            <w:rFonts w:ascii="Times New Roman" w:eastAsia="Times New Roman" w:hAnsi="Times New Roman" w:cs="Times New Roman"/>
            <w:sz w:val="24"/>
            <w:szCs w:val="24"/>
            <w:shd w:val="clear" w:color="auto" w:fill="FFFFFF"/>
          </w:rPr>
          <w:delText>Masters</w:delText>
        </w:r>
      </w:del>
      <w:ins w:id="158" w:author="dell_tfz" w:date="2024-09-28T18:05:00Z" w16du:dateUtc="2024-09-28T12:05:00Z">
        <w:r w:rsidR="00DA444D" w:rsidRPr="007C2143">
          <w:rPr>
            <w:rFonts w:ascii="Times New Roman" w:eastAsia="Times New Roman" w:hAnsi="Times New Roman" w:cs="Times New Roman"/>
            <w:sz w:val="24"/>
            <w:szCs w:val="24"/>
            <w:shd w:val="clear" w:color="auto" w:fill="FFFFFF"/>
          </w:rPr>
          <w:t>Master’s</w:t>
        </w:r>
      </w:ins>
      <w:r w:rsidR="00445C91" w:rsidRPr="007C2143">
        <w:rPr>
          <w:rFonts w:ascii="Times New Roman" w:eastAsia="Times New Roman" w:hAnsi="Times New Roman" w:cs="Times New Roman"/>
          <w:sz w:val="24"/>
          <w:szCs w:val="24"/>
          <w:shd w:val="clear" w:color="auto" w:fill="FFFFFF"/>
        </w:rPr>
        <w:t xml:space="preserve"> thesis,</w:t>
      </w:r>
      <w:r w:rsidRPr="007C2143">
        <w:rPr>
          <w:rFonts w:ascii="Times New Roman" w:eastAsia="Times New Roman" w:hAnsi="Times New Roman" w:cs="Times New Roman"/>
          <w:sz w:val="24"/>
          <w:szCs w:val="24"/>
          <w:shd w:val="clear" w:color="auto" w:fill="FFFFFF"/>
        </w:rPr>
        <w:t xml:space="preserve"> B</w:t>
      </w:r>
      <w:ins w:id="159" w:author="dell_tfz" w:date="2024-09-28T18:05:00Z" w16du:dateUtc="2024-09-28T12:05:00Z">
        <w:r w:rsidR="00DA444D">
          <w:rPr>
            <w:rFonts w:ascii="Times New Roman" w:eastAsia="Times New Roman" w:hAnsi="Times New Roman" w:cs="Times New Roman"/>
            <w:sz w:val="24"/>
            <w:szCs w:val="24"/>
            <w:shd w:val="clear" w:color="auto" w:fill="FFFFFF"/>
          </w:rPr>
          <w:t>RAC</w:t>
        </w:r>
      </w:ins>
      <w:del w:id="160" w:author="dell_tfz" w:date="2024-09-28T18:05:00Z" w16du:dateUtc="2024-09-28T12:05:00Z">
        <w:r w:rsidRPr="007C2143" w:rsidDel="00DA444D">
          <w:rPr>
            <w:rFonts w:ascii="Times New Roman" w:eastAsia="Times New Roman" w:hAnsi="Times New Roman" w:cs="Times New Roman"/>
            <w:sz w:val="24"/>
            <w:szCs w:val="24"/>
            <w:shd w:val="clear" w:color="auto" w:fill="FFFFFF"/>
          </w:rPr>
          <w:delText>rac</w:delText>
        </w:r>
      </w:del>
      <w:r w:rsidRPr="007C2143">
        <w:rPr>
          <w:rFonts w:ascii="Times New Roman" w:eastAsia="Times New Roman" w:hAnsi="Times New Roman" w:cs="Times New Roman"/>
          <w:sz w:val="24"/>
          <w:szCs w:val="24"/>
          <w:shd w:val="clear" w:color="auto" w:fill="FFFFFF"/>
        </w:rPr>
        <w:t xml:space="preserve"> University</w:t>
      </w:r>
      <w:r w:rsidR="00F241AB" w:rsidRPr="007C2143">
        <w:rPr>
          <w:rFonts w:ascii="Times New Roman" w:eastAsia="Times New Roman" w:hAnsi="Times New Roman" w:cs="Times New Roman"/>
          <w:sz w:val="24"/>
          <w:szCs w:val="24"/>
          <w:shd w:val="clear" w:color="auto" w:fill="FFFFFF"/>
        </w:rPr>
        <w:t>]</w:t>
      </w:r>
      <w:r w:rsidR="000E146A" w:rsidRPr="007C2143">
        <w:rPr>
          <w:rFonts w:ascii="Times New Roman" w:eastAsia="Times New Roman" w:hAnsi="Times New Roman" w:cs="Times New Roman"/>
          <w:sz w:val="24"/>
          <w:szCs w:val="24"/>
          <w:shd w:val="clear" w:color="auto" w:fill="FFFFFF"/>
        </w:rPr>
        <w:t xml:space="preserve">. </w:t>
      </w:r>
      <w:hyperlink r:id="rId48" w:history="1">
        <w:r w:rsidR="007D1776" w:rsidRPr="007C2143">
          <w:rPr>
            <w:rStyle w:val="Hyperlink"/>
            <w:rFonts w:ascii="Times New Roman" w:eastAsia="Times New Roman" w:hAnsi="Times New Roman" w:cs="Times New Roman"/>
            <w:color w:val="auto"/>
            <w:sz w:val="24"/>
            <w:szCs w:val="24"/>
            <w:shd w:val="clear" w:color="auto" w:fill="FFFFFF"/>
          </w:rPr>
          <w:t>http://hdl.handle.net/10361/14763</w:t>
        </w:r>
      </w:hyperlink>
      <w:r w:rsidR="007D1776" w:rsidRPr="007C2143">
        <w:rPr>
          <w:rFonts w:ascii="Times New Roman" w:eastAsia="Times New Roman" w:hAnsi="Times New Roman" w:cs="Times New Roman"/>
          <w:sz w:val="24"/>
          <w:szCs w:val="24"/>
          <w:shd w:val="clear" w:color="auto" w:fill="FFFFFF"/>
        </w:rPr>
        <w:t xml:space="preserve"> </w:t>
      </w:r>
    </w:p>
    <w:p w14:paraId="6C17C308" w14:textId="77777777" w:rsidR="00F201B7" w:rsidRPr="007C2143" w:rsidRDefault="00B30D9B" w:rsidP="00F201B7">
      <w:pPr>
        <w:spacing w:after="225"/>
        <w:ind w:left="720" w:hanging="720"/>
        <w:jc w:val="both"/>
        <w:divId w:val="1107309068"/>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Shirley, S. A., &amp; Kumar, S. S. (2019). A study on screen time use in children between 24 to 60 months of age in Tamil Nadu, India.</w:t>
      </w:r>
      <w:r w:rsidR="00AE4439" w:rsidRPr="007C2143">
        <w:rPr>
          <w:rFonts w:ascii="Times New Roman" w:eastAsia="Times New Roman" w:hAnsi="Times New Roman" w:cs="Times New Roman"/>
          <w:sz w:val="24"/>
          <w:szCs w:val="24"/>
          <w:shd w:val="clear" w:color="auto" w:fill="FFFFFF"/>
        </w:rPr>
        <w:t xml:space="preserve"> </w:t>
      </w:r>
      <w:r w:rsidR="00321DB4" w:rsidRPr="007C2143">
        <w:rPr>
          <w:rFonts w:ascii="Times New Roman" w:eastAsia="Times New Roman" w:hAnsi="Times New Roman" w:cs="Times New Roman"/>
          <w:i/>
          <w:iCs/>
          <w:sz w:val="24"/>
          <w:szCs w:val="24"/>
          <w:shd w:val="clear" w:color="auto" w:fill="FFFFFF"/>
        </w:rPr>
        <w:t xml:space="preserve">International Journal of Contemporary </w:t>
      </w:r>
      <w:proofErr w:type="spellStart"/>
      <w:r w:rsidR="00321DB4" w:rsidRPr="007C2143">
        <w:rPr>
          <w:rFonts w:ascii="Times New Roman" w:eastAsia="Times New Roman" w:hAnsi="Times New Roman" w:cs="Times New Roman"/>
          <w:i/>
          <w:iCs/>
          <w:sz w:val="24"/>
          <w:szCs w:val="24"/>
          <w:shd w:val="clear" w:color="auto" w:fill="FFFFFF"/>
        </w:rPr>
        <w:t>Pediatrics</w:t>
      </w:r>
      <w:proofErr w:type="spellEnd"/>
      <w:r w:rsidR="00321DB4" w:rsidRPr="007C2143">
        <w:rPr>
          <w:rFonts w:ascii="Times New Roman" w:eastAsia="Times New Roman" w:hAnsi="Times New Roman" w:cs="Times New Roman"/>
          <w:i/>
          <w:iCs/>
          <w:sz w:val="24"/>
          <w:szCs w:val="24"/>
          <w:shd w:val="clear" w:color="auto" w:fill="FFFFFF"/>
        </w:rPr>
        <w:t>,</w:t>
      </w:r>
      <w:r w:rsidR="0035759F" w:rsidRPr="007C2143">
        <w:rPr>
          <w:rFonts w:ascii="Times New Roman" w:eastAsia="Times New Roman" w:hAnsi="Times New Roman" w:cs="Times New Roman"/>
          <w:i/>
          <w:iCs/>
          <w:sz w:val="24"/>
          <w:szCs w:val="24"/>
          <w:shd w:val="clear" w:color="auto" w:fill="FFFFFF"/>
        </w:rPr>
        <w:t xml:space="preserve"> </w:t>
      </w:r>
      <w:r w:rsidR="002E7600" w:rsidRPr="007C2143">
        <w:rPr>
          <w:rStyle w:val="dont-break-out"/>
          <w:rFonts w:ascii="Times New Roman" w:eastAsia="Times New Roman" w:hAnsi="Times New Roman" w:cs="Times New Roman"/>
          <w:i/>
          <w:iCs/>
          <w:sz w:val="24"/>
          <w:szCs w:val="24"/>
        </w:rPr>
        <w:t>6</w:t>
      </w:r>
      <w:r w:rsidR="002E7600" w:rsidRPr="007C2143">
        <w:rPr>
          <w:rStyle w:val="dont-break-out"/>
          <w:rFonts w:ascii="Times New Roman" w:eastAsia="Times New Roman" w:hAnsi="Times New Roman" w:cs="Times New Roman"/>
          <w:sz w:val="24"/>
          <w:szCs w:val="24"/>
        </w:rPr>
        <w:t xml:space="preserve">(6), 2582-2586. </w:t>
      </w:r>
      <w:hyperlink r:id="rId49" w:history="1">
        <w:r w:rsidR="00005A77" w:rsidRPr="007C2143">
          <w:rPr>
            <w:rStyle w:val="Hyperlink"/>
            <w:rFonts w:ascii="Times New Roman" w:eastAsia="Times New Roman" w:hAnsi="Times New Roman" w:cs="Times New Roman"/>
            <w:color w:val="auto"/>
            <w:sz w:val="24"/>
            <w:szCs w:val="24"/>
          </w:rPr>
          <w:t>http://imsear.searo.who.int/handle/123456789/204340</w:t>
        </w:r>
      </w:hyperlink>
    </w:p>
    <w:p w14:paraId="05A009F0" w14:textId="7B89A198" w:rsidR="00B30D9B" w:rsidRPr="007C2143" w:rsidRDefault="00B30D9B" w:rsidP="00F201B7">
      <w:pPr>
        <w:spacing w:after="225"/>
        <w:ind w:left="720" w:hanging="720"/>
        <w:jc w:val="both"/>
        <w:divId w:val="1107309068"/>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shd w:val="clear" w:color="auto" w:fill="FFFFFF"/>
        </w:rPr>
        <w:t>Swider-</w:t>
      </w:r>
      <w:proofErr w:type="spellStart"/>
      <w:r w:rsidRPr="007C2143">
        <w:rPr>
          <w:rFonts w:ascii="Times New Roman" w:eastAsia="Times New Roman" w:hAnsi="Times New Roman" w:cs="Times New Roman"/>
          <w:sz w:val="24"/>
          <w:szCs w:val="24"/>
          <w:shd w:val="clear" w:color="auto" w:fill="FFFFFF"/>
        </w:rPr>
        <w:t>Cios</w:t>
      </w:r>
      <w:proofErr w:type="spellEnd"/>
      <w:r w:rsidRPr="007C2143">
        <w:rPr>
          <w:rFonts w:ascii="Times New Roman" w:eastAsia="Times New Roman" w:hAnsi="Times New Roman" w:cs="Times New Roman"/>
          <w:sz w:val="24"/>
          <w:szCs w:val="24"/>
          <w:shd w:val="clear" w:color="auto" w:fill="FFFFFF"/>
        </w:rPr>
        <w:t xml:space="preserve">, E., </w:t>
      </w:r>
      <w:proofErr w:type="spellStart"/>
      <w:r w:rsidRPr="007C2143">
        <w:rPr>
          <w:rFonts w:ascii="Times New Roman" w:eastAsia="Times New Roman" w:hAnsi="Times New Roman" w:cs="Times New Roman"/>
          <w:sz w:val="24"/>
          <w:szCs w:val="24"/>
          <w:shd w:val="clear" w:color="auto" w:fill="FFFFFF"/>
        </w:rPr>
        <w:t>Vermeij</w:t>
      </w:r>
      <w:proofErr w:type="spellEnd"/>
      <w:r w:rsidRPr="007C2143">
        <w:rPr>
          <w:rFonts w:ascii="Times New Roman" w:eastAsia="Times New Roman" w:hAnsi="Times New Roman" w:cs="Times New Roman"/>
          <w:sz w:val="24"/>
          <w:szCs w:val="24"/>
          <w:shd w:val="clear" w:color="auto" w:fill="FFFFFF"/>
        </w:rPr>
        <w:t xml:space="preserve">, A., &amp; </w:t>
      </w:r>
      <w:proofErr w:type="spellStart"/>
      <w:r w:rsidRPr="007C2143">
        <w:rPr>
          <w:rFonts w:ascii="Times New Roman" w:eastAsia="Times New Roman" w:hAnsi="Times New Roman" w:cs="Times New Roman"/>
          <w:sz w:val="24"/>
          <w:szCs w:val="24"/>
          <w:shd w:val="clear" w:color="auto" w:fill="FFFFFF"/>
        </w:rPr>
        <w:t>Sitskoorn</w:t>
      </w:r>
      <w:proofErr w:type="spellEnd"/>
      <w:r w:rsidRPr="007C2143">
        <w:rPr>
          <w:rFonts w:ascii="Times New Roman" w:eastAsia="Times New Roman" w:hAnsi="Times New Roman" w:cs="Times New Roman"/>
          <w:sz w:val="24"/>
          <w:szCs w:val="24"/>
          <w:shd w:val="clear" w:color="auto" w:fill="FFFFFF"/>
        </w:rPr>
        <w:t xml:space="preserve">, M. M. (2023). Young children and screen-based media: The impact on cognitive and socioemotional development and the importance of parental mediation. </w:t>
      </w:r>
      <w:r w:rsidRPr="007C2143">
        <w:rPr>
          <w:rFonts w:ascii="Times New Roman" w:eastAsia="Times New Roman" w:hAnsi="Times New Roman" w:cs="Times New Roman"/>
          <w:i/>
          <w:iCs/>
          <w:sz w:val="24"/>
          <w:szCs w:val="24"/>
          <w:shd w:val="clear" w:color="auto" w:fill="FFFFFF"/>
        </w:rPr>
        <w:t>Cognitive Development</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66</w:t>
      </w:r>
      <w:r w:rsidRPr="007C2143">
        <w:rPr>
          <w:rFonts w:ascii="Times New Roman" w:eastAsia="Times New Roman" w:hAnsi="Times New Roman" w:cs="Times New Roman"/>
          <w:sz w:val="24"/>
          <w:szCs w:val="24"/>
          <w:shd w:val="clear" w:color="auto" w:fill="FFFFFF"/>
        </w:rPr>
        <w:t>, 101319.</w:t>
      </w:r>
      <w:r w:rsidR="004A4A75" w:rsidRPr="007C2143">
        <w:rPr>
          <w:rFonts w:ascii="Times New Roman" w:eastAsia="Times New Roman" w:hAnsi="Times New Roman" w:cs="Times New Roman"/>
          <w:sz w:val="24"/>
          <w:szCs w:val="24"/>
          <w:shd w:val="clear" w:color="auto" w:fill="FFFFFF"/>
        </w:rPr>
        <w:t xml:space="preserve"> </w:t>
      </w:r>
      <w:hyperlink r:id="rId50" w:history="1">
        <w:r w:rsidR="004A4A75" w:rsidRPr="007C2143">
          <w:rPr>
            <w:rStyle w:val="Hyperlink"/>
            <w:rFonts w:ascii="Times New Roman" w:eastAsia="Times New Roman" w:hAnsi="Times New Roman" w:cs="Times New Roman"/>
            <w:color w:val="auto"/>
            <w:sz w:val="24"/>
            <w:szCs w:val="24"/>
            <w:shd w:val="clear" w:color="auto" w:fill="FFFFFF"/>
          </w:rPr>
          <w:t>https://doi.org/10.1016/j.cogdev.2023.101319</w:t>
        </w:r>
      </w:hyperlink>
      <w:r w:rsidR="004A4A75" w:rsidRPr="007C2143">
        <w:rPr>
          <w:rFonts w:ascii="Times New Roman" w:eastAsia="Times New Roman" w:hAnsi="Times New Roman" w:cs="Times New Roman"/>
          <w:sz w:val="24"/>
          <w:szCs w:val="24"/>
          <w:shd w:val="clear" w:color="auto" w:fill="FFFFFF"/>
        </w:rPr>
        <w:t xml:space="preserve"> </w:t>
      </w:r>
    </w:p>
    <w:p w14:paraId="67A9DD01" w14:textId="062EF943" w:rsidR="00B30D9B" w:rsidRPr="007C2143" w:rsidRDefault="00B30D9B" w:rsidP="004158BB">
      <w:pPr>
        <w:pBdr>
          <w:top w:val="nil"/>
          <w:left w:val="nil"/>
          <w:bottom w:val="nil"/>
          <w:right w:val="nil"/>
          <w:between w:val="nil"/>
        </w:pBd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lastRenderedPageBreak/>
        <w:t>Tailor, P., (2023, November 16), “</w:t>
      </w:r>
      <w:r w:rsidRPr="007C2143">
        <w:rPr>
          <w:rFonts w:ascii="Times New Roman" w:eastAsia="Times New Roman" w:hAnsi="Times New Roman" w:cs="Times New Roman"/>
          <w:i/>
          <w:sz w:val="24"/>
          <w:szCs w:val="24"/>
        </w:rPr>
        <w:t>Number of cellular subscriptions in Bangladesh 2000-2021.” Statista.</w:t>
      </w:r>
      <w:r w:rsidRPr="007C2143">
        <w:rPr>
          <w:rFonts w:ascii="Times New Roman" w:eastAsia="Times New Roman" w:hAnsi="Times New Roman" w:cs="Times New Roman"/>
          <w:sz w:val="24"/>
          <w:szCs w:val="24"/>
        </w:rPr>
        <w:t xml:space="preserve"> </w:t>
      </w:r>
      <w:hyperlink r:id="rId51" w:anchor=":~:text=The%20number%20of%20mobile%2Dcellular,recorded%20in%20the%20previous%20year">
        <w:r w:rsidRPr="007C2143">
          <w:rPr>
            <w:rFonts w:ascii="Times New Roman" w:eastAsia="Times New Roman" w:hAnsi="Times New Roman" w:cs="Times New Roman"/>
            <w:sz w:val="24"/>
            <w:szCs w:val="24"/>
            <w:u w:val="single"/>
          </w:rPr>
          <w:t>https://www.statista.com/statistics/497091/number-of-mobile-cellular-subscriptions-in-bangladesh/#:~:text=The%20number%20of%20mobile%2Dcellular,recorded%20in%20the%20previous%20year</w:t>
        </w:r>
      </w:hyperlink>
      <w:r w:rsidR="00FE42F0" w:rsidRPr="007C2143">
        <w:rPr>
          <w:rFonts w:ascii="Times New Roman" w:eastAsia="Times New Roman" w:hAnsi="Times New Roman" w:cs="Times New Roman"/>
          <w:sz w:val="24"/>
          <w:szCs w:val="24"/>
        </w:rPr>
        <w:t xml:space="preserve"> </w:t>
      </w:r>
    </w:p>
    <w:p w14:paraId="7A905EA1" w14:textId="03FE5359"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 xml:space="preserve">Wacks, Y., &amp; Weinstein, A. M. (2021). Excessive smartphone use is associated with health problems in adolescents and young adults. </w:t>
      </w:r>
      <w:r w:rsidRPr="007C2143">
        <w:rPr>
          <w:rFonts w:ascii="Times New Roman" w:eastAsia="Times New Roman" w:hAnsi="Times New Roman" w:cs="Times New Roman"/>
          <w:i/>
          <w:iCs/>
          <w:sz w:val="24"/>
          <w:szCs w:val="24"/>
          <w:shd w:val="clear" w:color="auto" w:fill="FFFFFF"/>
        </w:rPr>
        <w:t>Frontiers in psychiatry</w:t>
      </w:r>
      <w:r w:rsidRPr="007C2143">
        <w:rPr>
          <w:rFonts w:ascii="Times New Roman" w:eastAsia="Times New Roman" w:hAnsi="Times New Roman" w:cs="Times New Roman"/>
          <w:sz w:val="24"/>
          <w:szCs w:val="24"/>
          <w:shd w:val="clear" w:color="auto" w:fill="FFFFFF"/>
        </w:rPr>
        <w:t xml:space="preserve">, </w:t>
      </w:r>
      <w:r w:rsidRPr="007C2143">
        <w:rPr>
          <w:rFonts w:ascii="Times New Roman" w:eastAsia="Times New Roman" w:hAnsi="Times New Roman" w:cs="Times New Roman"/>
          <w:i/>
          <w:iCs/>
          <w:sz w:val="24"/>
          <w:szCs w:val="24"/>
          <w:shd w:val="clear" w:color="auto" w:fill="FFFFFF"/>
        </w:rPr>
        <w:t>12</w:t>
      </w:r>
      <w:r w:rsidRPr="007C2143">
        <w:rPr>
          <w:rFonts w:ascii="Times New Roman" w:eastAsia="Times New Roman" w:hAnsi="Times New Roman" w:cs="Times New Roman"/>
          <w:sz w:val="24"/>
          <w:szCs w:val="24"/>
          <w:shd w:val="clear" w:color="auto" w:fill="FFFFFF"/>
        </w:rPr>
        <w:t>, 762.</w:t>
      </w:r>
      <w:r w:rsidR="00902C56" w:rsidRPr="007C2143">
        <w:rPr>
          <w:rFonts w:ascii="Times New Roman" w:eastAsia="Times New Roman" w:hAnsi="Times New Roman" w:cs="Times New Roman"/>
          <w:sz w:val="24"/>
          <w:szCs w:val="24"/>
          <w:shd w:val="clear" w:color="auto" w:fill="FFFFFF"/>
        </w:rPr>
        <w:t xml:space="preserve"> </w:t>
      </w:r>
      <w:hyperlink r:id="rId52" w:history="1">
        <w:r w:rsidR="00902C56" w:rsidRPr="007C2143">
          <w:rPr>
            <w:rStyle w:val="Hyperlink"/>
            <w:rFonts w:ascii="Times New Roman" w:eastAsia="Times New Roman" w:hAnsi="Times New Roman" w:cs="Times New Roman"/>
            <w:color w:val="auto"/>
            <w:sz w:val="24"/>
            <w:szCs w:val="24"/>
            <w:shd w:val="clear" w:color="auto" w:fill="FFFFFF"/>
          </w:rPr>
          <w:t>https://doi.org/10.3389/fpsyt.2021.669042</w:t>
        </w:r>
      </w:hyperlink>
      <w:r w:rsidR="00902C56" w:rsidRPr="007C2143">
        <w:rPr>
          <w:rFonts w:ascii="Times New Roman" w:eastAsia="Times New Roman" w:hAnsi="Times New Roman" w:cs="Times New Roman"/>
          <w:sz w:val="24"/>
          <w:szCs w:val="24"/>
          <w:shd w:val="clear" w:color="auto" w:fill="FFFFFF"/>
        </w:rPr>
        <w:t xml:space="preserve"> </w:t>
      </w:r>
    </w:p>
    <w:p w14:paraId="0F8B3C94" w14:textId="587321E5"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Wallace, J. C., &amp; Livingstone, A. (2019). G352 (P) Screen time and children: assessing staff knowledge and parental practices regarding screen time.</w:t>
      </w:r>
      <w:r w:rsidR="00B526D4" w:rsidRPr="007C2143">
        <w:rPr>
          <w:rFonts w:ascii="Times New Roman" w:eastAsia="Times New Roman" w:hAnsi="Times New Roman" w:cs="Times New Roman"/>
          <w:i/>
          <w:iCs/>
          <w:sz w:val="24"/>
          <w:szCs w:val="24"/>
          <w:shd w:val="clear" w:color="auto" w:fill="FFFFFF"/>
        </w:rPr>
        <w:t xml:space="preserve"> Archives of Disease in Childhood</w:t>
      </w:r>
      <w:r w:rsidR="004B2599" w:rsidRPr="007C2143">
        <w:rPr>
          <w:rFonts w:ascii="Times New Roman" w:eastAsia="Times New Roman" w:hAnsi="Times New Roman" w:cs="Times New Roman"/>
          <w:i/>
          <w:iCs/>
          <w:sz w:val="24"/>
          <w:szCs w:val="24"/>
          <w:shd w:val="clear" w:color="auto" w:fill="FFFFFF"/>
        </w:rPr>
        <w:t>,</w:t>
      </w:r>
      <w:r w:rsidR="00107AEF" w:rsidRPr="007C2143">
        <w:rPr>
          <w:rFonts w:ascii="Times New Roman" w:eastAsia="Times New Roman" w:hAnsi="Times New Roman" w:cs="Times New Roman"/>
          <w:sz w:val="24"/>
          <w:szCs w:val="24"/>
          <w:shd w:val="clear" w:color="auto" w:fill="FFFFFF"/>
        </w:rPr>
        <w:t xml:space="preserve"> </w:t>
      </w:r>
      <w:r w:rsidR="00107AEF" w:rsidRPr="007C2143">
        <w:rPr>
          <w:rFonts w:ascii="Times New Roman" w:eastAsia="Times New Roman" w:hAnsi="Times New Roman" w:cs="Times New Roman"/>
          <w:i/>
          <w:iCs/>
          <w:sz w:val="24"/>
          <w:szCs w:val="24"/>
          <w:shd w:val="clear" w:color="auto" w:fill="FFFFFF"/>
        </w:rPr>
        <w:t>104</w:t>
      </w:r>
      <w:r w:rsidR="00107AEF" w:rsidRPr="007C2143">
        <w:rPr>
          <w:rFonts w:ascii="Times New Roman" w:eastAsia="Times New Roman" w:hAnsi="Times New Roman" w:cs="Times New Roman"/>
          <w:sz w:val="24"/>
          <w:szCs w:val="24"/>
          <w:shd w:val="clear" w:color="auto" w:fill="FFFFFF"/>
        </w:rPr>
        <w:t>(2)</w:t>
      </w:r>
      <w:r w:rsidR="00570957" w:rsidRPr="007C2143">
        <w:rPr>
          <w:rFonts w:ascii="Times New Roman" w:eastAsia="Times New Roman" w:hAnsi="Times New Roman" w:cs="Times New Roman"/>
          <w:sz w:val="24"/>
          <w:szCs w:val="24"/>
          <w:shd w:val="clear" w:color="auto" w:fill="FFFFFF"/>
        </w:rPr>
        <w:t>, A144.</w:t>
      </w:r>
      <w:r w:rsidR="000F30B7" w:rsidRPr="007C2143">
        <w:rPr>
          <w:rFonts w:ascii="Times New Roman" w:eastAsia="Times New Roman" w:hAnsi="Times New Roman" w:cs="Times New Roman"/>
          <w:sz w:val="24"/>
          <w:szCs w:val="24"/>
          <w:shd w:val="clear" w:color="auto" w:fill="FFFFFF"/>
        </w:rPr>
        <w:t xml:space="preserve"> </w:t>
      </w:r>
      <w:hyperlink r:id="rId53" w:history="1">
        <w:r w:rsidR="001A43AB" w:rsidRPr="007C2143">
          <w:rPr>
            <w:rStyle w:val="Hyperlink"/>
            <w:rFonts w:ascii="Times New Roman" w:eastAsia="Times New Roman" w:hAnsi="Times New Roman" w:cs="Times New Roman"/>
            <w:color w:val="auto"/>
            <w:sz w:val="24"/>
            <w:szCs w:val="24"/>
            <w:shd w:val="clear" w:color="auto" w:fill="FFFFFF"/>
          </w:rPr>
          <w:t>https://doi.org/10.1136/archdischild-2019-rcpch.340</w:t>
        </w:r>
      </w:hyperlink>
      <w:r w:rsidR="00F71ACE" w:rsidRPr="007C2143">
        <w:rPr>
          <w:rFonts w:ascii="Times New Roman" w:eastAsia="Times New Roman" w:hAnsi="Times New Roman" w:cs="Times New Roman"/>
          <w:sz w:val="24"/>
          <w:szCs w:val="24"/>
          <w:shd w:val="clear" w:color="auto" w:fill="FFFFFF"/>
        </w:rPr>
        <w:t xml:space="preserve"> </w:t>
      </w:r>
    </w:p>
    <w:p w14:paraId="6B9FB76E" w14:textId="75D7E041"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shd w:val="clear" w:color="auto" w:fill="FFFFFF"/>
        </w:rPr>
      </w:pPr>
      <w:r w:rsidRPr="007C2143">
        <w:rPr>
          <w:rFonts w:ascii="Times New Roman" w:eastAsia="Times New Roman" w:hAnsi="Times New Roman" w:cs="Times New Roman"/>
          <w:sz w:val="24"/>
          <w:szCs w:val="24"/>
          <w:shd w:val="clear" w:color="auto" w:fill="FFFFFF"/>
        </w:rPr>
        <w:t>World Health Organization. (2019). </w:t>
      </w:r>
      <w:r w:rsidRPr="007C2143">
        <w:rPr>
          <w:rFonts w:ascii="Times New Roman" w:eastAsia="Times New Roman" w:hAnsi="Times New Roman" w:cs="Times New Roman"/>
          <w:i/>
          <w:iCs/>
          <w:sz w:val="24"/>
          <w:szCs w:val="24"/>
          <w:shd w:val="clear" w:color="auto" w:fill="FFFFFF"/>
        </w:rPr>
        <w:t>Guidelines on physical activity, sedentary behaviour and sleep for children under 5 years of age</w:t>
      </w:r>
      <w:r w:rsidRPr="007C2143">
        <w:rPr>
          <w:rFonts w:ascii="Times New Roman" w:eastAsia="Times New Roman" w:hAnsi="Times New Roman" w:cs="Times New Roman"/>
          <w:sz w:val="24"/>
          <w:szCs w:val="24"/>
          <w:shd w:val="clear" w:color="auto" w:fill="FFFFFF"/>
        </w:rPr>
        <w:t>. World Health Organization.</w:t>
      </w:r>
      <w:r w:rsidR="00345333" w:rsidRPr="007C2143">
        <w:rPr>
          <w:rFonts w:ascii="Times New Roman" w:eastAsia="Times New Roman" w:hAnsi="Times New Roman" w:cs="Times New Roman"/>
          <w:sz w:val="24"/>
          <w:szCs w:val="24"/>
          <w:shd w:val="clear" w:color="auto" w:fill="FFFFFF"/>
        </w:rPr>
        <w:t xml:space="preserve"> </w:t>
      </w:r>
      <w:hyperlink r:id="rId54" w:history="1">
        <w:r w:rsidR="00345333" w:rsidRPr="007C2143">
          <w:rPr>
            <w:rStyle w:val="Hyperlink"/>
            <w:rFonts w:ascii="Times New Roman" w:eastAsia="Times New Roman" w:hAnsi="Times New Roman" w:cs="Times New Roman"/>
            <w:color w:val="auto"/>
            <w:sz w:val="24"/>
            <w:szCs w:val="24"/>
            <w:shd w:val="clear" w:color="auto" w:fill="FFFFFF"/>
          </w:rPr>
          <w:t>https://iris.who.int/handle/10665/325147</w:t>
        </w:r>
      </w:hyperlink>
      <w:r w:rsidR="00345333" w:rsidRPr="007C2143">
        <w:rPr>
          <w:rFonts w:ascii="Times New Roman" w:eastAsia="Times New Roman" w:hAnsi="Times New Roman" w:cs="Times New Roman"/>
          <w:sz w:val="24"/>
          <w:szCs w:val="24"/>
          <w:shd w:val="clear" w:color="auto" w:fill="FFFFFF"/>
        </w:rPr>
        <w:t xml:space="preserve"> </w:t>
      </w:r>
    </w:p>
    <w:p w14:paraId="694CE39B" w14:textId="355BEF5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rPr>
        <w:t xml:space="preserve">Yadav, S., &amp; Chakraborty, P. (2018). Smartphone apps can entertain and educate children aged two to six years but should be used with caution. </w:t>
      </w:r>
      <w:r w:rsidRPr="007C2143">
        <w:rPr>
          <w:rFonts w:ascii="Times New Roman" w:eastAsia="Times New Roman" w:hAnsi="Times New Roman" w:cs="Times New Roman"/>
          <w:i/>
          <w:sz w:val="24"/>
          <w:szCs w:val="24"/>
        </w:rPr>
        <w:t xml:space="preserve">Acta </w:t>
      </w:r>
      <w:proofErr w:type="spellStart"/>
      <w:r w:rsidRPr="007C2143">
        <w:rPr>
          <w:rFonts w:ascii="Times New Roman" w:eastAsia="Times New Roman" w:hAnsi="Times New Roman" w:cs="Times New Roman"/>
          <w:i/>
          <w:sz w:val="24"/>
          <w:szCs w:val="24"/>
        </w:rPr>
        <w:t>Paediatrica</w:t>
      </w:r>
      <w:proofErr w:type="spellEnd"/>
      <w:r w:rsidRPr="007C2143">
        <w:rPr>
          <w:rFonts w:ascii="Times New Roman" w:eastAsia="Times New Roman" w:hAnsi="Times New Roman" w:cs="Times New Roman"/>
          <w:sz w:val="24"/>
          <w:szCs w:val="24"/>
        </w:rPr>
        <w:t xml:space="preserve">, </w:t>
      </w:r>
      <w:r w:rsidR="002478D4" w:rsidRPr="007C2143">
        <w:rPr>
          <w:rFonts w:ascii="Times New Roman" w:eastAsia="Times New Roman" w:hAnsi="Times New Roman" w:cs="Times New Roman"/>
          <w:i/>
          <w:iCs/>
          <w:sz w:val="24"/>
          <w:szCs w:val="24"/>
        </w:rPr>
        <w:t>107</w:t>
      </w:r>
      <w:r w:rsidR="002478D4" w:rsidRPr="007C2143">
        <w:rPr>
          <w:rFonts w:ascii="Times New Roman" w:eastAsia="Times New Roman" w:hAnsi="Times New Roman" w:cs="Times New Roman"/>
          <w:sz w:val="24"/>
          <w:szCs w:val="24"/>
        </w:rPr>
        <w:t>(10</w:t>
      </w:r>
      <w:del w:id="161" w:author="dell_tfz" w:date="2024-09-28T18:05:00Z" w16du:dateUtc="2024-09-28T12:05:00Z">
        <w:r w:rsidR="002478D4" w:rsidRPr="007C2143" w:rsidDel="00BA4E2C">
          <w:rPr>
            <w:rFonts w:ascii="Times New Roman" w:eastAsia="Times New Roman" w:hAnsi="Times New Roman" w:cs="Times New Roman"/>
            <w:sz w:val="24"/>
            <w:szCs w:val="24"/>
          </w:rPr>
          <w:delText xml:space="preserve">), </w:delText>
        </w:r>
        <w:r w:rsidRPr="007C2143" w:rsidDel="00BA4E2C">
          <w:rPr>
            <w:rFonts w:ascii="Times New Roman" w:eastAsia="Times New Roman" w:hAnsi="Times New Roman" w:cs="Times New Roman"/>
            <w:sz w:val="24"/>
            <w:szCs w:val="24"/>
          </w:rPr>
          <w:delText xml:space="preserve"> </w:delText>
        </w:r>
        <w:r w:rsidR="00E6138C" w:rsidRPr="007C2143" w:rsidDel="00BA4E2C">
          <w:rPr>
            <w:rFonts w:ascii="Times New Roman" w:eastAsia="Times New Roman" w:hAnsi="Times New Roman" w:cs="Times New Roman"/>
            <w:sz w:val="24"/>
            <w:szCs w:val="24"/>
          </w:rPr>
          <w:delText>1834</w:delText>
        </w:r>
      </w:del>
      <w:ins w:id="162" w:author="dell_tfz" w:date="2024-09-28T18:05:00Z" w16du:dateUtc="2024-09-28T12:05:00Z">
        <w:r w:rsidR="00BA4E2C" w:rsidRPr="007C2143">
          <w:rPr>
            <w:rFonts w:ascii="Times New Roman" w:eastAsia="Times New Roman" w:hAnsi="Times New Roman" w:cs="Times New Roman"/>
            <w:sz w:val="24"/>
            <w:szCs w:val="24"/>
          </w:rPr>
          <w:t>), 1834</w:t>
        </w:r>
      </w:ins>
      <w:r w:rsidR="00E6138C" w:rsidRPr="007C2143">
        <w:rPr>
          <w:rFonts w:ascii="Times New Roman" w:eastAsia="Times New Roman" w:hAnsi="Times New Roman" w:cs="Times New Roman"/>
          <w:sz w:val="24"/>
          <w:szCs w:val="24"/>
        </w:rPr>
        <w:t xml:space="preserve">-35. </w:t>
      </w:r>
      <w:hyperlink r:id="rId55" w:history="1">
        <w:r w:rsidR="00313558" w:rsidRPr="007C2143">
          <w:rPr>
            <w:rStyle w:val="Hyperlink"/>
            <w:rFonts w:ascii="Times New Roman" w:eastAsia="Times New Roman" w:hAnsi="Times New Roman" w:cs="Times New Roman"/>
            <w:color w:val="auto"/>
            <w:sz w:val="24"/>
            <w:szCs w:val="24"/>
          </w:rPr>
          <w:t>https://doi.org/10.1111/apa.14435</w:t>
        </w:r>
      </w:hyperlink>
      <w:r w:rsidR="00AF17E5" w:rsidRPr="007C2143">
        <w:rPr>
          <w:rFonts w:ascii="Times New Roman" w:eastAsia="Times New Roman" w:hAnsi="Times New Roman" w:cs="Times New Roman"/>
          <w:sz w:val="24"/>
          <w:szCs w:val="24"/>
        </w:rPr>
        <w:t xml:space="preserve"> </w:t>
      </w:r>
    </w:p>
    <w:p w14:paraId="45C499D5" w14:textId="4B5F1622" w:rsidR="00B30D9B" w:rsidRPr="007C2143" w:rsidRDefault="00B30D9B" w:rsidP="004158BB">
      <w:pPr>
        <w:spacing w:after="0" w:line="240" w:lineRule="auto"/>
        <w:ind w:left="720" w:hanging="720"/>
        <w:jc w:val="both"/>
        <w:rPr>
          <w:rFonts w:ascii="Times New Roman" w:eastAsia="Times New Roman" w:hAnsi="Times New Roman" w:cs="Times New Roman"/>
          <w:sz w:val="24"/>
          <w:szCs w:val="24"/>
        </w:rPr>
      </w:pPr>
      <w:r w:rsidRPr="007C2143">
        <w:rPr>
          <w:rFonts w:ascii="Times New Roman" w:eastAsia="Times New Roman" w:hAnsi="Times New Roman" w:cs="Times New Roman"/>
          <w:sz w:val="24"/>
          <w:szCs w:val="24"/>
          <w:highlight w:val="white"/>
        </w:rPr>
        <w:t xml:space="preserve">Yadav, S., &amp; Chakraborty, P. (2022). Child–smartphone interaction: relevance and positive and negative implications. </w:t>
      </w:r>
      <w:r w:rsidRPr="007C2143">
        <w:rPr>
          <w:rFonts w:ascii="Times New Roman" w:eastAsia="Times New Roman" w:hAnsi="Times New Roman" w:cs="Times New Roman"/>
          <w:i/>
          <w:sz w:val="24"/>
          <w:szCs w:val="24"/>
          <w:highlight w:val="white"/>
        </w:rPr>
        <w:t>Universal Access in the Information Society</w:t>
      </w:r>
      <w:r w:rsidRPr="007C2143">
        <w:rPr>
          <w:rFonts w:ascii="Times New Roman" w:eastAsia="Times New Roman" w:hAnsi="Times New Roman" w:cs="Times New Roman"/>
          <w:sz w:val="24"/>
          <w:szCs w:val="24"/>
          <w:highlight w:val="white"/>
        </w:rPr>
        <w:t xml:space="preserve">, </w:t>
      </w:r>
      <w:r w:rsidRPr="007C2143">
        <w:rPr>
          <w:rFonts w:ascii="Times New Roman" w:eastAsia="Times New Roman" w:hAnsi="Times New Roman" w:cs="Times New Roman"/>
          <w:i/>
          <w:sz w:val="24"/>
          <w:szCs w:val="24"/>
          <w:highlight w:val="white"/>
        </w:rPr>
        <w:t>21</w:t>
      </w:r>
      <w:r w:rsidRPr="007C2143">
        <w:rPr>
          <w:rFonts w:ascii="Times New Roman" w:eastAsia="Times New Roman" w:hAnsi="Times New Roman" w:cs="Times New Roman"/>
          <w:sz w:val="24"/>
          <w:szCs w:val="24"/>
          <w:highlight w:val="white"/>
        </w:rPr>
        <w:t xml:space="preserve">, 573 - 586. </w:t>
      </w:r>
      <w:hyperlink r:id="rId56" w:history="1">
        <w:r w:rsidR="000F5A24" w:rsidRPr="007C2143">
          <w:rPr>
            <w:rStyle w:val="Hyperlink"/>
            <w:rFonts w:ascii="Times New Roman" w:hAnsi="Times New Roman" w:cs="Times New Roman"/>
            <w:color w:val="auto"/>
            <w:sz w:val="24"/>
            <w:szCs w:val="24"/>
          </w:rPr>
          <w:t>https://doi.org/10.1111/apa.14435</w:t>
        </w:r>
      </w:hyperlink>
      <w:r w:rsidR="000F5A24" w:rsidRPr="007C2143">
        <w:rPr>
          <w:rFonts w:ascii="Times New Roman" w:hAnsi="Times New Roman" w:cs="Times New Roman"/>
          <w:sz w:val="24"/>
          <w:szCs w:val="24"/>
        </w:rPr>
        <w:t xml:space="preserve"> </w:t>
      </w:r>
    </w:p>
    <w:p w14:paraId="224E6921" w14:textId="2BD0557B" w:rsidR="00B30D9B" w:rsidDel="00570F56" w:rsidRDefault="00B30D9B" w:rsidP="00570F56">
      <w:pPr>
        <w:spacing w:after="0" w:line="240" w:lineRule="auto"/>
        <w:jc w:val="both"/>
        <w:rPr>
          <w:del w:id="163" w:author="dell_tfz" w:date="2024-09-29T00:56:00Z" w16du:dateUtc="2024-09-28T18:56:00Z"/>
          <w:rFonts w:ascii="Times New Roman" w:hAnsi="Times New Roman" w:cs="Times New Roman"/>
          <w:sz w:val="24"/>
          <w:szCs w:val="24"/>
        </w:rPr>
      </w:pPr>
      <w:r w:rsidRPr="007C2143">
        <w:rPr>
          <w:rFonts w:ascii="Times New Roman" w:hAnsi="Times New Roman" w:cs="Times New Roman"/>
          <w:sz w:val="24"/>
          <w:szCs w:val="24"/>
        </w:rPr>
        <w:t xml:space="preserve">Zaman, B., &amp; Mifsud, C. (2017). Editorial: Young children’s use of digital media and parental mediation. </w:t>
      </w:r>
      <w:r w:rsidRPr="007C2143">
        <w:rPr>
          <w:rFonts w:ascii="Times New Roman" w:hAnsi="Times New Roman" w:cs="Times New Roman"/>
          <w:i/>
          <w:iCs/>
          <w:sz w:val="24"/>
          <w:szCs w:val="24"/>
        </w:rPr>
        <w:t>Journal of psychosocial research</w:t>
      </w:r>
      <w:r w:rsidRPr="007C2143">
        <w:rPr>
          <w:rFonts w:ascii="Times New Roman" w:hAnsi="Times New Roman" w:cs="Times New Roman"/>
          <w:sz w:val="24"/>
          <w:szCs w:val="24"/>
        </w:rPr>
        <w:t xml:space="preserve">, </w:t>
      </w:r>
      <w:r w:rsidR="004B1003" w:rsidRPr="007C2143">
        <w:rPr>
          <w:rFonts w:ascii="Times New Roman" w:hAnsi="Times New Roman" w:cs="Times New Roman"/>
          <w:i/>
          <w:iCs/>
          <w:sz w:val="24"/>
          <w:szCs w:val="24"/>
        </w:rPr>
        <w:t>11</w:t>
      </w:r>
      <w:r w:rsidR="004B1003" w:rsidRPr="007C2143">
        <w:rPr>
          <w:rFonts w:ascii="Times New Roman" w:hAnsi="Times New Roman" w:cs="Times New Roman"/>
          <w:sz w:val="24"/>
          <w:szCs w:val="24"/>
        </w:rPr>
        <w:t>(3), Article 1</w:t>
      </w:r>
      <w:r w:rsidRPr="007C2143">
        <w:rPr>
          <w:rFonts w:ascii="Times New Roman" w:hAnsi="Times New Roman" w:cs="Times New Roman"/>
          <w:sz w:val="24"/>
          <w:szCs w:val="24"/>
        </w:rPr>
        <w:t xml:space="preserve">. </w:t>
      </w:r>
      <w:hyperlink r:id="rId57" w:history="1">
        <w:r w:rsidRPr="007C2143">
          <w:rPr>
            <w:rStyle w:val="Hyperlink"/>
            <w:rFonts w:ascii="Times New Roman" w:hAnsi="Times New Roman" w:cs="Times New Roman"/>
            <w:color w:val="auto"/>
            <w:sz w:val="24"/>
            <w:szCs w:val="24"/>
          </w:rPr>
          <w:t>https://doi.org/10.5817/CP2017-3-XX</w:t>
        </w:r>
      </w:hyperlink>
      <w:r w:rsidRPr="007C2143">
        <w:rPr>
          <w:rFonts w:ascii="Times New Roman" w:hAnsi="Times New Roman" w:cs="Times New Roman"/>
          <w:sz w:val="24"/>
          <w:szCs w:val="24"/>
        </w:rPr>
        <w:t>.</w:t>
      </w:r>
    </w:p>
    <w:p w14:paraId="0CD4BFF4" w14:textId="77777777" w:rsidR="001A381F" w:rsidDel="00004C7C" w:rsidRDefault="001A381F" w:rsidP="00570F56">
      <w:pPr>
        <w:spacing w:after="0" w:line="240" w:lineRule="auto"/>
        <w:jc w:val="both"/>
        <w:rPr>
          <w:del w:id="164" w:author="dell_tfz" w:date="2024-09-29T00:56:00Z" w16du:dateUtc="2024-09-28T18:56:00Z"/>
          <w:rFonts w:ascii="Times New Roman" w:hAnsi="Times New Roman" w:cs="Times New Roman"/>
          <w:sz w:val="24"/>
          <w:szCs w:val="24"/>
        </w:rPr>
      </w:pPr>
    </w:p>
    <w:p w14:paraId="013FE853" w14:textId="77777777" w:rsidR="00004C7C" w:rsidRDefault="00004C7C" w:rsidP="00570F56">
      <w:pPr>
        <w:spacing w:after="0" w:line="240" w:lineRule="auto"/>
        <w:ind w:left="720" w:hanging="720"/>
        <w:jc w:val="both"/>
        <w:rPr>
          <w:ins w:id="165" w:author="dell_tfz" w:date="2024-09-29T00:57:00Z" w16du:dateUtc="2024-09-28T18:57:00Z"/>
          <w:rFonts w:ascii="Times New Roman" w:hAnsi="Times New Roman" w:cs="Times New Roman"/>
          <w:sz w:val="24"/>
          <w:szCs w:val="24"/>
        </w:rPr>
      </w:pPr>
    </w:p>
    <w:p w14:paraId="715E1898" w14:textId="18AF2203" w:rsidR="001A381F" w:rsidRDefault="00570F56" w:rsidP="00004C7C">
      <w:pPr>
        <w:spacing w:after="0" w:line="240" w:lineRule="auto"/>
        <w:ind w:left="720" w:hanging="720"/>
        <w:jc w:val="both"/>
        <w:rPr>
          <w:rFonts w:ascii="Times New Roman" w:hAnsi="Times New Roman" w:cs="Times New Roman"/>
          <w:sz w:val="24"/>
          <w:szCs w:val="24"/>
        </w:rPr>
        <w:pPrChange w:id="166" w:author="dell_tfz" w:date="2024-09-29T00:58:00Z" w16du:dateUtc="2024-09-28T18:58:00Z">
          <w:pPr>
            <w:spacing w:after="0" w:line="240" w:lineRule="auto"/>
            <w:jc w:val="both"/>
          </w:pPr>
        </w:pPrChange>
      </w:pPr>
      <w:r w:rsidRPr="00570F56">
        <w:rPr>
          <w:rFonts w:ascii="Times New Roman" w:hAnsi="Times New Roman" w:cs="Times New Roman"/>
          <w:sz w:val="24"/>
          <w:szCs w:val="24"/>
        </w:rPr>
        <w:t xml:space="preserve">Zohrabi, M. (2013). Mixed method research: Instruments, validity, reliability and reporting findings. </w:t>
      </w:r>
      <w:r w:rsidRPr="00004C7C">
        <w:rPr>
          <w:rFonts w:ascii="Times New Roman" w:hAnsi="Times New Roman" w:cs="Times New Roman"/>
          <w:i/>
          <w:iCs/>
          <w:sz w:val="24"/>
          <w:szCs w:val="24"/>
        </w:rPr>
        <w:t>Theory and practice in language studies</w:t>
      </w:r>
      <w:r w:rsidRPr="00570F56">
        <w:rPr>
          <w:rFonts w:ascii="Times New Roman" w:hAnsi="Times New Roman" w:cs="Times New Roman"/>
          <w:sz w:val="24"/>
          <w:szCs w:val="24"/>
        </w:rPr>
        <w:t xml:space="preserve">, </w:t>
      </w:r>
      <w:r w:rsidRPr="00004C7C">
        <w:rPr>
          <w:rFonts w:ascii="Times New Roman" w:hAnsi="Times New Roman" w:cs="Times New Roman"/>
          <w:i/>
          <w:iCs/>
          <w:sz w:val="24"/>
          <w:szCs w:val="24"/>
        </w:rPr>
        <w:t>3</w:t>
      </w:r>
      <w:r w:rsidRPr="00570F56">
        <w:rPr>
          <w:rFonts w:ascii="Times New Roman" w:hAnsi="Times New Roman" w:cs="Times New Roman"/>
          <w:sz w:val="24"/>
          <w:szCs w:val="24"/>
        </w:rPr>
        <w:t>(2), 254-262</w:t>
      </w:r>
      <w:r>
        <w:rPr>
          <w:rFonts w:ascii="Times New Roman" w:hAnsi="Times New Roman" w:cs="Times New Roman"/>
          <w:sz w:val="24"/>
          <w:szCs w:val="24"/>
        </w:rPr>
        <w:t xml:space="preserve">. </w:t>
      </w:r>
      <w:r w:rsidR="00D85C11" w:rsidRPr="00D85C11">
        <w:rPr>
          <w:rFonts w:ascii="Times New Roman" w:hAnsi="Times New Roman" w:cs="Times New Roman"/>
          <w:sz w:val="24"/>
          <w:szCs w:val="24"/>
        </w:rPr>
        <w:t>doi:10.4304/tpls.3.2.254-262</w:t>
      </w:r>
    </w:p>
    <w:p w14:paraId="4674DCD8" w14:textId="77777777" w:rsidR="00CA2626" w:rsidRDefault="00CA2626" w:rsidP="00AC371D">
      <w:pPr>
        <w:spacing w:after="0" w:line="240" w:lineRule="auto"/>
        <w:rPr>
          <w:rStyle w:val="Hyperlink"/>
          <w:rFonts w:asciiTheme="majorBidi" w:eastAsia="Times New Roman" w:hAnsiTheme="majorBidi" w:cstheme="majorBidi"/>
          <w:sz w:val="24"/>
          <w:szCs w:val="24"/>
        </w:rPr>
      </w:pPr>
    </w:p>
    <w:p w14:paraId="6A50DB68" w14:textId="77777777" w:rsidR="00CA2626" w:rsidRDefault="00CA2626" w:rsidP="00AC371D">
      <w:pPr>
        <w:spacing w:after="0" w:line="240" w:lineRule="auto"/>
        <w:rPr>
          <w:rFonts w:asciiTheme="majorBidi" w:eastAsia="Kalpurush" w:hAnsiTheme="majorBidi" w:cstheme="majorBidi"/>
          <w:b/>
          <w:bCs/>
          <w:color w:val="000000" w:themeColor="text1"/>
          <w:sz w:val="24"/>
          <w:szCs w:val="24"/>
        </w:rPr>
      </w:pPr>
    </w:p>
    <w:p w14:paraId="0D3A965F" w14:textId="77777777" w:rsidR="00CF34B8" w:rsidRDefault="00CF34B8">
      <w:pPr>
        <w:rPr>
          <w:rFonts w:asciiTheme="majorBidi" w:eastAsia="Kalpurush" w:hAnsiTheme="majorBidi" w:cstheme="majorBidi"/>
          <w:b/>
          <w:bCs/>
          <w:color w:val="000000" w:themeColor="text1"/>
          <w:sz w:val="24"/>
          <w:szCs w:val="24"/>
        </w:rPr>
      </w:pPr>
      <w:r>
        <w:rPr>
          <w:rFonts w:asciiTheme="majorBidi" w:eastAsia="Kalpurush" w:hAnsiTheme="majorBidi" w:cstheme="majorBidi"/>
          <w:b/>
          <w:bCs/>
          <w:color w:val="000000" w:themeColor="text1"/>
          <w:sz w:val="24"/>
          <w:szCs w:val="24"/>
        </w:rPr>
        <w:br w:type="page"/>
      </w:r>
    </w:p>
    <w:p w14:paraId="71C4A171" w14:textId="258F8052" w:rsidR="008A4B56" w:rsidRDefault="003057F4" w:rsidP="003057F4">
      <w:pPr>
        <w:spacing w:after="0" w:line="240" w:lineRule="auto"/>
        <w:jc w:val="both"/>
        <w:rPr>
          <w:rFonts w:asciiTheme="majorBidi" w:eastAsia="Kalpurush" w:hAnsiTheme="majorBidi" w:cstheme="majorBidi"/>
          <w:b/>
          <w:bCs/>
          <w:color w:val="000000" w:themeColor="text1"/>
          <w:sz w:val="24"/>
          <w:szCs w:val="24"/>
        </w:rPr>
      </w:pPr>
      <w:r>
        <w:rPr>
          <w:rFonts w:asciiTheme="majorBidi" w:eastAsia="Kalpurush" w:hAnsiTheme="majorBidi" w:cstheme="majorBidi"/>
          <w:b/>
          <w:bCs/>
          <w:color w:val="000000" w:themeColor="text1"/>
          <w:sz w:val="24"/>
          <w:szCs w:val="24"/>
        </w:rPr>
        <w:lastRenderedPageBreak/>
        <w:t xml:space="preserve">Appendix </w:t>
      </w:r>
    </w:p>
    <w:p w14:paraId="14CDE7F4" w14:textId="77777777" w:rsidR="003057F4" w:rsidRDefault="003057F4" w:rsidP="00131B50">
      <w:pPr>
        <w:spacing w:after="0" w:line="240" w:lineRule="auto"/>
        <w:jc w:val="center"/>
        <w:rPr>
          <w:rFonts w:asciiTheme="majorBidi" w:eastAsia="Kalpurush" w:hAnsiTheme="majorBidi" w:cstheme="majorBidi"/>
          <w:b/>
          <w:bCs/>
          <w:color w:val="000000" w:themeColor="text1"/>
          <w:sz w:val="24"/>
          <w:szCs w:val="24"/>
        </w:rPr>
      </w:pPr>
    </w:p>
    <w:p w14:paraId="288F62A9" w14:textId="3F126185" w:rsidR="001A381F" w:rsidRPr="004454FF" w:rsidRDefault="001A381F" w:rsidP="00131B50">
      <w:pPr>
        <w:spacing w:after="0" w:line="240" w:lineRule="auto"/>
        <w:jc w:val="center"/>
        <w:rPr>
          <w:rFonts w:asciiTheme="majorBidi" w:eastAsia="Kalpurush" w:hAnsiTheme="majorBidi" w:cstheme="majorBidi"/>
          <w:b/>
          <w:bCs/>
          <w:sz w:val="24"/>
          <w:szCs w:val="24"/>
        </w:rPr>
      </w:pPr>
      <w:bookmarkStart w:id="167" w:name="_Hlk155554589"/>
      <w:r w:rsidRPr="004454FF">
        <w:rPr>
          <w:rFonts w:asciiTheme="majorBidi" w:eastAsia="Kalpurush" w:hAnsiTheme="majorBidi" w:cstheme="majorBidi"/>
          <w:b/>
          <w:bCs/>
          <w:sz w:val="24"/>
          <w:szCs w:val="24"/>
        </w:rPr>
        <w:t>Questionnaire</w:t>
      </w:r>
    </w:p>
    <w:p w14:paraId="1FC8B986" w14:textId="77777777" w:rsidR="001A381F" w:rsidRPr="00BA28E3" w:rsidRDefault="001A381F" w:rsidP="006A13C2">
      <w:pPr>
        <w:spacing w:after="120" w:line="240" w:lineRule="auto"/>
        <w:rPr>
          <w:rFonts w:ascii="Kalpurush" w:eastAsia="Kalpurush" w:hAnsi="Kalpurush" w:cs="Kalpurush"/>
          <w:b/>
          <w:bCs/>
          <w:sz w:val="20"/>
          <w:szCs w:val="20"/>
        </w:rPr>
      </w:pPr>
      <w:r w:rsidRPr="00BA28E3">
        <w:rPr>
          <w:rFonts w:ascii="Kalpurush" w:eastAsia="Kalpurush" w:hAnsi="Kalpurush" w:cs="Kalpurush"/>
          <w:b/>
          <w:bCs/>
          <w:sz w:val="20"/>
          <w:szCs w:val="20"/>
        </w:rPr>
        <w:t>Section: 1</w:t>
      </w:r>
    </w:p>
    <w:p w14:paraId="72821222" w14:textId="62D86312" w:rsidR="001A381F" w:rsidRPr="00BA28E3" w:rsidRDefault="001A381F" w:rsidP="009E571A">
      <w:pPr>
        <w:spacing w:after="0" w:line="240" w:lineRule="auto"/>
        <w:rPr>
          <w:rFonts w:ascii="Kalpurush" w:eastAsia="Kalpurush" w:hAnsi="Kalpurush" w:cs="Kalpurush"/>
          <w:b/>
          <w:bCs/>
          <w:sz w:val="20"/>
          <w:szCs w:val="20"/>
        </w:rPr>
      </w:pPr>
      <w:r w:rsidRPr="00BA28E3">
        <w:rPr>
          <w:rFonts w:ascii="Kalpurush" w:eastAsia="Kalpurush" w:hAnsi="Kalpurush" w:cs="Kalpurush"/>
          <w:b/>
          <w:bCs/>
          <w:sz w:val="20"/>
          <w:szCs w:val="20"/>
        </w:rPr>
        <w:t xml:space="preserve">A: Status of </w:t>
      </w:r>
      <w:ins w:id="168" w:author="dell_tfz" w:date="2024-09-28T18:03:00Z" w16du:dateUtc="2024-09-28T12:03:00Z">
        <w:r w:rsidR="003804EF">
          <w:rPr>
            <w:rFonts w:ascii="Kalpurush" w:eastAsia="Kalpurush" w:hAnsi="Kalpurush" w:cs="Kalpurush"/>
            <w:b/>
            <w:bCs/>
            <w:sz w:val="20"/>
            <w:szCs w:val="20"/>
          </w:rPr>
          <w:t>U</w:t>
        </w:r>
      </w:ins>
      <w:del w:id="169" w:author="dell_tfz" w:date="2024-09-28T18:03:00Z" w16du:dateUtc="2024-09-28T12:03:00Z">
        <w:r w:rsidRPr="00BA28E3" w:rsidDel="003804EF">
          <w:rPr>
            <w:rFonts w:ascii="Kalpurush" w:eastAsia="Kalpurush" w:hAnsi="Kalpurush" w:cs="Kalpurush"/>
            <w:b/>
            <w:bCs/>
            <w:sz w:val="20"/>
            <w:szCs w:val="20"/>
          </w:rPr>
          <w:delText>u</w:delText>
        </w:r>
      </w:del>
      <w:r w:rsidRPr="00BA28E3">
        <w:rPr>
          <w:rFonts w:ascii="Kalpurush" w:eastAsia="Kalpurush" w:hAnsi="Kalpurush" w:cs="Kalpurush"/>
          <w:b/>
          <w:bCs/>
          <w:sz w:val="20"/>
          <w:szCs w:val="20"/>
        </w:rPr>
        <w:t>sing Smartphone</w:t>
      </w:r>
    </w:p>
    <w:p w14:paraId="1DB0A16D" w14:textId="17EC060F" w:rsidR="001A381F" w:rsidRPr="00BA28E3" w:rsidRDefault="000F2044" w:rsidP="009E571A">
      <w:pPr>
        <w:spacing w:before="120" w:after="0" w:line="240" w:lineRule="auto"/>
        <w:rPr>
          <w:rFonts w:ascii="Kalpurush" w:eastAsia="Kalpurush" w:hAnsi="Kalpurush" w:cs="Kalpurush"/>
          <w:b/>
          <w:bCs/>
          <w:sz w:val="20"/>
          <w:szCs w:val="20"/>
        </w:rPr>
      </w:pPr>
      <w:bookmarkStart w:id="170" w:name="_Hlk155554576"/>
      <w:bookmarkEnd w:id="167"/>
      <w:r>
        <w:rPr>
          <w:rFonts w:ascii="Kalpurush" w:eastAsia="Kalpurush" w:hAnsi="Kalpurush" w:cs="Kalpurush"/>
          <w:b/>
          <w:bCs/>
          <w:color w:val="202124"/>
          <w:sz w:val="20"/>
          <w:szCs w:val="20"/>
        </w:rPr>
        <w:t>1</w:t>
      </w:r>
      <w:r w:rsidR="001A381F" w:rsidRPr="00BA28E3">
        <w:rPr>
          <w:rFonts w:ascii="Kalpurush" w:eastAsia="Kalpurush" w:hAnsi="Kalpurush" w:cs="Kalpurush"/>
          <w:b/>
          <w:bCs/>
          <w:color w:val="202124"/>
          <w:sz w:val="20"/>
          <w:szCs w:val="20"/>
        </w:rPr>
        <w:t xml:space="preserve">. Does your child have own smartphone? </w:t>
      </w:r>
      <w:bookmarkEnd w:id="170"/>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নিজের</w:t>
      </w:r>
      <w:proofErr w:type="spellEnd"/>
      <w:r w:rsidR="001A381F" w:rsidRPr="00BA28E3">
        <w:rPr>
          <w:rFonts w:ascii="Kalpurush" w:eastAsia="Kalpurush" w:hAnsi="Kalpurush" w:cs="Kalpurush"/>
          <w:b/>
          <w:bCs/>
          <w:color w:val="202124"/>
          <w:sz w:val="20"/>
          <w:szCs w:val="20"/>
        </w:rPr>
        <w:t xml:space="preserve"> </w:t>
      </w:r>
      <w:proofErr w:type="spellStart"/>
      <w:r w:rsidR="00992F6D">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আছে</w:t>
      </w:r>
      <w:proofErr w:type="spellEnd"/>
      <w:r w:rsidR="001A381F" w:rsidRPr="00BA28E3">
        <w:rPr>
          <w:rFonts w:ascii="Kalpurush" w:eastAsia="Kalpurush" w:hAnsi="Kalpurush" w:cs="Kalpurush"/>
          <w:b/>
          <w:bCs/>
          <w:color w:val="202124"/>
          <w:sz w:val="20"/>
          <w:szCs w:val="20"/>
        </w:rPr>
        <w:t xml:space="preserve">? </w:t>
      </w:r>
    </w:p>
    <w:p w14:paraId="1C2D9476" w14:textId="425BC256" w:rsidR="001A381F" w:rsidRPr="00BA28E3" w:rsidRDefault="001A381F" w:rsidP="009E571A">
      <w:pPr>
        <w:numPr>
          <w:ilvl w:val="0"/>
          <w:numId w:val="3"/>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Yes </w:t>
      </w:r>
      <w:r w:rsidR="009B58C7">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হ্যাঁ</w:t>
      </w:r>
      <w:proofErr w:type="spellEnd"/>
      <w:r w:rsidR="009B58C7">
        <w:rPr>
          <w:rFonts w:ascii="Kalpurush" w:eastAsia="Kalpurush" w:hAnsi="Kalpurush" w:cs="Kalpurush"/>
          <w:color w:val="202124"/>
          <w:sz w:val="20"/>
          <w:szCs w:val="20"/>
        </w:rPr>
        <w:t>)</w:t>
      </w:r>
    </w:p>
    <w:p w14:paraId="1BA53FBF" w14:textId="595C831A" w:rsidR="001A381F" w:rsidRPr="00BA28E3" w:rsidRDefault="001A381F" w:rsidP="009E571A">
      <w:pPr>
        <w:numPr>
          <w:ilvl w:val="0"/>
          <w:numId w:val="3"/>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No </w:t>
      </w:r>
      <w:r w:rsidR="009B58C7">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না</w:t>
      </w:r>
      <w:proofErr w:type="spellEnd"/>
      <w:r w:rsidR="009B58C7">
        <w:rPr>
          <w:rFonts w:ascii="Kalpurush" w:eastAsia="Kalpurush" w:hAnsi="Kalpurush" w:cs="Kalpurush"/>
          <w:color w:val="202124"/>
          <w:sz w:val="20"/>
          <w:szCs w:val="20"/>
        </w:rPr>
        <w:t>)</w:t>
      </w:r>
    </w:p>
    <w:p w14:paraId="68DE6F3B" w14:textId="636B0D37" w:rsidR="001A381F" w:rsidRPr="00077AE7" w:rsidRDefault="000F2044" w:rsidP="009E571A">
      <w:pPr>
        <w:spacing w:before="120" w:after="0" w:line="240" w:lineRule="auto"/>
        <w:rPr>
          <w:rFonts w:ascii="Kalpurush" w:eastAsia="Kalpurush" w:hAnsi="Kalpurush" w:cs="Kalpurush"/>
          <w:color w:val="000000"/>
          <w:sz w:val="20"/>
          <w:szCs w:val="20"/>
        </w:rPr>
      </w:pPr>
      <w:r>
        <w:rPr>
          <w:rFonts w:ascii="Kalpurush" w:eastAsia="Kalpurush" w:hAnsi="Kalpurush" w:cs="Kalpurush"/>
          <w:b/>
          <w:bCs/>
          <w:color w:val="202124"/>
          <w:sz w:val="20"/>
          <w:szCs w:val="20"/>
        </w:rPr>
        <w:t>2</w:t>
      </w:r>
      <w:r w:rsidR="001A381F" w:rsidRPr="00BA28E3">
        <w:rPr>
          <w:rFonts w:ascii="Kalpurush" w:eastAsia="Kalpurush" w:hAnsi="Kalpurush" w:cs="Kalpurush"/>
          <w:b/>
          <w:bCs/>
          <w:color w:val="202124"/>
          <w:sz w:val="20"/>
          <w:szCs w:val="20"/>
        </w:rPr>
        <w:t>.</w:t>
      </w:r>
      <w:r w:rsidR="009F0103">
        <w:rPr>
          <w:rFonts w:ascii="Kalpurush" w:eastAsia="Kalpurush" w:hAnsi="Kalpurush" w:cs="Kalpurush"/>
          <w:b/>
          <w:bCs/>
          <w:color w:val="202124"/>
          <w:sz w:val="20"/>
          <w:szCs w:val="20"/>
        </w:rPr>
        <w:t xml:space="preserve"> </w:t>
      </w:r>
      <w:bookmarkStart w:id="171" w:name="_Hlk155554647"/>
      <w:r w:rsidR="001A381F" w:rsidRPr="00BA28E3">
        <w:rPr>
          <w:rFonts w:ascii="Kalpurush" w:eastAsia="Kalpurush" w:hAnsi="Kalpurush" w:cs="Kalpurush"/>
          <w:b/>
          <w:bCs/>
          <w:color w:val="202124"/>
          <w:sz w:val="20"/>
          <w:szCs w:val="20"/>
        </w:rPr>
        <w:t xml:space="preserve">From what age is your child connected with smartphone? </w:t>
      </w:r>
      <w:bookmarkEnd w:id="171"/>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বয়স</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থেকে</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স্মার্টফোনের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সঙ্গে</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সংযুক্ত</w:t>
      </w:r>
      <w:proofErr w:type="spellEnd"/>
      <w:r w:rsidR="001A381F" w:rsidRPr="00BA28E3">
        <w:rPr>
          <w:rFonts w:ascii="Kalpurush" w:eastAsia="Kalpurush" w:hAnsi="Kalpurush" w:cs="Kalpurush"/>
          <w:b/>
          <w:bCs/>
          <w:color w:val="202124"/>
          <w:sz w:val="20"/>
          <w:szCs w:val="20"/>
        </w:rPr>
        <w:t>?</w:t>
      </w:r>
    </w:p>
    <w:p w14:paraId="385E12CF"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Before 1 year (১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আগে</w:t>
      </w:r>
      <w:proofErr w:type="spellEnd"/>
      <w:r w:rsidRPr="00BA28E3">
        <w:rPr>
          <w:rFonts w:ascii="Kalpurush" w:eastAsia="Kalpurush" w:hAnsi="Kalpurush" w:cs="Kalpurush"/>
          <w:color w:val="202124"/>
          <w:sz w:val="20"/>
          <w:szCs w:val="20"/>
        </w:rPr>
        <w:t>)</w:t>
      </w:r>
    </w:p>
    <w:p w14:paraId="0C046A04"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1 to 3 years (১ </w:t>
      </w:r>
      <w:proofErr w:type="spellStart"/>
      <w:r w:rsidRPr="00BA28E3">
        <w:rPr>
          <w:rFonts w:ascii="Kalpurush" w:eastAsia="Kalpurush" w:hAnsi="Kalpurush" w:cs="Kalpurush"/>
          <w:color w:val="202124"/>
          <w:sz w:val="20"/>
          <w:szCs w:val="20"/>
        </w:rPr>
        <w:t>থেক</w:t>
      </w:r>
      <w:proofErr w:type="spellEnd"/>
      <w:r w:rsidRPr="00BA28E3">
        <w:rPr>
          <w:rFonts w:ascii="Kalpurush" w:eastAsia="Kalpurush" w:hAnsi="Kalpurush" w:cs="Kalpurush"/>
          <w:color w:val="202124"/>
          <w:sz w:val="20"/>
          <w:szCs w:val="20"/>
        </w:rPr>
        <w:t xml:space="preserve"> ৩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মধ্যে</w:t>
      </w:r>
      <w:proofErr w:type="spellEnd"/>
      <w:r w:rsidRPr="00BA28E3">
        <w:rPr>
          <w:rFonts w:ascii="Kalpurush" w:eastAsia="Kalpurush" w:hAnsi="Kalpurush" w:cs="Kalpurush"/>
          <w:color w:val="202124"/>
          <w:sz w:val="20"/>
          <w:szCs w:val="20"/>
        </w:rPr>
        <w:t>)</w:t>
      </w:r>
    </w:p>
    <w:p w14:paraId="2063D4A0" w14:textId="77777777" w:rsidR="001A381F" w:rsidRPr="00BA28E3" w:rsidRDefault="001A381F" w:rsidP="009E571A">
      <w:pPr>
        <w:numPr>
          <w:ilvl w:val="0"/>
          <w:numId w:val="7"/>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3 to 5 years (৩ </w:t>
      </w:r>
      <w:proofErr w:type="spellStart"/>
      <w:r w:rsidRPr="00BA28E3">
        <w:rPr>
          <w:rFonts w:ascii="Kalpurush" w:eastAsia="Kalpurush" w:hAnsi="Kalpurush" w:cs="Kalpurush"/>
          <w:color w:val="202124"/>
          <w:sz w:val="20"/>
          <w:szCs w:val="20"/>
        </w:rPr>
        <w:t>থেক</w:t>
      </w:r>
      <w:proofErr w:type="spellEnd"/>
      <w:r w:rsidRPr="00BA28E3">
        <w:rPr>
          <w:rFonts w:ascii="Kalpurush" w:eastAsia="Kalpurush" w:hAnsi="Kalpurush" w:cs="Kalpurush"/>
          <w:color w:val="202124"/>
          <w:sz w:val="20"/>
          <w:szCs w:val="20"/>
        </w:rPr>
        <w:t xml:space="preserve"> ৫ </w:t>
      </w:r>
      <w:proofErr w:type="spellStart"/>
      <w:r w:rsidRPr="00BA28E3">
        <w:rPr>
          <w:rFonts w:ascii="Kalpurush" w:eastAsia="Kalpurush" w:hAnsi="Kalpurush" w:cs="Kalpurush"/>
          <w:color w:val="202124"/>
          <w:sz w:val="20"/>
          <w:szCs w:val="20"/>
        </w:rPr>
        <w:t>বছরের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মধ্যে</w:t>
      </w:r>
      <w:proofErr w:type="spellEnd"/>
      <w:r w:rsidRPr="00BA28E3">
        <w:rPr>
          <w:rFonts w:ascii="Kalpurush" w:eastAsia="Kalpurush" w:hAnsi="Kalpurush" w:cs="Kalpurush"/>
          <w:color w:val="202124"/>
          <w:sz w:val="20"/>
          <w:szCs w:val="20"/>
        </w:rPr>
        <w:t>)</w:t>
      </w:r>
    </w:p>
    <w:p w14:paraId="30E0C84E" w14:textId="1C6AF014" w:rsidR="001A381F" w:rsidRPr="00BA28E3" w:rsidRDefault="00A744C5" w:rsidP="009E571A">
      <w:pPr>
        <w:spacing w:before="120" w:after="0" w:line="240" w:lineRule="auto"/>
        <w:rPr>
          <w:rFonts w:ascii="Kalpurush" w:eastAsia="Kalpurush" w:hAnsi="Kalpurush" w:cs="Kalpurush"/>
          <w:b/>
          <w:bCs/>
          <w:sz w:val="20"/>
          <w:szCs w:val="20"/>
        </w:rPr>
      </w:pPr>
      <w:r>
        <w:rPr>
          <w:rFonts w:ascii="Kalpurush" w:eastAsia="Kalpurush" w:hAnsi="Kalpurush" w:cs="Kalpurush"/>
          <w:b/>
          <w:bCs/>
          <w:color w:val="202124"/>
          <w:sz w:val="20"/>
          <w:szCs w:val="20"/>
        </w:rPr>
        <w:t>3</w:t>
      </w:r>
      <w:r w:rsidR="001A381F" w:rsidRPr="00BA28E3">
        <w:rPr>
          <w:rFonts w:ascii="Kalpurush" w:eastAsia="Kalpurush" w:hAnsi="Kalpurush" w:cs="Kalpurush"/>
          <w:b/>
          <w:bCs/>
          <w:color w:val="202124"/>
          <w:sz w:val="20"/>
          <w:szCs w:val="20"/>
        </w:rPr>
        <w:t>.</w:t>
      </w:r>
      <w:r w:rsidR="009F0103">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202124"/>
          <w:sz w:val="20"/>
          <w:szCs w:val="20"/>
        </w:rPr>
        <w:t xml:space="preserve">Specify the average duration of your child’s daily smartphone use? /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দৈনিক</w:t>
      </w:r>
      <w:proofErr w:type="spellEnd"/>
      <w:r w:rsidR="001A381F" w:rsidRPr="00BA28E3">
        <w:rPr>
          <w:rFonts w:ascii="Kalpurush" w:eastAsia="Kalpurush" w:hAnsi="Kalpurush" w:cs="Kalpurush"/>
          <w:b/>
          <w:bCs/>
          <w:color w:val="202124"/>
          <w:sz w:val="20"/>
          <w:szCs w:val="20"/>
        </w:rPr>
        <w:t xml:space="preserve"> </w:t>
      </w:r>
      <w:proofErr w:type="spellStart"/>
      <w:r w:rsidR="00A459E9">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ব্যবহা</w:t>
      </w:r>
      <w:r w:rsidR="00A7048F">
        <w:rPr>
          <w:rFonts w:ascii="Kalpurush" w:eastAsia="Kalpurush" w:hAnsi="Kalpurush" w:cs="Kalpurush"/>
          <w:b/>
          <w:bCs/>
          <w:color w:val="202124"/>
          <w:sz w:val="20"/>
          <w:szCs w:val="20"/>
        </w:rPr>
        <w:t>রের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গড়</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সময়কাল</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উল্লেখ</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করুন</w:t>
      </w:r>
      <w:proofErr w:type="spellEnd"/>
      <w:r w:rsidR="00207A34" w:rsidRPr="00BA28E3">
        <w:rPr>
          <w:rFonts w:ascii="Kalpurush" w:eastAsia="Kalpurush" w:hAnsi="Kalpurush" w:cs="Kalpurush"/>
          <w:b/>
          <w:bCs/>
          <w:color w:val="000000"/>
          <w:sz w:val="20"/>
          <w:szCs w:val="20"/>
        </w:rPr>
        <w:t>।</w:t>
      </w:r>
    </w:p>
    <w:p w14:paraId="3A712B6F" w14:textId="77777777" w:rsidR="001A381F" w:rsidRPr="00BA28E3" w:rsidRDefault="001A381F" w:rsidP="009E571A">
      <w:pPr>
        <w:numPr>
          <w:ilvl w:val="0"/>
          <w:numId w:val="8"/>
        </w:numPr>
        <w:pBdr>
          <w:top w:val="nil"/>
          <w:left w:val="nil"/>
          <w:bottom w:val="nil"/>
          <w:right w:val="nil"/>
          <w:between w:val="nil"/>
        </w:pBdr>
        <w:tabs>
          <w:tab w:val="center" w:pos="2370"/>
          <w:tab w:val="center" w:pos="3987"/>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Less than 1 Hours (</w:t>
      </w:r>
      <w:proofErr w:type="spellStart"/>
      <w:r w:rsidRPr="00BA28E3">
        <w:rPr>
          <w:rFonts w:ascii="Kalpurush" w:eastAsia="Kalpurush" w:hAnsi="Kalpurush" w:cs="Kalpurush"/>
          <w:color w:val="202124"/>
          <w:sz w:val="20"/>
          <w:szCs w:val="20"/>
        </w:rPr>
        <w:t>এক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ঘন্টার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কম</w:t>
      </w:r>
      <w:proofErr w:type="spellEnd"/>
      <w:r w:rsidRPr="00BA28E3">
        <w:rPr>
          <w:rFonts w:ascii="Kalpurush" w:eastAsia="Kalpurush" w:hAnsi="Kalpurush" w:cs="Kalpurush"/>
          <w:color w:val="202124"/>
          <w:sz w:val="20"/>
          <w:szCs w:val="20"/>
        </w:rPr>
        <w:t>)</w:t>
      </w:r>
    </w:p>
    <w:p w14:paraId="229C05A9"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1-2 Hours (১-২ </w:t>
      </w:r>
      <w:proofErr w:type="spellStart"/>
      <w:r w:rsidRPr="00BA28E3">
        <w:rPr>
          <w:rFonts w:ascii="Kalpurush" w:eastAsia="Kalpurush" w:hAnsi="Kalpurush" w:cs="Kalpurush"/>
          <w:color w:val="202124"/>
          <w:sz w:val="20"/>
          <w:szCs w:val="20"/>
        </w:rPr>
        <w:t>ঘন্টা</w:t>
      </w:r>
      <w:proofErr w:type="spellEnd"/>
      <w:r w:rsidRPr="00BA28E3">
        <w:rPr>
          <w:rFonts w:ascii="Kalpurush" w:eastAsia="Kalpurush" w:hAnsi="Kalpurush" w:cs="Kalpurush"/>
          <w:color w:val="202124"/>
          <w:sz w:val="20"/>
          <w:szCs w:val="20"/>
        </w:rPr>
        <w:t>)</w:t>
      </w:r>
    </w:p>
    <w:p w14:paraId="5691F10C"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2-3 Hours (২-৩ </w:t>
      </w:r>
      <w:proofErr w:type="spellStart"/>
      <w:r w:rsidRPr="00BA28E3">
        <w:rPr>
          <w:rFonts w:ascii="Kalpurush" w:eastAsia="Kalpurush" w:hAnsi="Kalpurush" w:cs="Kalpurush"/>
          <w:color w:val="202124"/>
          <w:sz w:val="20"/>
          <w:szCs w:val="20"/>
        </w:rPr>
        <w:t>ঘন্টা</w:t>
      </w:r>
      <w:proofErr w:type="spellEnd"/>
      <w:r w:rsidRPr="00BA28E3">
        <w:rPr>
          <w:rFonts w:ascii="Kalpurush" w:eastAsia="Kalpurush" w:hAnsi="Kalpurush" w:cs="Kalpurush"/>
          <w:color w:val="202124"/>
          <w:sz w:val="20"/>
          <w:szCs w:val="20"/>
        </w:rPr>
        <w:t>)</w:t>
      </w:r>
    </w:p>
    <w:p w14:paraId="37D92C3B" w14:textId="77777777" w:rsidR="001A381F" w:rsidRPr="00BA28E3" w:rsidRDefault="001A381F" w:rsidP="009E571A">
      <w:pPr>
        <w:numPr>
          <w:ilvl w:val="0"/>
          <w:numId w:val="8"/>
        </w:numPr>
        <w:pBdr>
          <w:top w:val="nil"/>
          <w:left w:val="nil"/>
          <w:bottom w:val="nil"/>
          <w:right w:val="nil"/>
          <w:between w:val="nil"/>
        </w:pBdr>
        <w:tabs>
          <w:tab w:val="center" w:pos="2055"/>
          <w:tab w:val="center" w:pos="3111"/>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More than 4 Hours (৪ </w:t>
      </w:r>
      <w:proofErr w:type="spellStart"/>
      <w:r w:rsidRPr="00BA28E3">
        <w:rPr>
          <w:rFonts w:ascii="Kalpurush" w:eastAsia="Kalpurush" w:hAnsi="Kalpurush" w:cs="Kalpurush"/>
          <w:color w:val="202124"/>
          <w:sz w:val="20"/>
          <w:szCs w:val="20"/>
        </w:rPr>
        <w:t>ঘন্টার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বেশি</w:t>
      </w:r>
      <w:proofErr w:type="spellEnd"/>
      <w:r w:rsidRPr="00BA28E3">
        <w:rPr>
          <w:rFonts w:ascii="Kalpurush" w:eastAsia="Kalpurush" w:hAnsi="Kalpurush" w:cs="Kalpurush"/>
          <w:color w:val="202124"/>
          <w:sz w:val="20"/>
          <w:szCs w:val="20"/>
        </w:rPr>
        <w:t>)</w:t>
      </w:r>
    </w:p>
    <w:p w14:paraId="0BD6C8F6" w14:textId="77597F76" w:rsidR="000B206C" w:rsidRPr="00BA28E3" w:rsidRDefault="00A744C5" w:rsidP="00F224F7">
      <w:pPr>
        <w:spacing w:before="120" w:after="0" w:line="240" w:lineRule="auto"/>
        <w:rPr>
          <w:rFonts w:ascii="Kalpurush" w:eastAsia="Kalpurush" w:hAnsi="Kalpurush" w:cs="Kalpurush"/>
          <w:b/>
          <w:bCs/>
          <w:sz w:val="20"/>
          <w:szCs w:val="20"/>
        </w:rPr>
      </w:pPr>
      <w:bookmarkStart w:id="172" w:name="_Hlk155554794"/>
      <w:r>
        <w:rPr>
          <w:rFonts w:ascii="Kalpurush" w:eastAsia="Kalpurush" w:hAnsi="Kalpurush" w:cs="Kalpurush"/>
          <w:b/>
          <w:bCs/>
          <w:color w:val="202124"/>
          <w:sz w:val="20"/>
          <w:szCs w:val="20"/>
        </w:rPr>
        <w:t xml:space="preserve">4. </w:t>
      </w:r>
      <w:r w:rsidR="000B206C" w:rsidRPr="00BA28E3">
        <w:rPr>
          <w:rFonts w:ascii="Kalpurush" w:eastAsia="Kalpurush" w:hAnsi="Kalpurush" w:cs="Kalpurush"/>
          <w:b/>
          <w:bCs/>
          <w:color w:val="202124"/>
          <w:sz w:val="20"/>
          <w:szCs w:val="20"/>
        </w:rPr>
        <w:t xml:space="preserve">Why is your child given a smartphone? / </w:t>
      </w:r>
      <w:proofErr w:type="spellStart"/>
      <w:r w:rsidR="000B206C" w:rsidRPr="00BA28E3">
        <w:rPr>
          <w:rFonts w:ascii="Kalpurush" w:eastAsia="Kalpurush" w:hAnsi="Kalpurush" w:cs="Kalpurush"/>
          <w:b/>
          <w:bCs/>
          <w:color w:val="202124"/>
          <w:sz w:val="20"/>
          <w:szCs w:val="20"/>
        </w:rPr>
        <w:t>কেন</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আপনার</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সন্তানেকে</w:t>
      </w:r>
      <w:proofErr w:type="spellEnd"/>
      <w:r w:rsidR="000B206C" w:rsidRPr="00BA28E3">
        <w:rPr>
          <w:rFonts w:ascii="Kalpurush" w:eastAsia="Kalpurush" w:hAnsi="Kalpurush" w:cs="Kalpurush"/>
          <w:b/>
          <w:bCs/>
          <w:color w:val="202124"/>
          <w:sz w:val="20"/>
          <w:szCs w:val="20"/>
        </w:rPr>
        <w:t xml:space="preserve"> </w:t>
      </w:r>
      <w:proofErr w:type="spellStart"/>
      <w:r w:rsidR="00077AE7">
        <w:rPr>
          <w:rFonts w:ascii="Kalpurush" w:eastAsia="Kalpurush" w:hAnsi="Kalpurush" w:cs="Kalpurush"/>
          <w:b/>
          <w:bCs/>
          <w:color w:val="202124"/>
          <w:sz w:val="20"/>
          <w:szCs w:val="20"/>
        </w:rPr>
        <w:t>স্মার্টফোন</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দেওয়া</w:t>
      </w:r>
      <w:proofErr w:type="spellEnd"/>
      <w:r w:rsidR="000B206C" w:rsidRPr="00BA28E3">
        <w:rPr>
          <w:rFonts w:ascii="Kalpurush" w:eastAsia="Kalpurush" w:hAnsi="Kalpurush" w:cs="Kalpurush"/>
          <w:b/>
          <w:bCs/>
          <w:color w:val="202124"/>
          <w:sz w:val="20"/>
          <w:szCs w:val="20"/>
        </w:rPr>
        <w:t xml:space="preserve"> </w:t>
      </w:r>
      <w:proofErr w:type="spellStart"/>
      <w:r w:rsidR="000B206C" w:rsidRPr="00BA28E3">
        <w:rPr>
          <w:rFonts w:ascii="Kalpurush" w:eastAsia="Kalpurush" w:hAnsi="Kalpurush" w:cs="Kalpurush"/>
          <w:b/>
          <w:bCs/>
          <w:color w:val="202124"/>
          <w:sz w:val="20"/>
          <w:szCs w:val="20"/>
        </w:rPr>
        <w:t>হয়</w:t>
      </w:r>
      <w:proofErr w:type="spellEnd"/>
      <w:r w:rsidR="000B206C" w:rsidRPr="00BA28E3">
        <w:rPr>
          <w:rFonts w:ascii="Kalpurush" w:eastAsia="Kalpurush" w:hAnsi="Kalpurush" w:cs="Kalpurush"/>
          <w:b/>
          <w:bCs/>
          <w:color w:val="202124"/>
          <w:sz w:val="20"/>
          <w:szCs w:val="20"/>
        </w:rPr>
        <w:t xml:space="preserve">? </w:t>
      </w:r>
    </w:p>
    <w:p w14:paraId="49E84E6C"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Learning purpose (</w:t>
      </w:r>
      <w:proofErr w:type="spellStart"/>
      <w:r w:rsidRPr="00BA28E3">
        <w:rPr>
          <w:rFonts w:ascii="Kalpurush" w:eastAsia="Kalpurush" w:hAnsi="Kalpurush" w:cs="Kalpurush"/>
          <w:color w:val="202124"/>
          <w:sz w:val="20"/>
          <w:szCs w:val="20"/>
        </w:rPr>
        <w:t>শেখার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উদ্দেশ্যে</w:t>
      </w:r>
      <w:proofErr w:type="spellEnd"/>
      <w:r w:rsidRPr="00BA28E3">
        <w:rPr>
          <w:rFonts w:ascii="Kalpurush" w:eastAsia="Kalpurush" w:hAnsi="Kalpurush" w:cs="Kalpurush"/>
          <w:color w:val="202124"/>
          <w:sz w:val="20"/>
          <w:szCs w:val="20"/>
        </w:rPr>
        <w:t xml:space="preserve">)  </w:t>
      </w:r>
    </w:p>
    <w:p w14:paraId="701562E4"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For entertainment (</w:t>
      </w:r>
      <w:proofErr w:type="spellStart"/>
      <w:r w:rsidRPr="00BA28E3">
        <w:rPr>
          <w:rFonts w:ascii="Kalpurush" w:eastAsia="Kalpurush" w:hAnsi="Kalpurush" w:cs="Kalpurush"/>
          <w:color w:val="202124"/>
          <w:sz w:val="20"/>
          <w:szCs w:val="20"/>
        </w:rPr>
        <w:t>বিনোদনের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জন্য</w:t>
      </w:r>
      <w:proofErr w:type="spellEnd"/>
      <w:r w:rsidRPr="00BA28E3">
        <w:rPr>
          <w:rFonts w:ascii="Kalpurush" w:eastAsia="Kalpurush" w:hAnsi="Kalpurush" w:cs="Kalpurush"/>
          <w:color w:val="202124"/>
          <w:sz w:val="20"/>
          <w:szCs w:val="20"/>
        </w:rPr>
        <w:t xml:space="preserve">) </w:t>
      </w:r>
    </w:p>
    <w:p w14:paraId="7F7FC6FA" w14:textId="77777777" w:rsidR="000B206C" w:rsidRPr="00BA28E3"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During meal (</w:t>
      </w:r>
      <w:proofErr w:type="spellStart"/>
      <w:r w:rsidRPr="00BA28E3">
        <w:rPr>
          <w:rFonts w:ascii="Kalpurush" w:eastAsia="Kalpurush" w:hAnsi="Kalpurush" w:cs="Kalpurush"/>
          <w:color w:val="202124"/>
          <w:sz w:val="20"/>
          <w:szCs w:val="20"/>
        </w:rPr>
        <w:t>খাবার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সময়</w:t>
      </w:r>
      <w:proofErr w:type="spellEnd"/>
      <w:r w:rsidRPr="00BA28E3">
        <w:rPr>
          <w:rFonts w:ascii="Kalpurush" w:eastAsia="Kalpurush" w:hAnsi="Kalpurush" w:cs="Kalpurush"/>
          <w:color w:val="202124"/>
          <w:sz w:val="20"/>
          <w:szCs w:val="20"/>
        </w:rPr>
        <w:t xml:space="preserve">) </w:t>
      </w:r>
    </w:p>
    <w:p w14:paraId="6401524A" w14:textId="77777777" w:rsidR="000B206C" w:rsidRPr="0020535A" w:rsidRDefault="000B206C" w:rsidP="000B206C">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202124"/>
          <w:sz w:val="20"/>
          <w:szCs w:val="20"/>
        </w:rPr>
      </w:pPr>
      <w:r w:rsidRPr="00BA28E3">
        <w:rPr>
          <w:rFonts w:ascii="Kalpurush" w:eastAsia="Kalpurush" w:hAnsi="Kalpurush" w:cs="Kalpurush"/>
          <w:color w:val="202124"/>
          <w:sz w:val="20"/>
          <w:szCs w:val="20"/>
        </w:rPr>
        <w:t>While your work (</w:t>
      </w:r>
      <w:proofErr w:type="spellStart"/>
      <w:r w:rsidRPr="00BA28E3">
        <w:rPr>
          <w:rFonts w:ascii="Kalpurush" w:eastAsia="Kalpurush" w:hAnsi="Kalpurush" w:cs="Kalpurush"/>
          <w:color w:val="202124"/>
          <w:sz w:val="20"/>
          <w:szCs w:val="20"/>
        </w:rPr>
        <w:t>আপনার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কাজ</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করার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সময়</w:t>
      </w:r>
      <w:proofErr w:type="spellEnd"/>
      <w:r w:rsidRPr="00BA28E3">
        <w:rPr>
          <w:rFonts w:ascii="Kalpurush" w:eastAsia="Kalpurush" w:hAnsi="Kalpurush" w:cs="Kalpurush"/>
          <w:color w:val="202124"/>
          <w:sz w:val="20"/>
          <w:szCs w:val="20"/>
        </w:rPr>
        <w:t xml:space="preserve">) </w:t>
      </w:r>
    </w:p>
    <w:p w14:paraId="30176051" w14:textId="71066201" w:rsidR="000B206C" w:rsidRPr="00A744C5" w:rsidRDefault="000B206C" w:rsidP="00A744C5">
      <w:pPr>
        <w:numPr>
          <w:ilvl w:val="0"/>
          <w:numId w:val="4"/>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To keep him calm (</w:t>
      </w:r>
      <w:proofErr w:type="spellStart"/>
      <w:r w:rsidRPr="00BA28E3">
        <w:rPr>
          <w:rFonts w:ascii="Kalpurush" w:eastAsia="Kalpurush" w:hAnsi="Kalpurush" w:cs="Kalpurush"/>
          <w:color w:val="202124"/>
          <w:sz w:val="20"/>
          <w:szCs w:val="20"/>
        </w:rPr>
        <w:t>তাকে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শান্ত</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রাখতে</w:t>
      </w:r>
      <w:proofErr w:type="spellEnd"/>
      <w:r w:rsidRPr="00BA28E3">
        <w:rPr>
          <w:rFonts w:ascii="Kalpurush" w:eastAsia="Kalpurush" w:hAnsi="Kalpurush" w:cs="Kalpurush"/>
          <w:color w:val="202124"/>
          <w:sz w:val="20"/>
          <w:szCs w:val="20"/>
        </w:rPr>
        <w:t>)</w:t>
      </w:r>
    </w:p>
    <w:p w14:paraId="2CA2EF16" w14:textId="7CB19CD0" w:rsidR="001A381F" w:rsidRPr="000A77F3" w:rsidRDefault="001A381F" w:rsidP="00CA2792">
      <w:pPr>
        <w:spacing w:before="120" w:after="0" w:line="240" w:lineRule="auto"/>
        <w:rPr>
          <w:rFonts w:asciiTheme="majorBidi" w:eastAsia="Kalpurush" w:hAnsiTheme="majorBidi" w:cstheme="majorBidi"/>
          <w:b/>
          <w:bCs/>
          <w:sz w:val="20"/>
          <w:szCs w:val="20"/>
          <w:rPrChange w:id="173" w:author="dell_tfz" w:date="2024-09-29T02:11:00Z" w16du:dateUtc="2024-09-28T20:11:00Z">
            <w:rPr>
              <w:rFonts w:asciiTheme="majorBidi" w:eastAsia="Kalpurush" w:hAnsiTheme="majorBidi" w:cstheme="majorBidi"/>
              <w:b/>
              <w:bCs/>
              <w:color w:val="000000" w:themeColor="text1"/>
              <w:sz w:val="20"/>
              <w:szCs w:val="20"/>
            </w:rPr>
          </w:rPrChange>
        </w:rPr>
      </w:pPr>
      <w:r w:rsidRPr="00BA28E3">
        <w:rPr>
          <w:rFonts w:ascii="Kalpurush" w:eastAsia="Kalpurush" w:hAnsi="Kalpurush" w:cs="Kalpurush"/>
          <w:b/>
          <w:bCs/>
          <w:sz w:val="20"/>
          <w:szCs w:val="20"/>
        </w:rPr>
        <w:t>B:</w:t>
      </w:r>
      <w:r w:rsidRPr="00BA28E3">
        <w:rPr>
          <w:rFonts w:ascii="Kalpurush" w:eastAsia="Kalpurush" w:hAnsi="Kalpurush" w:cs="Kalpurush"/>
          <w:b/>
          <w:bCs/>
          <w:color w:val="0070C0"/>
          <w:sz w:val="20"/>
          <w:szCs w:val="20"/>
        </w:rPr>
        <w:t xml:space="preserve"> </w:t>
      </w:r>
      <w:bookmarkStart w:id="174" w:name="_Hlk155554840"/>
      <w:bookmarkEnd w:id="172"/>
      <w:ins w:id="175" w:author="dell_tfz" w:date="2024-09-29T02:10:00Z" w16du:dateUtc="2024-09-28T20:10:00Z">
        <w:r w:rsidR="000A77F3" w:rsidRPr="000A77F3">
          <w:rPr>
            <w:rFonts w:ascii="Kalpurush" w:eastAsia="Kalpurush" w:hAnsi="Kalpurush" w:cs="Kalpurush"/>
            <w:b/>
            <w:bCs/>
            <w:sz w:val="20"/>
            <w:szCs w:val="20"/>
            <w:rPrChange w:id="176" w:author="dell_tfz" w:date="2024-09-29T02:11:00Z" w16du:dateUtc="2024-09-28T20:11:00Z">
              <w:rPr>
                <w:rFonts w:ascii="Kalpurush" w:eastAsia="Kalpurush" w:hAnsi="Kalpurush" w:cs="Kalpurush"/>
                <w:b/>
                <w:bCs/>
                <w:color w:val="0070C0"/>
                <w:sz w:val="20"/>
                <w:szCs w:val="20"/>
              </w:rPr>
            </w:rPrChange>
          </w:rPr>
          <w:t xml:space="preserve">Parents’ </w:t>
        </w:r>
        <w:r w:rsidR="000A77F3" w:rsidRPr="000A77F3">
          <w:rPr>
            <w:rFonts w:ascii="Kalpurush" w:eastAsia="Kalpurush" w:hAnsi="Kalpurush" w:cs="Kalpurush"/>
            <w:b/>
            <w:bCs/>
            <w:sz w:val="20"/>
            <w:szCs w:val="20"/>
          </w:rPr>
          <w:t xml:space="preserve">Perceptions About </w:t>
        </w:r>
      </w:ins>
      <w:ins w:id="177" w:author="dell_tfz" w:date="2024-09-29T02:11:00Z" w16du:dateUtc="2024-09-28T20:11:00Z">
        <w:r w:rsidR="000A77F3" w:rsidRPr="000A77F3">
          <w:rPr>
            <w:rFonts w:ascii="Kalpurush" w:eastAsia="Kalpurush" w:hAnsi="Kalpurush" w:cs="Kalpurush"/>
            <w:b/>
            <w:bCs/>
            <w:sz w:val="20"/>
            <w:szCs w:val="20"/>
          </w:rPr>
          <w:t>the</w:t>
        </w:r>
      </w:ins>
      <w:ins w:id="178" w:author="dell_tfz" w:date="2024-09-29T02:10:00Z" w16du:dateUtc="2024-09-28T20:10:00Z">
        <w:r w:rsidR="000A77F3" w:rsidRPr="000A77F3">
          <w:rPr>
            <w:rFonts w:ascii="Kalpurush" w:eastAsia="Kalpurush" w:hAnsi="Kalpurush" w:cs="Kalpurush"/>
            <w:b/>
            <w:bCs/>
            <w:sz w:val="20"/>
            <w:szCs w:val="20"/>
          </w:rPr>
          <w:t xml:space="preserve"> Effects </w:t>
        </w:r>
      </w:ins>
      <w:ins w:id="179" w:author="dell_tfz" w:date="2024-09-29T02:11:00Z" w16du:dateUtc="2024-09-28T20:11:00Z">
        <w:r w:rsidR="000A77F3" w:rsidRPr="000A77F3">
          <w:rPr>
            <w:rFonts w:ascii="Kalpurush" w:eastAsia="Kalpurush" w:hAnsi="Kalpurush" w:cs="Kalpurush"/>
            <w:b/>
            <w:bCs/>
            <w:sz w:val="20"/>
            <w:szCs w:val="20"/>
          </w:rPr>
          <w:t>of</w:t>
        </w:r>
      </w:ins>
      <w:ins w:id="180" w:author="dell_tfz" w:date="2024-09-29T02:10:00Z" w16du:dateUtc="2024-09-28T20:10:00Z">
        <w:r w:rsidR="000A77F3" w:rsidRPr="000A77F3">
          <w:rPr>
            <w:rFonts w:ascii="Kalpurush" w:eastAsia="Kalpurush" w:hAnsi="Kalpurush" w:cs="Kalpurush"/>
            <w:b/>
            <w:bCs/>
            <w:sz w:val="20"/>
            <w:szCs w:val="20"/>
          </w:rPr>
          <w:t xml:space="preserve"> Their Children’s Smartphone Use</w:t>
        </w:r>
        <w:r w:rsidR="000A77F3" w:rsidRPr="000A77F3" w:rsidDel="000A77F3">
          <w:rPr>
            <w:rFonts w:ascii="Kalpurush" w:eastAsia="Kalpurush" w:hAnsi="Kalpurush" w:cs="Kalpurush"/>
            <w:b/>
            <w:bCs/>
            <w:sz w:val="20"/>
            <w:szCs w:val="20"/>
          </w:rPr>
          <w:t xml:space="preserve"> </w:t>
        </w:r>
      </w:ins>
      <w:del w:id="181" w:author="dell_tfz" w:date="2024-09-29T02:10:00Z" w16du:dateUtc="2024-09-28T20:10:00Z">
        <w:r w:rsidRPr="000A77F3" w:rsidDel="000A77F3">
          <w:rPr>
            <w:rFonts w:asciiTheme="majorBidi" w:eastAsia="Kalpurush" w:hAnsiTheme="majorBidi" w:cstheme="majorBidi"/>
            <w:b/>
            <w:bCs/>
            <w:sz w:val="20"/>
            <w:szCs w:val="20"/>
            <w:rPrChange w:id="182" w:author="dell_tfz" w:date="2024-09-29T02:11:00Z" w16du:dateUtc="2024-09-28T20:11:00Z">
              <w:rPr>
                <w:rFonts w:asciiTheme="majorBidi" w:eastAsia="Kalpurush" w:hAnsiTheme="majorBidi" w:cstheme="majorBidi"/>
                <w:b/>
                <w:bCs/>
                <w:color w:val="000000" w:themeColor="text1"/>
                <w:sz w:val="20"/>
                <w:szCs w:val="20"/>
              </w:rPr>
            </w:rPrChange>
          </w:rPr>
          <w:delText xml:space="preserve">Parents' Perceptions of Smartphone Use by Children </w:delText>
        </w:r>
      </w:del>
    </w:p>
    <w:p w14:paraId="01BAF0BE" w14:textId="53548210" w:rsidR="001A381F" w:rsidRPr="00BA28E3" w:rsidRDefault="00CA2792" w:rsidP="00CA2792">
      <w:pPr>
        <w:spacing w:before="120" w:after="0" w:line="240" w:lineRule="auto"/>
        <w:rPr>
          <w:rFonts w:ascii="Kalpurush" w:eastAsia="Kalpurush" w:hAnsi="Kalpurush" w:cs="Kalpurush"/>
          <w:b/>
          <w:bCs/>
          <w:sz w:val="20"/>
          <w:szCs w:val="20"/>
        </w:rPr>
      </w:pPr>
      <w:r>
        <w:rPr>
          <w:rFonts w:ascii="Kalpurush" w:eastAsia="Kalpurush" w:hAnsi="Kalpurush" w:cs="Kalpurush"/>
          <w:b/>
          <w:bCs/>
          <w:color w:val="202124"/>
          <w:sz w:val="20"/>
          <w:szCs w:val="20"/>
        </w:rPr>
        <w:t>5</w:t>
      </w:r>
      <w:r w:rsidR="001A381F" w:rsidRPr="00BA28E3">
        <w:rPr>
          <w:rFonts w:ascii="Kalpurush" w:eastAsia="Kalpurush" w:hAnsi="Kalpurush" w:cs="Kalpurush"/>
          <w:b/>
          <w:bCs/>
          <w:color w:val="202124"/>
          <w:sz w:val="20"/>
          <w:szCs w:val="20"/>
        </w:rPr>
        <w:t>.</w:t>
      </w:r>
      <w:r>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202124"/>
          <w:sz w:val="20"/>
          <w:szCs w:val="20"/>
        </w:rPr>
        <w:t xml:space="preserve">What problems is your child facing due to excessive smartphone use? </w:t>
      </w:r>
      <w:bookmarkEnd w:id="174"/>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অতিরিক্ত</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স্মার্টফোন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ব্যবহারের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কারণে</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আপনার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সন্তানের</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কোন</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সমস্যাগুলো</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দেখা</w:t>
      </w:r>
      <w:proofErr w:type="spellEnd"/>
      <w:r w:rsidR="001A381F" w:rsidRPr="00BA28E3">
        <w:rPr>
          <w:rFonts w:ascii="Kalpurush" w:eastAsia="Kalpurush" w:hAnsi="Kalpurush" w:cs="Kalpurush"/>
          <w:b/>
          <w:bCs/>
          <w:color w:val="202124"/>
          <w:sz w:val="20"/>
          <w:szCs w:val="20"/>
        </w:rPr>
        <w:t xml:space="preserve"> </w:t>
      </w:r>
      <w:proofErr w:type="spellStart"/>
      <w:r w:rsidR="001A381F" w:rsidRPr="00BA28E3">
        <w:rPr>
          <w:rFonts w:ascii="Kalpurush" w:eastAsia="Kalpurush" w:hAnsi="Kalpurush" w:cs="Kalpurush"/>
          <w:b/>
          <w:bCs/>
          <w:color w:val="202124"/>
          <w:sz w:val="20"/>
          <w:szCs w:val="20"/>
        </w:rPr>
        <w:t>দিচ্ছে</w:t>
      </w:r>
      <w:proofErr w:type="spellEnd"/>
      <w:r w:rsidR="001A381F" w:rsidRPr="00BA28E3">
        <w:rPr>
          <w:rFonts w:ascii="Kalpurush" w:eastAsia="Kalpurush" w:hAnsi="Kalpurush" w:cs="Kalpurush"/>
          <w:b/>
          <w:bCs/>
          <w:color w:val="202124"/>
          <w:sz w:val="20"/>
          <w:szCs w:val="20"/>
        </w:rPr>
        <w:t xml:space="preserve">? </w:t>
      </w:r>
    </w:p>
    <w:p w14:paraId="33CB28EE"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bookmarkStart w:id="183" w:name="_Hlk155554914"/>
      <w:r>
        <w:rPr>
          <w:rFonts w:ascii="Kalpurush" w:eastAsia="Kalpurush" w:hAnsi="Kalpurush" w:cs="Kalpurush"/>
          <w:color w:val="202124"/>
          <w:sz w:val="20"/>
          <w:szCs w:val="20"/>
        </w:rPr>
        <w:t>Speech</w:t>
      </w:r>
      <w:r w:rsidRPr="00BA28E3">
        <w:rPr>
          <w:rFonts w:ascii="Kalpurush" w:eastAsia="Kalpurush" w:hAnsi="Kalpurush" w:cs="Kalpurush"/>
          <w:color w:val="202124"/>
          <w:sz w:val="20"/>
          <w:szCs w:val="20"/>
        </w:rPr>
        <w:t xml:space="preserve"> Delay (</w:t>
      </w:r>
      <w:proofErr w:type="spellStart"/>
      <w:r w:rsidRPr="00BA28E3">
        <w:rPr>
          <w:rFonts w:ascii="Kalpurush" w:eastAsia="Kalpurush" w:hAnsi="Kalpurush" w:cs="Kalpurush"/>
          <w:color w:val="202124"/>
          <w:sz w:val="20"/>
          <w:szCs w:val="20"/>
        </w:rPr>
        <w:t>ভাষা</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বিলম্ব</w:t>
      </w:r>
      <w:proofErr w:type="spellEnd"/>
      <w:r w:rsidRPr="00BA28E3">
        <w:rPr>
          <w:rFonts w:ascii="Kalpurush" w:eastAsia="Kalpurush" w:hAnsi="Kalpurush" w:cs="Kalpurush"/>
          <w:color w:val="202124"/>
          <w:sz w:val="20"/>
          <w:szCs w:val="20"/>
        </w:rPr>
        <w:t>)</w:t>
      </w:r>
    </w:p>
    <w:p w14:paraId="13EDF0F4" w14:textId="77777777" w:rsidR="00DE218D" w:rsidRPr="00DC0866"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Pr>
          <w:rFonts w:ascii="Kalpurush" w:eastAsia="Kalpurush" w:hAnsi="Kalpurush" w:cs="Kalpurush"/>
          <w:color w:val="202124"/>
          <w:sz w:val="20"/>
          <w:szCs w:val="20"/>
        </w:rPr>
        <w:t xml:space="preserve">Visual deficiency </w:t>
      </w:r>
      <w:r w:rsidRPr="00BA28E3">
        <w:rPr>
          <w:rFonts w:ascii="Kalpurush" w:eastAsia="Kalpurush" w:hAnsi="Kalpurush" w:cs="Kalpurush"/>
          <w:color w:val="202124"/>
          <w:sz w:val="20"/>
          <w:szCs w:val="20"/>
        </w:rPr>
        <w:t>(</w:t>
      </w:r>
      <w:proofErr w:type="spellStart"/>
      <w:r w:rsidRPr="00BA28E3">
        <w:rPr>
          <w:rFonts w:ascii="Kalpurush" w:eastAsia="Kalpurush" w:hAnsi="Kalpurush" w:cs="Kalpurush"/>
          <w:color w:val="202124"/>
          <w:sz w:val="20"/>
          <w:szCs w:val="20"/>
        </w:rPr>
        <w:t>দৃস্টিশক্তি</w:t>
      </w:r>
      <w:r>
        <w:rPr>
          <w:rFonts w:ascii="Kalpurush" w:eastAsia="Kalpurush" w:hAnsi="Kalpurush" w:cs="Kalpurush"/>
          <w:color w:val="202124"/>
          <w:sz w:val="20"/>
          <w:szCs w:val="20"/>
        </w:rPr>
        <w:t>র</w:t>
      </w:r>
      <w:proofErr w:type="spellEnd"/>
      <w:r w:rsidRPr="00BA28E3">
        <w:rPr>
          <w:rFonts w:ascii="Kalpurush" w:eastAsia="Kalpurush" w:hAnsi="Kalpurush" w:cs="Kalpurush"/>
          <w:color w:val="202124"/>
          <w:sz w:val="20"/>
          <w:szCs w:val="20"/>
        </w:rPr>
        <w:t xml:space="preserve"> </w:t>
      </w:r>
      <w:proofErr w:type="spellStart"/>
      <w:r>
        <w:rPr>
          <w:rFonts w:ascii="Kalpurush" w:eastAsia="Kalpurush" w:hAnsi="Kalpurush" w:cs="Kalpurush"/>
          <w:color w:val="202124"/>
          <w:sz w:val="20"/>
          <w:szCs w:val="20"/>
        </w:rPr>
        <w:t>সমস্যা</w:t>
      </w:r>
      <w:proofErr w:type="spellEnd"/>
      <w:r>
        <w:rPr>
          <w:rFonts w:ascii="Kalpurush" w:eastAsia="Kalpurush" w:hAnsi="Kalpurush" w:cs="Kalpurush"/>
          <w:color w:val="202124"/>
          <w:sz w:val="20"/>
          <w:szCs w:val="20"/>
        </w:rPr>
        <w:t xml:space="preserve"> </w:t>
      </w:r>
      <w:r w:rsidRPr="00BA28E3">
        <w:rPr>
          <w:rFonts w:ascii="Kalpurush" w:eastAsia="Kalpurush" w:hAnsi="Kalpurush" w:cs="Kalpurush"/>
          <w:color w:val="202124"/>
          <w:sz w:val="20"/>
          <w:szCs w:val="20"/>
        </w:rPr>
        <w:t>)</w:t>
      </w:r>
    </w:p>
    <w:p w14:paraId="2A4186DA"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Headache (</w:t>
      </w:r>
      <w:proofErr w:type="spellStart"/>
      <w:r w:rsidRPr="00BA28E3">
        <w:rPr>
          <w:rFonts w:ascii="Kalpurush" w:eastAsia="Kalpurush" w:hAnsi="Kalpurush" w:cs="Kalpurush"/>
          <w:color w:val="202124"/>
          <w:sz w:val="20"/>
          <w:szCs w:val="20"/>
        </w:rPr>
        <w:t>মাথা</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ব্যেথা</w:t>
      </w:r>
      <w:proofErr w:type="spellEnd"/>
      <w:r w:rsidRPr="00BA28E3">
        <w:rPr>
          <w:rFonts w:ascii="Kalpurush" w:eastAsia="Kalpurush" w:hAnsi="Kalpurush" w:cs="Kalpurush"/>
          <w:color w:val="202124"/>
          <w:sz w:val="20"/>
          <w:szCs w:val="20"/>
        </w:rPr>
        <w:t>)</w:t>
      </w:r>
    </w:p>
    <w:p w14:paraId="2EDF143D"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Obesity (</w:t>
      </w:r>
      <w:proofErr w:type="spellStart"/>
      <w:r w:rsidRPr="00BA28E3">
        <w:rPr>
          <w:rFonts w:ascii="Kalpurush" w:eastAsia="Kalpurush" w:hAnsi="Kalpurush" w:cs="Kalpurush"/>
          <w:color w:val="202124"/>
          <w:sz w:val="20"/>
          <w:szCs w:val="20"/>
        </w:rPr>
        <w:t>স্থুলতা</w:t>
      </w:r>
      <w:proofErr w:type="spellEnd"/>
      <w:r w:rsidRPr="00BA28E3">
        <w:rPr>
          <w:rFonts w:ascii="Kalpurush" w:eastAsia="Kalpurush" w:hAnsi="Kalpurush" w:cs="Kalpurush"/>
          <w:color w:val="202124"/>
          <w:sz w:val="20"/>
          <w:szCs w:val="20"/>
        </w:rPr>
        <w:t>)</w:t>
      </w:r>
    </w:p>
    <w:p w14:paraId="3F184718"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Mood Swing (</w:t>
      </w:r>
      <w:proofErr w:type="spellStart"/>
      <w:r w:rsidRPr="00BA28E3">
        <w:rPr>
          <w:rFonts w:ascii="Kalpurush" w:eastAsia="Kalpurush" w:hAnsi="Kalpurush" w:cs="Kalpurush"/>
          <w:color w:val="202124"/>
          <w:sz w:val="20"/>
          <w:szCs w:val="20"/>
        </w:rPr>
        <w:t>মুড</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সুইং</w:t>
      </w:r>
      <w:proofErr w:type="spellEnd"/>
      <w:r w:rsidRPr="00BA28E3">
        <w:rPr>
          <w:rFonts w:ascii="Kalpurush" w:eastAsia="Kalpurush" w:hAnsi="Kalpurush" w:cs="Kalpurush"/>
          <w:color w:val="202124"/>
          <w:sz w:val="20"/>
          <w:szCs w:val="20"/>
        </w:rPr>
        <w:t>)</w:t>
      </w:r>
    </w:p>
    <w:p w14:paraId="216C42E1" w14:textId="77777777" w:rsidR="00DE218D" w:rsidRPr="000434EB" w:rsidRDefault="00DE218D" w:rsidP="00DE218D">
      <w:pPr>
        <w:numPr>
          <w:ilvl w:val="0"/>
          <w:numId w:val="9"/>
        </w:numPr>
        <w:pBdr>
          <w:top w:val="nil"/>
          <w:left w:val="nil"/>
          <w:bottom w:val="nil"/>
          <w:right w:val="nil"/>
          <w:between w:val="nil"/>
        </w:pBdr>
        <w:tabs>
          <w:tab w:val="center" w:pos="2206"/>
          <w:tab w:val="center" w:pos="4146"/>
        </w:tabs>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Excessive anger (</w:t>
      </w:r>
      <w:proofErr w:type="spellStart"/>
      <w:r w:rsidRPr="00BA28E3">
        <w:rPr>
          <w:rFonts w:ascii="Kalpurush" w:eastAsia="Kalpurush" w:hAnsi="Kalpurush" w:cs="Kalpurush"/>
          <w:color w:val="202124"/>
          <w:sz w:val="20"/>
          <w:szCs w:val="20"/>
        </w:rPr>
        <w:t>অতিরিক্ত</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রেগে</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যাওয়া</w:t>
      </w:r>
      <w:proofErr w:type="spellEnd"/>
      <w:r w:rsidRPr="00BA28E3">
        <w:rPr>
          <w:rFonts w:ascii="Kalpurush" w:eastAsia="Kalpurush" w:hAnsi="Kalpurush" w:cs="Kalpurush"/>
          <w:color w:val="202124"/>
          <w:sz w:val="20"/>
          <w:szCs w:val="20"/>
        </w:rPr>
        <w:t>)</w:t>
      </w:r>
    </w:p>
    <w:p w14:paraId="514E7F70"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Decreased concentration (</w:t>
      </w:r>
      <w:proofErr w:type="spellStart"/>
      <w:r w:rsidRPr="00BA28E3">
        <w:rPr>
          <w:rFonts w:ascii="Kalpurush" w:eastAsia="Kalpurush" w:hAnsi="Kalpurush" w:cs="Kalpurush"/>
          <w:color w:val="202124"/>
          <w:sz w:val="20"/>
          <w:szCs w:val="20"/>
        </w:rPr>
        <w:t>মনযোগ</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কমে</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যাওয়া</w:t>
      </w:r>
      <w:proofErr w:type="spellEnd"/>
      <w:r w:rsidRPr="00BA28E3">
        <w:rPr>
          <w:rFonts w:ascii="Kalpurush" w:eastAsia="Kalpurush" w:hAnsi="Kalpurush" w:cs="Kalpurush"/>
          <w:color w:val="202124"/>
          <w:sz w:val="20"/>
          <w:szCs w:val="20"/>
        </w:rPr>
        <w:t>)</w:t>
      </w:r>
    </w:p>
    <w:p w14:paraId="4B7BD363" w14:textId="77777777" w:rsidR="00DE218D" w:rsidRPr="00BA28E3" w:rsidRDefault="00DE218D" w:rsidP="00DE218D">
      <w:pPr>
        <w:numPr>
          <w:ilvl w:val="0"/>
          <w:numId w:val="9"/>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Stress, Depression and Sleep Disorders (</w:t>
      </w:r>
      <w:proofErr w:type="spellStart"/>
      <w:r w:rsidRPr="00BA28E3">
        <w:rPr>
          <w:rFonts w:ascii="Kalpurush" w:eastAsia="Kalpurush" w:hAnsi="Kalpurush" w:cs="Kalpurush"/>
          <w:color w:val="202124"/>
          <w:sz w:val="20"/>
          <w:szCs w:val="20"/>
        </w:rPr>
        <w:t>স্ট্রেস</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বিশন্নতা,ঘুমের</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সমস্যা</w:t>
      </w:r>
      <w:proofErr w:type="spellEnd"/>
      <w:r w:rsidRPr="00BA28E3">
        <w:rPr>
          <w:rFonts w:ascii="Kalpurush" w:eastAsia="Kalpurush" w:hAnsi="Kalpurush" w:cs="Kalpurush"/>
          <w:color w:val="202124"/>
          <w:sz w:val="20"/>
          <w:szCs w:val="20"/>
        </w:rPr>
        <w:t>)</w:t>
      </w:r>
    </w:p>
    <w:p w14:paraId="26930DE6" w14:textId="3FACEA7A" w:rsidR="001A381F" w:rsidRPr="00BA28E3" w:rsidRDefault="003604AA" w:rsidP="003604AA">
      <w:pPr>
        <w:pBdr>
          <w:top w:val="nil"/>
          <w:left w:val="nil"/>
          <w:bottom w:val="nil"/>
          <w:right w:val="nil"/>
          <w:between w:val="nil"/>
        </w:pBdr>
        <w:spacing w:before="120" w:after="0" w:line="240" w:lineRule="auto"/>
        <w:jc w:val="both"/>
        <w:rPr>
          <w:rFonts w:ascii="Kalpurush" w:eastAsia="Kalpurush" w:hAnsi="Kalpurush" w:cs="Kalpurush"/>
          <w:b/>
          <w:bCs/>
          <w:color w:val="000000"/>
          <w:sz w:val="20"/>
          <w:szCs w:val="20"/>
        </w:rPr>
      </w:pPr>
      <w:r>
        <w:rPr>
          <w:rFonts w:ascii="Kalpurush" w:eastAsia="Kalpurush" w:hAnsi="Kalpurush" w:cs="Kalpurush"/>
          <w:b/>
          <w:bCs/>
          <w:color w:val="202124"/>
          <w:sz w:val="20"/>
          <w:szCs w:val="20"/>
        </w:rPr>
        <w:t>6</w:t>
      </w:r>
      <w:r w:rsidR="001A381F" w:rsidRPr="00BA28E3">
        <w:rPr>
          <w:rFonts w:ascii="Kalpurush" w:eastAsia="Kalpurush" w:hAnsi="Kalpurush" w:cs="Kalpurush"/>
          <w:b/>
          <w:bCs/>
          <w:color w:val="202124"/>
          <w:sz w:val="20"/>
          <w:szCs w:val="20"/>
        </w:rPr>
        <w:t>.</w:t>
      </w:r>
      <w:r w:rsidR="009C64F7">
        <w:rPr>
          <w:rFonts w:ascii="Kalpurush" w:eastAsia="Kalpurush" w:hAnsi="Kalpurush" w:cs="Kalpurush"/>
          <w:b/>
          <w:bCs/>
          <w:color w:val="202124"/>
          <w:sz w:val="20"/>
          <w:szCs w:val="20"/>
        </w:rPr>
        <w:t xml:space="preserve"> </w:t>
      </w:r>
      <w:r w:rsidR="001A381F" w:rsidRPr="00BA28E3">
        <w:rPr>
          <w:rFonts w:ascii="Kalpurush" w:eastAsia="Kalpurush" w:hAnsi="Kalpurush" w:cs="Kalpurush"/>
          <w:b/>
          <w:bCs/>
          <w:color w:val="000000"/>
          <w:sz w:val="20"/>
          <w:szCs w:val="20"/>
        </w:rPr>
        <w:t xml:space="preserve">What effect do educational contents (rhymes, stories, Songs, Alphabets and numbers learning etc) on smartphones have on children’s language </w:t>
      </w:r>
      <w:r w:rsidRPr="00BA28E3">
        <w:rPr>
          <w:rFonts w:ascii="Kalpurush" w:eastAsia="Kalpurush" w:hAnsi="Kalpurush" w:cs="Kalpurush"/>
          <w:b/>
          <w:bCs/>
          <w:color w:val="000000"/>
          <w:sz w:val="20"/>
          <w:szCs w:val="20"/>
        </w:rPr>
        <w:t>development?</w:t>
      </w:r>
      <w:r w:rsidR="001A381F" w:rsidRPr="00BA28E3">
        <w:rPr>
          <w:rFonts w:ascii="Kalpurush" w:eastAsia="Kalpurush" w:hAnsi="Kalpurush" w:cs="Kalpurush"/>
          <w:b/>
          <w:bCs/>
          <w:color w:val="000000"/>
          <w:sz w:val="20"/>
          <w:szCs w:val="20"/>
        </w:rPr>
        <w:t xml:space="preserve"> </w:t>
      </w:r>
      <w:bookmarkEnd w:id="183"/>
      <w:r w:rsidR="001A381F" w:rsidRPr="00BA28E3">
        <w:rPr>
          <w:rFonts w:ascii="Kalpurush" w:eastAsia="Kalpurush" w:hAnsi="Kalpurush" w:cs="Kalpurush"/>
          <w:b/>
          <w:bCs/>
          <w:color w:val="000000"/>
          <w:sz w:val="20"/>
          <w:szCs w:val="20"/>
        </w:rPr>
        <w:t xml:space="preserve">/ </w:t>
      </w:r>
      <w:proofErr w:type="spellStart"/>
      <w:r w:rsidR="00992F6D">
        <w:rPr>
          <w:rFonts w:ascii="Kalpurush" w:eastAsia="Kalpurush" w:hAnsi="Kalpurush" w:cs="Kalpurush"/>
          <w:b/>
          <w:bCs/>
          <w:color w:val="000000"/>
          <w:sz w:val="20"/>
          <w:szCs w:val="20"/>
        </w:rPr>
        <w:t>স্মার্টফোনে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শিক্ষামূলক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বিষয়বস্তু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ছড়া</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গল্প</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গান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বর্ণমালা</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এবং</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সংখ্যা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শেখা</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ইত্যাদি</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শিশুদের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ভাষার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উপর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প্রভাব</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ফেলে</w:t>
      </w:r>
      <w:proofErr w:type="spellEnd"/>
      <w:r w:rsidR="001A381F" w:rsidRPr="00BA28E3">
        <w:rPr>
          <w:rFonts w:ascii="Kalpurush" w:eastAsia="Kalpurush" w:hAnsi="Kalpurush" w:cs="Kalpurush"/>
          <w:b/>
          <w:bCs/>
          <w:color w:val="000000"/>
          <w:sz w:val="20"/>
          <w:szCs w:val="20"/>
        </w:rPr>
        <w:t>?</w:t>
      </w:r>
    </w:p>
    <w:p w14:paraId="7288F8B5" w14:textId="5259AC0C" w:rsidR="001A381F" w:rsidRPr="00BA28E3" w:rsidRDefault="001A381F" w:rsidP="009E571A">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 xml:space="preserve">Positive </w:t>
      </w:r>
      <w:r w:rsidR="00180C90">
        <w:rPr>
          <w:rFonts w:ascii="Kalpurush" w:eastAsia="Kalpurush" w:hAnsi="Kalpurush" w:cs="Kalpurush"/>
          <w:color w:val="202124"/>
          <w:sz w:val="20"/>
          <w:szCs w:val="20"/>
        </w:rPr>
        <w:t>effects</w:t>
      </w:r>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ইতিবাচক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প্রভাব</w:t>
      </w:r>
      <w:proofErr w:type="spellEnd"/>
      <w:r w:rsidRPr="00BA28E3">
        <w:rPr>
          <w:rFonts w:ascii="Kalpurush" w:eastAsia="Kalpurush" w:hAnsi="Kalpurush" w:cs="Kalpurush"/>
          <w:color w:val="202124"/>
          <w:sz w:val="20"/>
          <w:szCs w:val="20"/>
        </w:rPr>
        <w:t>)</w:t>
      </w:r>
    </w:p>
    <w:p w14:paraId="013D1E0F" w14:textId="1ED02047" w:rsidR="001A381F" w:rsidRPr="002C24B7" w:rsidRDefault="001A381F" w:rsidP="00E34101">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sidRPr="00BA28E3">
        <w:rPr>
          <w:rFonts w:ascii="Kalpurush" w:eastAsia="Kalpurush" w:hAnsi="Kalpurush" w:cs="Kalpurush"/>
          <w:color w:val="202124"/>
          <w:sz w:val="20"/>
          <w:szCs w:val="20"/>
        </w:rPr>
        <w:t>Negative effect</w:t>
      </w:r>
      <w:r w:rsidR="00C248EE">
        <w:rPr>
          <w:rFonts w:ascii="Kalpurush" w:eastAsia="Kalpurush" w:hAnsi="Kalpurush" w:cs="Kalpurush"/>
          <w:color w:val="202124"/>
          <w:sz w:val="20"/>
          <w:szCs w:val="20"/>
        </w:rPr>
        <w:t>s</w:t>
      </w:r>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নেতিবাচক</w:t>
      </w:r>
      <w:proofErr w:type="spellEnd"/>
      <w:r w:rsidRPr="00BA28E3">
        <w:rPr>
          <w:rFonts w:ascii="Kalpurush" w:eastAsia="Kalpurush" w:hAnsi="Kalpurush" w:cs="Kalpurush"/>
          <w:color w:val="202124"/>
          <w:sz w:val="20"/>
          <w:szCs w:val="20"/>
        </w:rPr>
        <w:t xml:space="preserve"> </w:t>
      </w:r>
      <w:proofErr w:type="spellStart"/>
      <w:r w:rsidRPr="00BA28E3">
        <w:rPr>
          <w:rFonts w:ascii="Kalpurush" w:eastAsia="Kalpurush" w:hAnsi="Kalpurush" w:cs="Kalpurush"/>
          <w:color w:val="202124"/>
          <w:sz w:val="20"/>
          <w:szCs w:val="20"/>
        </w:rPr>
        <w:t>প্রভাব</w:t>
      </w:r>
      <w:proofErr w:type="spellEnd"/>
      <w:r w:rsidRPr="00BA28E3">
        <w:rPr>
          <w:rFonts w:ascii="Kalpurush" w:eastAsia="Kalpurush" w:hAnsi="Kalpurush" w:cs="Kalpurush"/>
          <w:color w:val="202124"/>
          <w:sz w:val="20"/>
          <w:szCs w:val="20"/>
        </w:rPr>
        <w:t>)</w:t>
      </w:r>
    </w:p>
    <w:p w14:paraId="1552C06D" w14:textId="3D87A49C" w:rsidR="002C24B7" w:rsidRPr="00E34101" w:rsidRDefault="00180C90" w:rsidP="00E34101">
      <w:pPr>
        <w:numPr>
          <w:ilvl w:val="0"/>
          <w:numId w:val="10"/>
        </w:numPr>
        <w:pBdr>
          <w:top w:val="nil"/>
          <w:left w:val="nil"/>
          <w:bottom w:val="nil"/>
          <w:right w:val="nil"/>
          <w:between w:val="nil"/>
        </w:pBdr>
        <w:spacing w:after="0" w:line="240" w:lineRule="auto"/>
        <w:contextualSpacing/>
        <w:jc w:val="both"/>
        <w:rPr>
          <w:rFonts w:ascii="Kalpurush" w:eastAsia="Kalpurush" w:hAnsi="Kalpurush" w:cs="Kalpurush"/>
          <w:color w:val="000000"/>
          <w:sz w:val="20"/>
          <w:szCs w:val="20"/>
        </w:rPr>
      </w:pPr>
      <w:r>
        <w:rPr>
          <w:rFonts w:ascii="Kalpurush" w:eastAsia="Kalpurush" w:hAnsi="Kalpurush" w:cs="Kalpurush"/>
          <w:color w:val="202124"/>
          <w:sz w:val="20"/>
          <w:szCs w:val="20"/>
        </w:rPr>
        <w:lastRenderedPageBreak/>
        <w:t xml:space="preserve">No effects </w:t>
      </w:r>
      <w:r w:rsidR="006A52EF">
        <w:rPr>
          <w:rFonts w:ascii="Kalpurush" w:eastAsia="Kalpurush" w:hAnsi="Kalpurush" w:cs="Kalpurush"/>
          <w:color w:val="202124"/>
          <w:sz w:val="20"/>
          <w:szCs w:val="20"/>
        </w:rPr>
        <w:t>(</w:t>
      </w:r>
      <w:proofErr w:type="spellStart"/>
      <w:r w:rsidR="006A52EF">
        <w:rPr>
          <w:rFonts w:ascii="Kalpurush" w:eastAsia="Kalpurush" w:hAnsi="Kalpurush" w:cs="Kalpurush"/>
          <w:color w:val="202124"/>
          <w:sz w:val="20"/>
          <w:szCs w:val="20"/>
        </w:rPr>
        <w:t>কোন</w:t>
      </w:r>
      <w:proofErr w:type="spellEnd"/>
      <w:r w:rsidR="00422790">
        <w:rPr>
          <w:rFonts w:ascii="Kalpurush" w:eastAsia="Kalpurush" w:hAnsi="Kalpurush" w:cs="Kalpurush"/>
          <w:color w:val="202124"/>
          <w:sz w:val="20"/>
          <w:szCs w:val="20"/>
        </w:rPr>
        <w:t xml:space="preserve"> </w:t>
      </w:r>
      <w:proofErr w:type="spellStart"/>
      <w:r w:rsidR="00422790">
        <w:rPr>
          <w:rFonts w:ascii="Kalpurush" w:eastAsia="Kalpurush" w:hAnsi="Kalpurush" w:cs="Kalpurush"/>
          <w:color w:val="202124"/>
          <w:sz w:val="20"/>
          <w:szCs w:val="20"/>
        </w:rPr>
        <w:t>সমস্যা</w:t>
      </w:r>
      <w:proofErr w:type="spellEnd"/>
      <w:r w:rsidR="00422790">
        <w:rPr>
          <w:rFonts w:ascii="Kalpurush" w:eastAsia="Kalpurush" w:hAnsi="Kalpurush" w:cs="Kalpurush"/>
          <w:color w:val="202124"/>
          <w:sz w:val="20"/>
          <w:szCs w:val="20"/>
        </w:rPr>
        <w:t xml:space="preserve"> </w:t>
      </w:r>
      <w:proofErr w:type="spellStart"/>
      <w:r w:rsidR="00422790">
        <w:rPr>
          <w:rFonts w:ascii="Kalpurush" w:eastAsia="Kalpurush" w:hAnsi="Kalpurush" w:cs="Kalpurush"/>
          <w:color w:val="202124"/>
          <w:sz w:val="20"/>
          <w:szCs w:val="20"/>
        </w:rPr>
        <w:t>নেই</w:t>
      </w:r>
      <w:proofErr w:type="spellEnd"/>
      <w:r w:rsidR="00422790">
        <w:rPr>
          <w:rFonts w:ascii="Kalpurush" w:eastAsia="Kalpurush" w:hAnsi="Kalpurush" w:cs="Kalpurush"/>
          <w:color w:val="202124"/>
          <w:sz w:val="20"/>
          <w:szCs w:val="20"/>
        </w:rPr>
        <w:t xml:space="preserve">) </w:t>
      </w:r>
    </w:p>
    <w:p w14:paraId="7214A82E" w14:textId="7A9F7393" w:rsidR="001A381F" w:rsidRPr="00BA28E3" w:rsidRDefault="001A381F" w:rsidP="001C1AFA">
      <w:pPr>
        <w:pBdr>
          <w:top w:val="nil"/>
          <w:left w:val="nil"/>
          <w:bottom w:val="nil"/>
          <w:right w:val="nil"/>
          <w:between w:val="nil"/>
        </w:pBdr>
        <w:spacing w:before="120" w:after="0" w:line="240" w:lineRule="auto"/>
        <w:jc w:val="both"/>
        <w:rPr>
          <w:rFonts w:asciiTheme="majorBidi" w:eastAsia="Kalpurush" w:hAnsiTheme="majorBidi" w:cstheme="majorBidi"/>
          <w:b/>
          <w:bCs/>
          <w:color w:val="000000" w:themeColor="text1"/>
          <w:sz w:val="20"/>
          <w:szCs w:val="20"/>
        </w:rPr>
      </w:pPr>
      <w:bookmarkStart w:id="184" w:name="_Hlk155555033"/>
      <w:r w:rsidRPr="00BA28E3">
        <w:rPr>
          <w:rFonts w:asciiTheme="majorBidi" w:eastAsia="Kalpurush" w:hAnsiTheme="majorBidi" w:cstheme="majorBidi"/>
          <w:b/>
          <w:bCs/>
          <w:color w:val="000000" w:themeColor="text1"/>
          <w:sz w:val="20"/>
          <w:szCs w:val="20"/>
        </w:rPr>
        <w:t xml:space="preserve">C. Parental Knowledge and Awareness About the AAP </w:t>
      </w:r>
      <w:r w:rsidR="001C1AFA">
        <w:rPr>
          <w:rFonts w:asciiTheme="majorBidi" w:eastAsia="Kalpurush" w:hAnsiTheme="majorBidi" w:cstheme="majorBidi"/>
          <w:b/>
          <w:bCs/>
          <w:color w:val="000000" w:themeColor="text1"/>
          <w:sz w:val="20"/>
          <w:szCs w:val="20"/>
        </w:rPr>
        <w:t>G</w:t>
      </w:r>
      <w:r w:rsidRPr="00BA28E3">
        <w:rPr>
          <w:rFonts w:asciiTheme="majorBidi" w:eastAsia="Kalpurush" w:hAnsiTheme="majorBidi" w:cstheme="majorBidi"/>
          <w:b/>
          <w:bCs/>
          <w:color w:val="000000" w:themeColor="text1"/>
          <w:sz w:val="20"/>
          <w:szCs w:val="20"/>
        </w:rPr>
        <w:t>uideline</w:t>
      </w:r>
      <w:ins w:id="185" w:author="dell_tfz" w:date="2024-09-28T18:04:00Z" w16du:dateUtc="2024-09-28T12:04:00Z">
        <w:r w:rsidR="00C17078">
          <w:rPr>
            <w:rFonts w:asciiTheme="majorBidi" w:eastAsia="Kalpurush" w:hAnsiTheme="majorBidi" w:cstheme="majorBidi"/>
            <w:b/>
            <w:bCs/>
            <w:color w:val="000000" w:themeColor="text1"/>
            <w:sz w:val="20"/>
            <w:szCs w:val="20"/>
          </w:rPr>
          <w:t>s</w:t>
        </w:r>
      </w:ins>
    </w:p>
    <w:p w14:paraId="1D84D367" w14:textId="23DBB257" w:rsidR="001A381F" w:rsidRPr="00BA28E3" w:rsidRDefault="00DD0AD1" w:rsidP="004B7C21">
      <w:pPr>
        <w:pBdr>
          <w:top w:val="nil"/>
          <w:left w:val="nil"/>
          <w:bottom w:val="nil"/>
          <w:right w:val="nil"/>
          <w:between w:val="nil"/>
        </w:pBdr>
        <w:spacing w:before="120" w:after="0" w:line="240" w:lineRule="auto"/>
        <w:jc w:val="both"/>
        <w:rPr>
          <w:rFonts w:asciiTheme="majorBidi" w:eastAsia="Kalpurush" w:hAnsiTheme="majorBidi" w:cstheme="majorBidi"/>
          <w:b/>
          <w:bCs/>
          <w:color w:val="000000" w:themeColor="text1"/>
          <w:sz w:val="20"/>
          <w:szCs w:val="20"/>
        </w:rPr>
      </w:pPr>
      <w:r>
        <w:rPr>
          <w:rFonts w:ascii="Kalpurush" w:eastAsia="Kalpurush" w:hAnsi="Kalpurush" w:cs="Kalpurush"/>
          <w:b/>
          <w:bCs/>
          <w:color w:val="000000"/>
          <w:sz w:val="20"/>
          <w:szCs w:val="20"/>
        </w:rPr>
        <w:t>7.</w:t>
      </w:r>
      <w:r w:rsidR="001C1AFA">
        <w:rPr>
          <w:rFonts w:ascii="Kalpurush" w:eastAsia="Kalpurush" w:hAnsi="Kalpurush" w:cs="Kalpurush"/>
          <w:b/>
          <w:bCs/>
          <w:color w:val="000000"/>
          <w:sz w:val="20"/>
          <w:szCs w:val="20"/>
        </w:rPr>
        <w:t xml:space="preserve"> </w:t>
      </w:r>
      <w:r w:rsidR="001A381F" w:rsidRPr="00BA28E3">
        <w:rPr>
          <w:rFonts w:ascii="Kalpurush" w:eastAsia="Kalpurush" w:hAnsi="Kalpurush" w:cs="Kalpurush"/>
          <w:b/>
          <w:bCs/>
          <w:color w:val="000000"/>
          <w:sz w:val="20"/>
          <w:szCs w:val="20"/>
        </w:rPr>
        <w:t xml:space="preserve">Do you know about </w:t>
      </w:r>
      <w:r w:rsidR="00435CFF">
        <w:rPr>
          <w:rFonts w:ascii="Kalpurush" w:eastAsia="Kalpurush" w:hAnsi="Kalpurush" w:cs="Kalpurush"/>
          <w:b/>
          <w:bCs/>
          <w:color w:val="000000"/>
          <w:sz w:val="20"/>
          <w:szCs w:val="20"/>
        </w:rPr>
        <w:t xml:space="preserve">the </w:t>
      </w:r>
      <w:r w:rsidR="001A381F" w:rsidRPr="00BA28E3">
        <w:rPr>
          <w:rFonts w:ascii="Kalpurush" w:eastAsia="Kalpurush" w:hAnsi="Kalpurush" w:cs="Kalpurush"/>
          <w:b/>
          <w:bCs/>
          <w:color w:val="000000"/>
          <w:sz w:val="20"/>
          <w:szCs w:val="20"/>
        </w:rPr>
        <w:t>guidelines</w:t>
      </w:r>
      <w:r w:rsidR="00BF033D">
        <w:rPr>
          <w:rFonts w:ascii="Kalpurush" w:eastAsia="Kalpurush" w:hAnsi="Kalpurush" w:cs="Kalpurush"/>
          <w:b/>
          <w:bCs/>
          <w:color w:val="000000"/>
          <w:sz w:val="20"/>
          <w:szCs w:val="20"/>
        </w:rPr>
        <w:t xml:space="preserve"> for </w:t>
      </w:r>
      <w:r w:rsidR="00435CFF">
        <w:rPr>
          <w:rFonts w:ascii="Kalpurush" w:eastAsia="Kalpurush" w:hAnsi="Kalpurush" w:cs="Kalpurush"/>
          <w:b/>
          <w:bCs/>
          <w:color w:val="000000"/>
          <w:sz w:val="20"/>
          <w:szCs w:val="20"/>
        </w:rPr>
        <w:t>children’s screen use</w:t>
      </w:r>
      <w:r w:rsidR="001A381F" w:rsidRPr="00BA28E3">
        <w:rPr>
          <w:rFonts w:ascii="Kalpurush" w:eastAsia="Kalpurush" w:hAnsi="Kalpurush" w:cs="Kalpurush"/>
          <w:b/>
          <w:bCs/>
          <w:color w:val="000000"/>
          <w:sz w:val="20"/>
          <w:szCs w:val="20"/>
        </w:rPr>
        <w:t xml:space="preserve"> which are recommended by the American Academy of </w:t>
      </w:r>
      <w:proofErr w:type="spellStart"/>
      <w:r w:rsidR="001A381F" w:rsidRPr="00BA28E3">
        <w:rPr>
          <w:rFonts w:ascii="Kalpurush" w:eastAsia="Kalpurush" w:hAnsi="Kalpurush" w:cs="Kalpurush"/>
          <w:b/>
          <w:bCs/>
          <w:color w:val="000000"/>
          <w:sz w:val="20"/>
          <w:szCs w:val="20"/>
        </w:rPr>
        <w:t>Pediatrics</w:t>
      </w:r>
      <w:proofErr w:type="spellEnd"/>
      <w:r w:rsidR="001A381F" w:rsidRPr="00BA28E3">
        <w:rPr>
          <w:rFonts w:ascii="Kalpurush" w:eastAsia="Kalpurush" w:hAnsi="Kalpurush" w:cs="Kalpurush"/>
          <w:b/>
          <w:bCs/>
          <w:color w:val="000000"/>
          <w:sz w:val="20"/>
          <w:szCs w:val="20"/>
        </w:rPr>
        <w:t xml:space="preserve">? </w:t>
      </w:r>
      <w:bookmarkEnd w:id="184"/>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আমেরিকান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একাডেমি</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অফ</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পেডিয়াট্রিক্স</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দ্বারা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সুপারিশকৃত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শিশুদের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স্ক্রীন</w:t>
      </w:r>
      <w:proofErr w:type="spellEnd"/>
      <w:r w:rsidR="001A381F" w:rsidRPr="00BA28E3">
        <w:rPr>
          <w:rFonts w:ascii="Kalpurush" w:eastAsia="Kalpurush" w:hAnsi="Kalpurush" w:cs="Kalpurush"/>
          <w:b/>
          <w:bCs/>
          <w:color w:val="000000"/>
          <w:sz w:val="20"/>
          <w:szCs w:val="20"/>
        </w:rPr>
        <w:t xml:space="preserve"> </w:t>
      </w:r>
      <w:proofErr w:type="spellStart"/>
      <w:r w:rsidR="00960F97" w:rsidRPr="00BA28E3">
        <w:rPr>
          <w:rFonts w:ascii="Kalpurush" w:eastAsia="Kalpurush" w:hAnsi="Kalpurush" w:cs="Kalpurush"/>
          <w:b/>
          <w:bCs/>
          <w:color w:val="202124"/>
          <w:sz w:val="20"/>
          <w:szCs w:val="20"/>
        </w:rPr>
        <w:t>ব্যবহারের</w:t>
      </w:r>
      <w:proofErr w:type="spellEnd"/>
      <w:r w:rsidR="00960F97"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নির্দেশিকা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সম্পর্কে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জানেন</w:t>
      </w:r>
      <w:proofErr w:type="spellEnd"/>
      <w:r w:rsidR="001A381F" w:rsidRPr="00BA28E3">
        <w:rPr>
          <w:rFonts w:ascii="Kalpurush" w:eastAsia="Kalpurush" w:hAnsi="Kalpurush" w:cs="Kalpurush"/>
          <w:b/>
          <w:bCs/>
          <w:color w:val="000000"/>
          <w:sz w:val="20"/>
          <w:szCs w:val="20"/>
        </w:rPr>
        <w:t>?</w:t>
      </w:r>
      <w:r w:rsidR="001A381F" w:rsidRPr="00BA28E3">
        <w:rPr>
          <w:rFonts w:ascii="Times New Roman" w:eastAsia="Times New Roman" w:hAnsi="Times New Roman" w:cs="Times New Roman"/>
          <w:b/>
          <w:bCs/>
          <w:color w:val="000000"/>
          <w:sz w:val="20"/>
          <w:szCs w:val="20"/>
        </w:rPr>
        <w:t> </w:t>
      </w:r>
    </w:p>
    <w:p w14:paraId="0BAEDAAE" w14:textId="33A74A14" w:rsidR="001A381F" w:rsidRPr="00BA28E3" w:rsidRDefault="001A381F" w:rsidP="001C1AFA">
      <w:pPr>
        <w:numPr>
          <w:ilvl w:val="0"/>
          <w:numId w:val="11"/>
        </w:numPr>
        <w:pBdr>
          <w:top w:val="nil"/>
          <w:left w:val="nil"/>
          <w:bottom w:val="nil"/>
          <w:right w:val="nil"/>
          <w:between w:val="nil"/>
        </w:pBdr>
        <w:spacing w:after="0" w:line="240" w:lineRule="auto"/>
        <w:rPr>
          <w:rFonts w:ascii="Kalpurush" w:eastAsia="Kalpurush" w:hAnsi="Kalpurush" w:cs="Kalpurush"/>
          <w:color w:val="000000"/>
          <w:sz w:val="20"/>
          <w:szCs w:val="20"/>
        </w:rPr>
      </w:pPr>
      <w:r w:rsidRPr="00BA28E3">
        <w:rPr>
          <w:rFonts w:ascii="Kalpurush" w:eastAsia="Kalpurush" w:hAnsi="Kalpurush" w:cs="Kalpurush"/>
          <w:color w:val="000000"/>
          <w:sz w:val="20"/>
          <w:szCs w:val="20"/>
        </w:rPr>
        <w:t>Yes</w:t>
      </w:r>
      <w:r w:rsidR="001E0067">
        <w:rPr>
          <w:rFonts w:ascii="Kalpurush" w:eastAsia="Kalpurush" w:hAnsi="Kalpurush" w:cs="Kalpurush"/>
          <w:color w:val="000000"/>
          <w:sz w:val="20"/>
          <w:szCs w:val="20"/>
        </w:rPr>
        <w:t xml:space="preserve"> (</w:t>
      </w:r>
      <w:proofErr w:type="spellStart"/>
      <w:r w:rsidR="001E0067">
        <w:rPr>
          <w:rFonts w:ascii="Kalpurush" w:eastAsia="Kalpurush" w:hAnsi="Kalpurush" w:cs="Kalpurush"/>
          <w:color w:val="000000"/>
          <w:sz w:val="20"/>
          <w:szCs w:val="20"/>
        </w:rPr>
        <w:t>হ্যাঁ</w:t>
      </w:r>
      <w:proofErr w:type="spellEnd"/>
      <w:r w:rsidR="001E0067">
        <w:rPr>
          <w:rFonts w:ascii="Kalpurush" w:eastAsia="Kalpurush" w:hAnsi="Kalpurush" w:cs="Kalpurush"/>
          <w:color w:val="000000"/>
          <w:sz w:val="20"/>
          <w:szCs w:val="20"/>
        </w:rPr>
        <w:t xml:space="preserve">) </w:t>
      </w:r>
    </w:p>
    <w:p w14:paraId="4E080AE5" w14:textId="7CAD59E5" w:rsidR="001A381F" w:rsidRPr="00BA28E3" w:rsidRDefault="00EF4AE1" w:rsidP="001C1AFA">
      <w:pPr>
        <w:numPr>
          <w:ilvl w:val="0"/>
          <w:numId w:val="11"/>
        </w:numPr>
        <w:pBdr>
          <w:top w:val="nil"/>
          <w:left w:val="nil"/>
          <w:bottom w:val="nil"/>
          <w:right w:val="nil"/>
          <w:between w:val="nil"/>
        </w:pBdr>
        <w:spacing w:after="0" w:line="240" w:lineRule="auto"/>
        <w:rPr>
          <w:rFonts w:ascii="Kalpurush" w:eastAsia="Kalpurush" w:hAnsi="Kalpurush" w:cs="Kalpurush"/>
          <w:color w:val="000000"/>
          <w:sz w:val="20"/>
          <w:szCs w:val="20"/>
        </w:rPr>
      </w:pPr>
      <w:r>
        <w:rPr>
          <w:rFonts w:ascii="Kalpurush" w:eastAsia="Kalpurush" w:hAnsi="Kalpurush" w:cs="Kalpurush"/>
          <w:color w:val="000000"/>
          <w:sz w:val="20"/>
          <w:szCs w:val="20"/>
        </w:rPr>
        <w:t>No</w:t>
      </w:r>
      <w:r w:rsidR="001E0067">
        <w:rPr>
          <w:rFonts w:ascii="Kalpurush" w:eastAsia="Kalpurush" w:hAnsi="Kalpurush" w:cs="Kalpurush"/>
          <w:color w:val="000000"/>
          <w:sz w:val="20"/>
          <w:szCs w:val="20"/>
        </w:rPr>
        <w:t xml:space="preserve"> (</w:t>
      </w:r>
      <w:proofErr w:type="spellStart"/>
      <w:r>
        <w:rPr>
          <w:rFonts w:ascii="Kalpurush" w:eastAsia="Kalpurush" w:hAnsi="Kalpurush" w:cs="Kalpurush"/>
          <w:color w:val="000000"/>
          <w:sz w:val="20"/>
          <w:szCs w:val="20"/>
        </w:rPr>
        <w:t>না</w:t>
      </w:r>
      <w:proofErr w:type="spellEnd"/>
      <w:r>
        <w:rPr>
          <w:rFonts w:ascii="Kalpurush" w:eastAsia="Kalpurush" w:hAnsi="Kalpurush" w:cs="Kalpurush"/>
          <w:color w:val="000000"/>
          <w:sz w:val="20"/>
          <w:szCs w:val="20"/>
        </w:rPr>
        <w:t xml:space="preserve">) </w:t>
      </w:r>
    </w:p>
    <w:p w14:paraId="2596CA2F" w14:textId="7A998075" w:rsidR="001A381F" w:rsidRPr="00BA28E3" w:rsidRDefault="007F7DB9" w:rsidP="004B7C21">
      <w:pPr>
        <w:pBdr>
          <w:top w:val="nil"/>
          <w:left w:val="nil"/>
          <w:bottom w:val="nil"/>
          <w:right w:val="nil"/>
          <w:between w:val="nil"/>
        </w:pBdr>
        <w:spacing w:before="120" w:after="0" w:line="240" w:lineRule="auto"/>
        <w:rPr>
          <w:rFonts w:ascii="Kalpurush" w:eastAsia="Kalpurush" w:hAnsi="Kalpurush" w:cs="Kalpurush"/>
          <w:b/>
          <w:bCs/>
          <w:i/>
          <w:color w:val="000000"/>
          <w:sz w:val="20"/>
          <w:szCs w:val="20"/>
        </w:rPr>
      </w:pPr>
      <w:r>
        <w:rPr>
          <w:rFonts w:ascii="Kalpurush" w:eastAsia="Kalpurush" w:hAnsi="Kalpurush" w:cs="Kalpurush"/>
          <w:b/>
          <w:bCs/>
          <w:color w:val="000000"/>
          <w:sz w:val="20"/>
          <w:szCs w:val="20"/>
        </w:rPr>
        <w:t xml:space="preserve">8. </w:t>
      </w:r>
      <w:r w:rsidR="001A381F" w:rsidRPr="00BA28E3">
        <w:rPr>
          <w:rFonts w:ascii="Kalpurush" w:eastAsia="Kalpurush" w:hAnsi="Kalpurush" w:cs="Kalpurush"/>
          <w:b/>
          <w:bCs/>
          <w:color w:val="000000"/>
          <w:sz w:val="20"/>
          <w:szCs w:val="20"/>
        </w:rPr>
        <w:t xml:space="preserve">Have you taken any precautionary measures to control your child's use of additional smartphone? /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অতিরিক্ত</w:t>
      </w:r>
      <w:proofErr w:type="spellEnd"/>
      <w:r w:rsidR="001A381F" w:rsidRPr="00BA28E3">
        <w:rPr>
          <w:rFonts w:ascii="Kalpurush" w:eastAsia="Kalpurush" w:hAnsi="Kalpurush" w:cs="Kalpurush"/>
          <w:b/>
          <w:bCs/>
          <w:color w:val="000000"/>
          <w:sz w:val="20"/>
          <w:szCs w:val="20"/>
        </w:rPr>
        <w:t xml:space="preserve"> </w:t>
      </w:r>
      <w:proofErr w:type="spellStart"/>
      <w:r w:rsidR="00CF5E7F">
        <w:rPr>
          <w:rFonts w:ascii="Kalpurush" w:eastAsia="Kalpurush" w:hAnsi="Kalpurush" w:cs="Kalpurush"/>
          <w:b/>
          <w:bCs/>
          <w:color w:val="000000"/>
          <w:sz w:val="20"/>
          <w:szCs w:val="20"/>
        </w:rPr>
        <w:t>স্মার্টফোন</w:t>
      </w:r>
      <w:proofErr w:type="spellEnd"/>
      <w:r w:rsidR="00CF5E7F">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নিয়ন্ত্রণ</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সতর্কতামূলক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ব্যবস্থা</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নিয়েছেন</w:t>
      </w:r>
      <w:proofErr w:type="spellEnd"/>
      <w:r w:rsidR="001A381F" w:rsidRPr="00BA28E3">
        <w:rPr>
          <w:rFonts w:ascii="Kalpurush" w:eastAsia="Kalpurush" w:hAnsi="Kalpurush" w:cs="Kalpurush"/>
          <w:b/>
          <w:bCs/>
          <w:color w:val="000000"/>
          <w:sz w:val="20"/>
          <w:szCs w:val="20"/>
        </w:rPr>
        <w:t>?</w:t>
      </w:r>
    </w:p>
    <w:p w14:paraId="24D7427F" w14:textId="33F4E95D" w:rsidR="001A381F" w:rsidRPr="00AE2B0B" w:rsidRDefault="00604CE7"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Pr>
          <w:rFonts w:ascii="Kalpurush" w:eastAsia="Kalpurush" w:hAnsi="Kalpurush" w:cs="Kalpurush"/>
          <w:color w:val="000000"/>
          <w:sz w:val="20"/>
          <w:szCs w:val="20"/>
        </w:rPr>
        <w:t>Always (</w:t>
      </w:r>
      <w:proofErr w:type="spellStart"/>
      <w:r w:rsidR="00853A2A">
        <w:rPr>
          <w:rFonts w:ascii="Kalpurush" w:eastAsia="Kalpurush" w:hAnsi="Kalpurush" w:cs="Kalpurush"/>
          <w:color w:val="000000"/>
          <w:sz w:val="20"/>
          <w:szCs w:val="20"/>
        </w:rPr>
        <w:t>সব</w:t>
      </w:r>
      <w:proofErr w:type="spellEnd"/>
      <w:r w:rsidR="00853A2A">
        <w:rPr>
          <w:rFonts w:ascii="Kalpurush" w:eastAsia="Kalpurush" w:hAnsi="Kalpurush" w:cs="Kalpurush"/>
          <w:color w:val="000000"/>
          <w:sz w:val="20"/>
          <w:szCs w:val="20"/>
        </w:rPr>
        <w:t xml:space="preserve"> </w:t>
      </w:r>
      <w:proofErr w:type="spellStart"/>
      <w:r w:rsidR="00853A2A">
        <w:rPr>
          <w:rFonts w:ascii="Kalpurush" w:eastAsia="Kalpurush" w:hAnsi="Kalpurush" w:cs="Kalpurush"/>
          <w:color w:val="000000"/>
          <w:sz w:val="20"/>
          <w:szCs w:val="20"/>
        </w:rPr>
        <w:t>সময়</w:t>
      </w:r>
      <w:proofErr w:type="spellEnd"/>
      <w:r w:rsidR="00853A2A">
        <w:rPr>
          <w:rFonts w:ascii="Kalpurush" w:eastAsia="Kalpurush" w:hAnsi="Kalpurush" w:cs="Kalpurush"/>
          <w:color w:val="000000"/>
          <w:sz w:val="20"/>
          <w:szCs w:val="20"/>
        </w:rPr>
        <w:t xml:space="preserve">) </w:t>
      </w:r>
    </w:p>
    <w:p w14:paraId="711EB84F" w14:textId="10016BB7" w:rsidR="001A381F" w:rsidRPr="00AE2B0B" w:rsidRDefault="00767336"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sidRPr="00AE2B0B">
        <w:rPr>
          <w:rFonts w:ascii="Kalpurush" w:eastAsia="Kalpurush" w:hAnsi="Kalpurush" w:cs="Kalpurush"/>
          <w:color w:val="000000"/>
          <w:sz w:val="20"/>
          <w:szCs w:val="20"/>
        </w:rPr>
        <w:t>N</w:t>
      </w:r>
      <w:r>
        <w:rPr>
          <w:rFonts w:ascii="Kalpurush" w:eastAsia="Kalpurush" w:hAnsi="Kalpurush" w:cs="Kalpurush"/>
          <w:color w:val="000000"/>
          <w:sz w:val="20"/>
          <w:szCs w:val="20"/>
        </w:rPr>
        <w:t>ever</w:t>
      </w:r>
      <w:r w:rsidR="00E07B1A">
        <w:rPr>
          <w:rFonts w:ascii="Kalpurush" w:eastAsia="Kalpurush" w:hAnsi="Kalpurush" w:cs="Kalpurush"/>
          <w:color w:val="000000"/>
          <w:sz w:val="20"/>
          <w:szCs w:val="20"/>
        </w:rPr>
        <w:t xml:space="preserve"> </w:t>
      </w:r>
      <w:r w:rsidR="001A381F" w:rsidRPr="00AE2B0B">
        <w:rPr>
          <w:rFonts w:ascii="Kalpurush" w:eastAsia="Kalpurush" w:hAnsi="Kalpurush" w:cs="Kalpurush"/>
          <w:color w:val="000000"/>
          <w:sz w:val="20"/>
          <w:szCs w:val="20"/>
        </w:rPr>
        <w:t>(</w:t>
      </w:r>
      <w:proofErr w:type="spellStart"/>
      <w:r w:rsidR="00853A2A">
        <w:rPr>
          <w:rFonts w:ascii="Kalpurush" w:eastAsia="Kalpurush" w:hAnsi="Kalpurush" w:cs="Kalpurush"/>
          <w:color w:val="000000"/>
          <w:sz w:val="20"/>
          <w:szCs w:val="20"/>
        </w:rPr>
        <w:t>কখনো</w:t>
      </w:r>
      <w:proofErr w:type="spellEnd"/>
      <w:r w:rsidR="00853A2A">
        <w:rPr>
          <w:rFonts w:ascii="Kalpurush" w:eastAsia="Kalpurush" w:hAnsi="Kalpurush" w:cs="Kalpurush"/>
          <w:color w:val="000000"/>
          <w:sz w:val="20"/>
          <w:szCs w:val="20"/>
        </w:rPr>
        <w:t xml:space="preserve"> </w:t>
      </w:r>
      <w:proofErr w:type="spellStart"/>
      <w:r w:rsidR="001A381F" w:rsidRPr="00AE2B0B">
        <w:rPr>
          <w:rFonts w:ascii="Kalpurush" w:eastAsia="Kalpurush" w:hAnsi="Kalpurush" w:cs="Kalpurush"/>
          <w:color w:val="000000"/>
          <w:sz w:val="20"/>
          <w:szCs w:val="20"/>
        </w:rPr>
        <w:t>না</w:t>
      </w:r>
      <w:proofErr w:type="spellEnd"/>
      <w:r w:rsidR="001A381F" w:rsidRPr="00AE2B0B">
        <w:rPr>
          <w:rFonts w:ascii="Kalpurush" w:eastAsia="Kalpurush" w:hAnsi="Kalpurush" w:cs="Kalpurush"/>
          <w:color w:val="000000"/>
          <w:sz w:val="20"/>
          <w:szCs w:val="20"/>
        </w:rPr>
        <w:t>)</w:t>
      </w:r>
    </w:p>
    <w:p w14:paraId="4291950D" w14:textId="77777777" w:rsidR="001A381F" w:rsidRPr="00AE2B0B" w:rsidRDefault="001A381F" w:rsidP="00AE2B0B">
      <w:pPr>
        <w:pStyle w:val="ListParagraph"/>
        <w:numPr>
          <w:ilvl w:val="0"/>
          <w:numId w:val="21"/>
        </w:numPr>
        <w:pBdr>
          <w:top w:val="nil"/>
          <w:left w:val="nil"/>
          <w:bottom w:val="nil"/>
          <w:right w:val="nil"/>
          <w:between w:val="nil"/>
        </w:pBdr>
        <w:spacing w:after="0" w:line="240" w:lineRule="auto"/>
        <w:rPr>
          <w:rFonts w:ascii="Kalpurush" w:eastAsia="Kalpurush" w:hAnsi="Kalpurush" w:cs="Kalpurush"/>
          <w:color w:val="000000"/>
          <w:sz w:val="20"/>
          <w:szCs w:val="20"/>
        </w:rPr>
      </w:pPr>
      <w:r w:rsidRPr="00AE2B0B">
        <w:rPr>
          <w:rFonts w:ascii="Kalpurush" w:eastAsia="Kalpurush" w:hAnsi="Kalpurush" w:cs="Kalpurush"/>
          <w:color w:val="000000"/>
          <w:sz w:val="20"/>
          <w:szCs w:val="20"/>
        </w:rPr>
        <w:t>Sometimes (</w:t>
      </w:r>
      <w:proofErr w:type="spellStart"/>
      <w:r w:rsidRPr="00AE2B0B">
        <w:rPr>
          <w:rFonts w:ascii="Kalpurush" w:eastAsia="Kalpurush" w:hAnsi="Kalpurush" w:cs="Kalpurush"/>
          <w:color w:val="000000"/>
          <w:sz w:val="20"/>
          <w:szCs w:val="20"/>
        </w:rPr>
        <w:t>মাঝেমধ্যে</w:t>
      </w:r>
      <w:proofErr w:type="spellEnd"/>
      <w:r w:rsidRPr="00AE2B0B">
        <w:rPr>
          <w:rFonts w:ascii="Kalpurush" w:eastAsia="Kalpurush" w:hAnsi="Kalpurush" w:cs="Kalpurush"/>
          <w:color w:val="000000"/>
          <w:sz w:val="20"/>
          <w:szCs w:val="20"/>
        </w:rPr>
        <w:t>)</w:t>
      </w:r>
    </w:p>
    <w:p w14:paraId="0CCBB6F8" w14:textId="5474AB67" w:rsidR="001A381F" w:rsidRPr="00743289" w:rsidRDefault="007F7DB9" w:rsidP="00743289">
      <w:pPr>
        <w:pBdr>
          <w:top w:val="nil"/>
          <w:left w:val="nil"/>
          <w:bottom w:val="nil"/>
          <w:right w:val="nil"/>
          <w:between w:val="nil"/>
        </w:pBdr>
        <w:spacing w:before="120" w:after="0" w:line="240" w:lineRule="auto"/>
        <w:rPr>
          <w:rFonts w:ascii="Kalpurush" w:eastAsia="Kalpurush" w:hAnsi="Kalpurush" w:cs="Kalpurush"/>
          <w:b/>
          <w:bCs/>
          <w:color w:val="000000"/>
          <w:sz w:val="20"/>
          <w:szCs w:val="20"/>
        </w:rPr>
      </w:pPr>
      <w:r>
        <w:rPr>
          <w:rFonts w:ascii="Kalpurush" w:eastAsia="Kalpurush" w:hAnsi="Kalpurush" w:cs="Kalpurush"/>
          <w:b/>
          <w:bCs/>
          <w:color w:val="000000"/>
          <w:sz w:val="20"/>
          <w:szCs w:val="20"/>
        </w:rPr>
        <w:t>9</w:t>
      </w:r>
      <w:r w:rsidR="001A381F" w:rsidRPr="00BA28E3">
        <w:rPr>
          <w:rFonts w:ascii="Kalpurush" w:eastAsia="Kalpurush" w:hAnsi="Kalpurush" w:cs="Kalpurush"/>
          <w:b/>
          <w:bCs/>
          <w:color w:val="000000"/>
          <w:sz w:val="20"/>
          <w:szCs w:val="20"/>
        </w:rPr>
        <w:t>.</w:t>
      </w:r>
      <w:r w:rsidR="00E07B1A">
        <w:rPr>
          <w:rFonts w:ascii="Kalpurush" w:eastAsia="Kalpurush" w:hAnsi="Kalpurush" w:cs="Kalpurush"/>
          <w:b/>
          <w:bCs/>
          <w:color w:val="000000"/>
          <w:sz w:val="20"/>
          <w:szCs w:val="20"/>
        </w:rPr>
        <w:t xml:space="preserve"> </w:t>
      </w:r>
      <w:r w:rsidR="001A381F" w:rsidRPr="00BA28E3">
        <w:rPr>
          <w:rFonts w:ascii="Kalpurush" w:eastAsia="Kalpurush" w:hAnsi="Kalpurush" w:cs="Kalpurush"/>
          <w:b/>
          <w:bCs/>
          <w:color w:val="000000"/>
          <w:sz w:val="20"/>
          <w:szCs w:val="20"/>
        </w:rPr>
        <w:t xml:space="preserve">Which of the following methods you use in order to motivate your child so that your child’s smartphone use is reduced? /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অনুপ্রাণিত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জন্য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নিচের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পদ্ধতি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সন্তানের</w:t>
      </w:r>
      <w:proofErr w:type="spellEnd"/>
      <w:r w:rsidR="001A381F" w:rsidRPr="00BA28E3">
        <w:rPr>
          <w:rFonts w:ascii="Kalpurush" w:eastAsia="Kalpurush" w:hAnsi="Kalpurush" w:cs="Kalpurush"/>
          <w:b/>
          <w:bCs/>
          <w:color w:val="000000"/>
          <w:sz w:val="20"/>
          <w:szCs w:val="20"/>
        </w:rPr>
        <w:t xml:space="preserve"> </w:t>
      </w:r>
      <w:proofErr w:type="spellStart"/>
      <w:r w:rsidR="00E71618">
        <w:rPr>
          <w:rFonts w:ascii="Kalpurush" w:eastAsia="Kalpurush" w:hAnsi="Kalpurush" w:cs="Kalpurush"/>
          <w:b/>
          <w:bCs/>
          <w:color w:val="000000"/>
          <w:sz w:val="20"/>
          <w:szCs w:val="20"/>
        </w:rPr>
        <w:t>স্মার্টফোন</w:t>
      </w:r>
      <w:proofErr w:type="spellEnd"/>
      <w:r w:rsidR="00E71618">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কম</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হয়</w:t>
      </w:r>
      <w:proofErr w:type="spellEnd"/>
      <w:r w:rsidR="001A381F" w:rsidRPr="00BA28E3">
        <w:rPr>
          <w:rFonts w:ascii="Kalpurush" w:eastAsia="Kalpurush" w:hAnsi="Kalpurush" w:cs="Kalpurush"/>
          <w:b/>
          <w:bCs/>
          <w:color w:val="000000"/>
          <w:sz w:val="20"/>
          <w:szCs w:val="20"/>
        </w:rPr>
        <w:t>?</w:t>
      </w:r>
    </w:p>
    <w:p w14:paraId="7E370827" w14:textId="7A008594"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 xml:space="preserve">Spend </w:t>
      </w:r>
      <w:r w:rsidR="0085651E">
        <w:rPr>
          <w:rFonts w:ascii="Kalpurush" w:eastAsia="Kalpurush" w:hAnsi="Kalpurush" w:cs="Kalpurush"/>
          <w:color w:val="000000"/>
          <w:sz w:val="20"/>
          <w:szCs w:val="20"/>
        </w:rPr>
        <w:t>screen free</w:t>
      </w:r>
      <w:r w:rsidRPr="00BA28E3">
        <w:rPr>
          <w:rFonts w:ascii="Kalpurush" w:eastAsia="Kalpurush" w:hAnsi="Kalpurush" w:cs="Kalpurush"/>
          <w:color w:val="000000"/>
          <w:sz w:val="20"/>
          <w:szCs w:val="20"/>
        </w:rPr>
        <w:t xml:space="preserve"> time with them (</w:t>
      </w:r>
      <w:proofErr w:type="spellStart"/>
      <w:r w:rsidRPr="00BA28E3">
        <w:rPr>
          <w:rFonts w:ascii="Kalpurush" w:eastAsia="Kalpurush" w:hAnsi="Kalpurush" w:cs="Kalpurush"/>
          <w:color w:val="000000"/>
          <w:sz w:val="20"/>
          <w:szCs w:val="20"/>
        </w:rPr>
        <w:t>তাদের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সাথে</w:t>
      </w:r>
      <w:proofErr w:type="spellEnd"/>
      <w:r w:rsidRPr="00BA28E3">
        <w:rPr>
          <w:rFonts w:ascii="Kalpurush" w:eastAsia="Kalpurush" w:hAnsi="Kalpurush" w:cs="Kalpurush"/>
          <w:color w:val="000000"/>
          <w:sz w:val="20"/>
          <w:szCs w:val="20"/>
        </w:rPr>
        <w:t xml:space="preserve"> </w:t>
      </w:r>
      <w:proofErr w:type="spellStart"/>
      <w:r w:rsidR="0080218C">
        <w:rPr>
          <w:rFonts w:ascii="Kalpurush" w:eastAsia="Kalpurush" w:hAnsi="Kalpurush" w:cs="Kalpurush"/>
          <w:color w:val="000000"/>
          <w:sz w:val="20"/>
          <w:szCs w:val="20"/>
        </w:rPr>
        <w:t>স্মার্টফোন</w:t>
      </w:r>
      <w:proofErr w:type="spellEnd"/>
      <w:r w:rsidR="0080218C">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ছাড়া</w:t>
      </w:r>
      <w:proofErr w:type="spellEnd"/>
      <w:r w:rsidR="00C42FCB">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সময়</w:t>
      </w:r>
      <w:proofErr w:type="spellEnd"/>
      <w:r w:rsidR="00C42FCB">
        <w:rPr>
          <w:rFonts w:ascii="Kalpurush" w:eastAsia="Kalpurush" w:hAnsi="Kalpurush" w:cs="Kalpurush"/>
          <w:color w:val="000000"/>
          <w:sz w:val="20"/>
          <w:szCs w:val="20"/>
        </w:rPr>
        <w:t xml:space="preserve"> </w:t>
      </w:r>
      <w:proofErr w:type="spellStart"/>
      <w:r w:rsidR="00C42FCB">
        <w:rPr>
          <w:rFonts w:ascii="Kalpurush" w:eastAsia="Kalpurush" w:hAnsi="Kalpurush" w:cs="Kalpurush"/>
          <w:color w:val="000000"/>
          <w:sz w:val="20"/>
          <w:szCs w:val="20"/>
        </w:rPr>
        <w:t>কাটিয়ে</w:t>
      </w:r>
      <w:proofErr w:type="spellEnd"/>
      <w:r w:rsidR="00CF028A">
        <w:rPr>
          <w:rFonts w:ascii="Kalpurush" w:eastAsia="Kalpurush" w:hAnsi="Kalpurush" w:cs="Kalpurush"/>
          <w:color w:val="000000"/>
          <w:sz w:val="20"/>
          <w:szCs w:val="20"/>
        </w:rPr>
        <w:t>)</w:t>
      </w:r>
    </w:p>
    <w:p w14:paraId="2040CBFD" w14:textId="580F4A2B"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Restrict your child from viewing violent video (</w:t>
      </w:r>
      <w:proofErr w:type="spellStart"/>
      <w:r w:rsidRPr="00BA28E3">
        <w:rPr>
          <w:rFonts w:ascii="Kalpurush" w:eastAsia="Kalpurush" w:hAnsi="Kalpurush" w:cs="Kalpurush"/>
          <w:color w:val="000000"/>
          <w:sz w:val="20"/>
          <w:szCs w:val="20"/>
        </w:rPr>
        <w:t>আপনার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সন্তানকে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হিংসাত্মক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ভিডিও</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দেখা</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থেকে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সীমাবদ্ধ</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w:t>
      </w:r>
      <w:proofErr w:type="spellEnd"/>
      <w:r w:rsidRPr="00BA28E3">
        <w:rPr>
          <w:rFonts w:ascii="Kalpurush" w:eastAsia="Kalpurush" w:hAnsi="Kalpurush" w:cs="Kalpurush"/>
          <w:color w:val="000000"/>
          <w:sz w:val="20"/>
          <w:szCs w:val="20"/>
        </w:rPr>
        <w:t>)</w:t>
      </w:r>
    </w:p>
    <w:p w14:paraId="70DE5A23" w14:textId="77777777"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Disallowing device use during mealtime (</w:t>
      </w:r>
      <w:proofErr w:type="spellStart"/>
      <w:r w:rsidRPr="00BA28E3">
        <w:rPr>
          <w:rFonts w:ascii="Kalpurush" w:eastAsia="Kalpurush" w:hAnsi="Kalpurush" w:cs="Kalpurush"/>
          <w:color w:val="000000"/>
          <w:sz w:val="20"/>
          <w:szCs w:val="20"/>
        </w:rPr>
        <w:t>খাবারের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সময়</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ডিভাইস</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ব্যবহারের</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অনুমতি</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না</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দেওয়া</w:t>
      </w:r>
      <w:proofErr w:type="spellEnd"/>
      <w:r w:rsidRPr="00BA28E3">
        <w:rPr>
          <w:rFonts w:ascii="Kalpurush" w:eastAsia="Kalpurush" w:hAnsi="Kalpurush" w:cs="Kalpurush"/>
          <w:color w:val="000000"/>
          <w:sz w:val="20"/>
          <w:szCs w:val="20"/>
        </w:rPr>
        <w:t>)</w:t>
      </w:r>
    </w:p>
    <w:p w14:paraId="1D34D785" w14:textId="77777777" w:rsidR="001A381F" w:rsidRPr="00BA28E3" w:rsidRDefault="001A381F" w:rsidP="006D4235">
      <w:pPr>
        <w:numPr>
          <w:ilvl w:val="0"/>
          <w:numId w:val="22"/>
        </w:numPr>
        <w:pBdr>
          <w:top w:val="nil"/>
          <w:left w:val="nil"/>
          <w:bottom w:val="nil"/>
          <w:right w:val="nil"/>
          <w:between w:val="nil"/>
        </w:pBdr>
        <w:spacing w:after="0" w:line="240" w:lineRule="auto"/>
        <w:contextualSpacing/>
        <w:rPr>
          <w:rFonts w:ascii="Kalpurush" w:eastAsia="Kalpurush" w:hAnsi="Kalpurush" w:cs="Kalpurush"/>
          <w:color w:val="000000"/>
          <w:sz w:val="20"/>
          <w:szCs w:val="20"/>
        </w:rPr>
      </w:pPr>
      <w:r w:rsidRPr="00BA28E3">
        <w:rPr>
          <w:rFonts w:ascii="Kalpurush" w:eastAsia="Kalpurush" w:hAnsi="Kalpurush" w:cs="Kalpurush"/>
          <w:color w:val="000000"/>
          <w:sz w:val="20"/>
          <w:szCs w:val="20"/>
        </w:rPr>
        <w:t>Encouraging physical activity (</w:t>
      </w:r>
      <w:proofErr w:type="spellStart"/>
      <w:r w:rsidRPr="00BA28E3">
        <w:rPr>
          <w:rFonts w:ascii="Kalpurush" w:eastAsia="Kalpurush" w:hAnsi="Kalpurush" w:cs="Kalpurush"/>
          <w:color w:val="000000"/>
          <w:sz w:val="20"/>
          <w:szCs w:val="20"/>
        </w:rPr>
        <w:t>শারীরিক</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কার্যকলাপে</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উত্সাহিত</w:t>
      </w:r>
      <w:proofErr w:type="spellEnd"/>
      <w:r w:rsidRPr="00BA28E3">
        <w:rPr>
          <w:rFonts w:ascii="Kalpurush" w:eastAsia="Kalpurush" w:hAnsi="Kalpurush" w:cs="Kalpurush"/>
          <w:color w:val="000000"/>
          <w:sz w:val="20"/>
          <w:szCs w:val="20"/>
        </w:rPr>
        <w:t xml:space="preserve"> </w:t>
      </w:r>
      <w:proofErr w:type="spellStart"/>
      <w:r w:rsidRPr="00BA28E3">
        <w:rPr>
          <w:rFonts w:ascii="Kalpurush" w:eastAsia="Kalpurush" w:hAnsi="Kalpurush" w:cs="Kalpurush"/>
          <w:color w:val="000000"/>
          <w:sz w:val="20"/>
          <w:szCs w:val="20"/>
        </w:rPr>
        <w:t>করে</w:t>
      </w:r>
      <w:proofErr w:type="spellEnd"/>
      <w:r w:rsidRPr="00BA28E3">
        <w:rPr>
          <w:rFonts w:ascii="Kalpurush" w:eastAsia="Kalpurush" w:hAnsi="Kalpurush" w:cs="Kalpurush"/>
          <w:color w:val="000000"/>
          <w:sz w:val="20"/>
          <w:szCs w:val="20"/>
        </w:rPr>
        <w:t>)</w:t>
      </w:r>
      <w:r w:rsidRPr="00BA28E3">
        <w:rPr>
          <w:rFonts w:ascii="Cambria" w:eastAsia="Kalpurush" w:hAnsi="Cambria" w:cs="Cambria"/>
          <w:color w:val="000000"/>
          <w:sz w:val="20"/>
          <w:szCs w:val="20"/>
        </w:rPr>
        <w:t> </w:t>
      </w:r>
    </w:p>
    <w:p w14:paraId="589C58CB" w14:textId="77777777" w:rsidR="005008CD" w:rsidRPr="00BA28E3" w:rsidRDefault="00425982" w:rsidP="00F224F7">
      <w:pPr>
        <w:spacing w:before="120" w:after="0" w:line="240" w:lineRule="auto"/>
        <w:jc w:val="both"/>
        <w:rPr>
          <w:rFonts w:ascii="Kalpurush" w:eastAsia="Kalpurush" w:hAnsi="Kalpurush" w:cs="Kalpurush"/>
          <w:b/>
          <w:bCs/>
          <w:sz w:val="20"/>
          <w:szCs w:val="20"/>
        </w:rPr>
      </w:pPr>
      <w:r>
        <w:rPr>
          <w:rFonts w:ascii="Kalpurush" w:eastAsia="Kalpurush" w:hAnsi="Kalpurush" w:cs="Kalpurush"/>
          <w:b/>
          <w:bCs/>
          <w:color w:val="202124"/>
          <w:sz w:val="20"/>
          <w:szCs w:val="20"/>
        </w:rPr>
        <w:t>1</w:t>
      </w:r>
      <w:r w:rsidR="007F7DB9">
        <w:rPr>
          <w:rFonts w:ascii="Kalpurush" w:eastAsia="Kalpurush" w:hAnsi="Kalpurush" w:cs="Kalpurush"/>
          <w:b/>
          <w:bCs/>
          <w:color w:val="202124"/>
          <w:sz w:val="20"/>
          <w:szCs w:val="20"/>
        </w:rPr>
        <w:t>0</w:t>
      </w:r>
      <w:r w:rsidR="001A381F" w:rsidRPr="00BA28E3">
        <w:rPr>
          <w:rFonts w:ascii="Kalpurush" w:eastAsia="Kalpurush" w:hAnsi="Kalpurush" w:cs="Kalpurush"/>
          <w:b/>
          <w:bCs/>
          <w:color w:val="202124"/>
          <w:sz w:val="20"/>
          <w:szCs w:val="20"/>
        </w:rPr>
        <w:t>.</w:t>
      </w:r>
      <w:r>
        <w:rPr>
          <w:rFonts w:ascii="Kalpurush" w:eastAsia="Kalpurush" w:hAnsi="Kalpurush" w:cs="Kalpurush"/>
          <w:b/>
          <w:bCs/>
          <w:color w:val="202124"/>
          <w:sz w:val="20"/>
          <w:szCs w:val="20"/>
        </w:rPr>
        <w:t xml:space="preserve"> </w:t>
      </w:r>
      <w:r w:rsidR="005008CD" w:rsidRPr="00BA28E3">
        <w:rPr>
          <w:rFonts w:ascii="Kalpurush" w:eastAsia="Kalpurush" w:hAnsi="Kalpurush" w:cs="Kalpurush"/>
          <w:b/>
          <w:bCs/>
          <w:color w:val="202124"/>
          <w:sz w:val="20"/>
          <w:szCs w:val="20"/>
        </w:rPr>
        <w:t xml:space="preserve">Is someone present with your child while using the smartphones? / </w:t>
      </w:r>
      <w:proofErr w:type="spellStart"/>
      <w:r w:rsidR="005008CD" w:rsidRPr="00BA28E3">
        <w:rPr>
          <w:rFonts w:ascii="Kalpurush" w:eastAsia="Kalpurush" w:hAnsi="Kalpurush" w:cs="Kalpurush"/>
          <w:b/>
          <w:bCs/>
          <w:color w:val="202124"/>
          <w:sz w:val="20"/>
          <w:szCs w:val="20"/>
        </w:rPr>
        <w:t>আপনার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সন্তানের</w:t>
      </w:r>
      <w:proofErr w:type="spellEnd"/>
      <w:r w:rsidR="005008CD" w:rsidRPr="00BA28E3">
        <w:rPr>
          <w:rFonts w:ascii="Kalpurush" w:eastAsia="Kalpurush" w:hAnsi="Kalpurush" w:cs="Kalpurush"/>
          <w:b/>
          <w:bCs/>
          <w:color w:val="202124"/>
          <w:sz w:val="20"/>
          <w:szCs w:val="20"/>
        </w:rPr>
        <w:t xml:space="preserve"> </w:t>
      </w:r>
      <w:proofErr w:type="spellStart"/>
      <w:r w:rsidR="005008CD">
        <w:rPr>
          <w:rFonts w:ascii="Kalpurush" w:eastAsia="Kalpurush" w:hAnsi="Kalpurush" w:cs="Kalpurush"/>
          <w:b/>
          <w:bCs/>
          <w:color w:val="202124"/>
          <w:sz w:val="20"/>
          <w:szCs w:val="20"/>
        </w:rPr>
        <w:t>স্মার্টফোন</w:t>
      </w:r>
      <w:proofErr w:type="spellEnd"/>
      <w:r w:rsidR="005008CD">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ব্যবহার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করার</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সময়</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সঙ্গে</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কেউ</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উপস্থিত</w:t>
      </w:r>
      <w:proofErr w:type="spellEnd"/>
      <w:r w:rsidR="005008CD" w:rsidRPr="00BA28E3">
        <w:rPr>
          <w:rFonts w:ascii="Kalpurush" w:eastAsia="Kalpurush" w:hAnsi="Kalpurush" w:cs="Kalpurush"/>
          <w:b/>
          <w:bCs/>
          <w:color w:val="202124"/>
          <w:sz w:val="20"/>
          <w:szCs w:val="20"/>
        </w:rPr>
        <w:t xml:space="preserve"> </w:t>
      </w:r>
      <w:proofErr w:type="spellStart"/>
      <w:r w:rsidR="005008CD" w:rsidRPr="00BA28E3">
        <w:rPr>
          <w:rFonts w:ascii="Kalpurush" w:eastAsia="Kalpurush" w:hAnsi="Kalpurush" w:cs="Kalpurush"/>
          <w:b/>
          <w:bCs/>
          <w:color w:val="202124"/>
          <w:sz w:val="20"/>
          <w:szCs w:val="20"/>
        </w:rPr>
        <w:t>থাকে</w:t>
      </w:r>
      <w:proofErr w:type="spellEnd"/>
      <w:r w:rsidR="005008CD" w:rsidRPr="00BA28E3">
        <w:rPr>
          <w:rFonts w:ascii="Kalpurush" w:eastAsia="Kalpurush" w:hAnsi="Kalpurush" w:cs="Kalpurush"/>
          <w:b/>
          <w:bCs/>
          <w:color w:val="202124"/>
          <w:sz w:val="20"/>
          <w:szCs w:val="20"/>
        </w:rPr>
        <w:t xml:space="preserve">?  </w:t>
      </w:r>
    </w:p>
    <w:p w14:paraId="01074888" w14:textId="35C79636" w:rsidR="005008CD" w:rsidRPr="006D4235"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Always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সব</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সময়</w:t>
      </w:r>
      <w:proofErr w:type="spellEnd"/>
      <w:r w:rsidR="00BF208C">
        <w:rPr>
          <w:rFonts w:ascii="Kalpurush" w:eastAsia="Kalpurush" w:hAnsi="Kalpurush" w:cs="Kalpurush"/>
          <w:color w:val="202124"/>
          <w:sz w:val="20"/>
          <w:szCs w:val="20"/>
        </w:rPr>
        <w:t>)</w:t>
      </w:r>
    </w:p>
    <w:p w14:paraId="0F76394A" w14:textId="0B7F86D8" w:rsidR="005008CD" w:rsidRPr="006D4235"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Never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কখেনা</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না</w:t>
      </w:r>
      <w:proofErr w:type="spellEnd"/>
      <w:r w:rsidR="00EF4AE1">
        <w:rPr>
          <w:rFonts w:ascii="Kalpurush" w:eastAsia="Kalpurush" w:hAnsi="Kalpurush" w:cs="Kalpurush"/>
          <w:color w:val="202124"/>
          <w:sz w:val="20"/>
          <w:szCs w:val="20"/>
        </w:rPr>
        <w:t>)</w:t>
      </w:r>
    </w:p>
    <w:p w14:paraId="04841725" w14:textId="1F6A994D" w:rsidR="00614DD5" w:rsidRPr="005008CD" w:rsidRDefault="005008CD" w:rsidP="005008CD">
      <w:pPr>
        <w:pStyle w:val="ListParagraph"/>
        <w:numPr>
          <w:ilvl w:val="0"/>
          <w:numId w:val="24"/>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 xml:space="preserve">Sometimes </w:t>
      </w:r>
      <w:r w:rsidR="00BF208C">
        <w:rPr>
          <w:rFonts w:ascii="Kalpurush" w:eastAsia="Kalpurush" w:hAnsi="Kalpurush" w:cs="Kalpurush"/>
          <w:color w:val="202124"/>
          <w:sz w:val="20"/>
          <w:szCs w:val="20"/>
        </w:rPr>
        <w:t>(</w:t>
      </w:r>
      <w:proofErr w:type="spellStart"/>
      <w:r w:rsidRPr="006D4235">
        <w:rPr>
          <w:rFonts w:ascii="Kalpurush" w:eastAsia="Kalpurush" w:hAnsi="Kalpurush" w:cs="Kalpurush"/>
          <w:color w:val="202124"/>
          <w:sz w:val="20"/>
          <w:szCs w:val="20"/>
        </w:rPr>
        <w:t>মাঝে</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মধ্যে</w:t>
      </w:r>
      <w:proofErr w:type="spellEnd"/>
      <w:r w:rsidR="00BF208C">
        <w:rPr>
          <w:rFonts w:ascii="Kalpurush" w:eastAsia="Kalpurush" w:hAnsi="Kalpurush" w:cs="Kalpurush"/>
          <w:color w:val="202124"/>
          <w:sz w:val="20"/>
          <w:szCs w:val="20"/>
        </w:rPr>
        <w:t xml:space="preserve">) </w:t>
      </w:r>
    </w:p>
    <w:p w14:paraId="0F3CC4E3" w14:textId="5BF8A142" w:rsidR="001A381F" w:rsidRPr="00BA28E3" w:rsidRDefault="005008CD" w:rsidP="00194BEF">
      <w:pPr>
        <w:pBdr>
          <w:top w:val="nil"/>
          <w:left w:val="nil"/>
          <w:bottom w:val="nil"/>
          <w:right w:val="nil"/>
          <w:between w:val="nil"/>
        </w:pBdr>
        <w:spacing w:before="120" w:after="0" w:line="240" w:lineRule="auto"/>
        <w:jc w:val="both"/>
        <w:rPr>
          <w:rFonts w:ascii="Kalpurush" w:eastAsia="Kalpurush" w:hAnsi="Kalpurush" w:cs="Kalpurush"/>
          <w:b/>
          <w:bCs/>
          <w:color w:val="000000"/>
          <w:sz w:val="20"/>
          <w:szCs w:val="20"/>
        </w:rPr>
      </w:pPr>
      <w:r>
        <w:rPr>
          <w:rFonts w:ascii="Kalpurush" w:eastAsia="Kalpurush" w:hAnsi="Kalpurush" w:cs="Kalpurush"/>
          <w:b/>
          <w:bCs/>
          <w:color w:val="000000"/>
          <w:sz w:val="20"/>
          <w:szCs w:val="20"/>
        </w:rPr>
        <w:t xml:space="preserve"> 11.</w:t>
      </w:r>
      <w:r w:rsidR="0089002F">
        <w:rPr>
          <w:rFonts w:ascii="Kalpurush" w:eastAsia="Kalpurush" w:hAnsi="Kalpurush" w:cs="Kalpurush"/>
          <w:b/>
          <w:bCs/>
          <w:color w:val="000000"/>
          <w:sz w:val="20"/>
          <w:szCs w:val="20"/>
        </w:rPr>
        <w:t xml:space="preserve"> Do</w:t>
      </w:r>
      <w:r w:rsidR="001A381F" w:rsidRPr="00BA28E3">
        <w:rPr>
          <w:rFonts w:ascii="Kalpurush" w:eastAsia="Kalpurush" w:hAnsi="Kalpurush" w:cs="Kalpurush"/>
          <w:b/>
          <w:bCs/>
          <w:color w:val="000000"/>
          <w:sz w:val="20"/>
          <w:szCs w:val="20"/>
        </w:rPr>
        <w:t xml:space="preserve"> you think that the precautionary measures you have taken to reduce </w:t>
      </w:r>
      <w:r w:rsidR="00760657">
        <w:rPr>
          <w:rFonts w:ascii="Kalpurush" w:eastAsia="Kalpurush" w:hAnsi="Kalpurush" w:cs="Kalpurush"/>
          <w:b/>
          <w:bCs/>
          <w:color w:val="000000"/>
          <w:sz w:val="20"/>
          <w:szCs w:val="20"/>
        </w:rPr>
        <w:t xml:space="preserve">excessive smartphone </w:t>
      </w:r>
      <w:r w:rsidR="001A381F" w:rsidRPr="00BA28E3">
        <w:rPr>
          <w:rFonts w:ascii="Kalpurush" w:eastAsia="Kalpurush" w:hAnsi="Kalpurush" w:cs="Kalpurush"/>
          <w:b/>
          <w:bCs/>
          <w:color w:val="000000"/>
          <w:sz w:val="20"/>
          <w:szCs w:val="20"/>
        </w:rPr>
        <w:t>usage eventually helped your child</w:t>
      </w:r>
      <w:r w:rsidR="00194BEF" w:rsidRPr="00BA28E3">
        <w:rPr>
          <w:rFonts w:ascii="Kalpurush" w:eastAsia="Kalpurush" w:hAnsi="Kalpurush" w:cs="Kalpurush"/>
          <w:b/>
          <w:bCs/>
          <w:color w:val="000000"/>
          <w:sz w:val="20"/>
          <w:szCs w:val="20"/>
        </w:rPr>
        <w:t>? /</w:t>
      </w:r>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মনে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w:t>
      </w:r>
      <w:proofErr w:type="spellEnd"/>
      <w:r w:rsidR="001A381F" w:rsidRPr="00BA28E3">
        <w:rPr>
          <w:rFonts w:ascii="Kalpurush" w:eastAsia="Kalpurush" w:hAnsi="Kalpurush" w:cs="Kalpurush"/>
          <w:b/>
          <w:bCs/>
          <w:color w:val="000000"/>
          <w:sz w:val="20"/>
          <w:szCs w:val="20"/>
        </w:rPr>
        <w:t xml:space="preserve"> </w:t>
      </w:r>
      <w:proofErr w:type="spellStart"/>
      <w:r w:rsidR="00ED50F6">
        <w:rPr>
          <w:rFonts w:ascii="Kalpurush" w:eastAsia="Kalpurush" w:hAnsi="Kalpurush" w:cs="Kalpurush"/>
          <w:b/>
          <w:bCs/>
          <w:color w:val="000000"/>
          <w:sz w:val="20"/>
          <w:szCs w:val="20"/>
        </w:rPr>
        <w:t>অতিরিক্ত</w:t>
      </w:r>
      <w:proofErr w:type="spellEnd"/>
      <w:r w:rsidR="00ED50F6">
        <w:rPr>
          <w:rFonts w:ascii="Kalpurush" w:eastAsia="Kalpurush" w:hAnsi="Kalpurush" w:cs="Kalpurush"/>
          <w:b/>
          <w:bCs/>
          <w:color w:val="000000"/>
          <w:sz w:val="20"/>
          <w:szCs w:val="20"/>
        </w:rPr>
        <w:t xml:space="preserve"> </w:t>
      </w:r>
      <w:proofErr w:type="spellStart"/>
      <w:r w:rsidR="00ED50F6">
        <w:rPr>
          <w:rFonts w:ascii="Kalpurush" w:eastAsia="Kalpurush" w:hAnsi="Kalpurush" w:cs="Kalpurush"/>
          <w:b/>
          <w:bCs/>
          <w:color w:val="000000"/>
          <w:sz w:val="20"/>
          <w:szCs w:val="20"/>
        </w:rPr>
        <w:t>স্মার্টফোনের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ব্যবহার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কমাতে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সতর্কতামূলক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ব্যবস্থা</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নিয়েছেন</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শেষ</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পর্যন্ত</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আপনার</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সন্তানকে</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সাহায্য</w:t>
      </w:r>
      <w:proofErr w:type="spellEnd"/>
      <w:r w:rsidR="001A381F" w:rsidRPr="00BA28E3">
        <w:rPr>
          <w:rFonts w:ascii="Kalpurush" w:eastAsia="Kalpurush" w:hAnsi="Kalpurush" w:cs="Kalpurush"/>
          <w:b/>
          <w:bCs/>
          <w:color w:val="000000"/>
          <w:sz w:val="20"/>
          <w:szCs w:val="20"/>
        </w:rPr>
        <w:t xml:space="preserve"> </w:t>
      </w:r>
      <w:proofErr w:type="spellStart"/>
      <w:r w:rsidR="001A381F" w:rsidRPr="00BA28E3">
        <w:rPr>
          <w:rFonts w:ascii="Kalpurush" w:eastAsia="Kalpurush" w:hAnsi="Kalpurush" w:cs="Kalpurush"/>
          <w:b/>
          <w:bCs/>
          <w:color w:val="000000"/>
          <w:sz w:val="20"/>
          <w:szCs w:val="20"/>
        </w:rPr>
        <w:t>করেছে</w:t>
      </w:r>
      <w:proofErr w:type="spellEnd"/>
      <w:r w:rsidR="001A381F" w:rsidRPr="00BA28E3">
        <w:rPr>
          <w:rFonts w:ascii="Kalpurush" w:eastAsia="Kalpurush" w:hAnsi="Kalpurush" w:cs="Kalpurush"/>
          <w:b/>
          <w:bCs/>
          <w:color w:val="000000"/>
          <w:sz w:val="20"/>
          <w:szCs w:val="20"/>
        </w:rPr>
        <w:t>?</w:t>
      </w:r>
    </w:p>
    <w:p w14:paraId="2959FB74" w14:textId="7ABE1505" w:rsidR="001A381F" w:rsidRPr="006D4235" w:rsidRDefault="001A381F" w:rsidP="006D4235">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Yes</w:t>
      </w:r>
      <w:r w:rsidR="00033C18">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হ্যাঁ</w:t>
      </w:r>
      <w:proofErr w:type="spellEnd"/>
      <w:r w:rsidR="00BF208C">
        <w:rPr>
          <w:rFonts w:ascii="Kalpurush" w:eastAsia="Kalpurush" w:hAnsi="Kalpurush" w:cs="Kalpurush"/>
          <w:color w:val="202124"/>
          <w:sz w:val="20"/>
          <w:szCs w:val="20"/>
        </w:rPr>
        <w:t>)</w:t>
      </w:r>
    </w:p>
    <w:p w14:paraId="7C105373" w14:textId="479382A4" w:rsidR="001A381F" w:rsidRPr="006D4235" w:rsidRDefault="001A381F" w:rsidP="006D4235">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No</w:t>
      </w:r>
      <w:r w:rsidR="00033C18">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না</w:t>
      </w:r>
      <w:proofErr w:type="spellEnd"/>
      <w:r w:rsidR="00BF208C">
        <w:rPr>
          <w:rFonts w:ascii="Kalpurush" w:eastAsia="Kalpurush" w:hAnsi="Kalpurush" w:cs="Kalpurush"/>
          <w:color w:val="202124"/>
          <w:sz w:val="20"/>
          <w:szCs w:val="20"/>
        </w:rPr>
        <w:t>)</w:t>
      </w:r>
    </w:p>
    <w:p w14:paraId="6B4B42D3" w14:textId="6EF3FAD5" w:rsidR="001A381F" w:rsidRPr="005008CD" w:rsidRDefault="001A381F" w:rsidP="005008CD">
      <w:pPr>
        <w:pStyle w:val="ListParagraph"/>
        <w:numPr>
          <w:ilvl w:val="0"/>
          <w:numId w:val="23"/>
        </w:numPr>
        <w:pBdr>
          <w:top w:val="nil"/>
          <w:left w:val="nil"/>
          <w:bottom w:val="nil"/>
          <w:right w:val="nil"/>
          <w:between w:val="nil"/>
        </w:pBdr>
        <w:spacing w:after="0" w:line="240" w:lineRule="auto"/>
        <w:jc w:val="both"/>
        <w:rPr>
          <w:rFonts w:ascii="Kalpurush" w:eastAsia="Kalpurush" w:hAnsi="Kalpurush" w:cs="Kalpurush"/>
          <w:color w:val="000000"/>
          <w:sz w:val="20"/>
          <w:szCs w:val="20"/>
        </w:rPr>
      </w:pPr>
      <w:r w:rsidRPr="006D4235">
        <w:rPr>
          <w:rFonts w:ascii="Kalpurush" w:eastAsia="Kalpurush" w:hAnsi="Kalpurush" w:cs="Kalpurush"/>
          <w:color w:val="202124"/>
          <w:sz w:val="20"/>
          <w:szCs w:val="20"/>
        </w:rPr>
        <w:t>Sometimes</w:t>
      </w:r>
      <w:r w:rsidR="00A777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মাঝে</w:t>
      </w:r>
      <w:proofErr w:type="spellEnd"/>
      <w:r w:rsidRPr="006D4235">
        <w:rPr>
          <w:rFonts w:ascii="Kalpurush" w:eastAsia="Kalpurush" w:hAnsi="Kalpurush" w:cs="Kalpurush"/>
          <w:color w:val="202124"/>
          <w:sz w:val="20"/>
          <w:szCs w:val="20"/>
        </w:rPr>
        <w:t xml:space="preserve"> </w:t>
      </w:r>
      <w:proofErr w:type="spellStart"/>
      <w:r w:rsidRPr="006D4235">
        <w:rPr>
          <w:rFonts w:ascii="Kalpurush" w:eastAsia="Kalpurush" w:hAnsi="Kalpurush" w:cs="Kalpurush"/>
          <w:color w:val="202124"/>
          <w:sz w:val="20"/>
          <w:szCs w:val="20"/>
        </w:rPr>
        <w:t>মাঝে</w:t>
      </w:r>
      <w:bookmarkStart w:id="186" w:name="_Hlk155555237"/>
      <w:proofErr w:type="spellEnd"/>
      <w:r w:rsidR="00A77735">
        <w:rPr>
          <w:rFonts w:ascii="Kalpurush" w:eastAsia="Kalpurush" w:hAnsi="Kalpurush" w:cs="Kalpurush"/>
          <w:color w:val="202124"/>
          <w:sz w:val="20"/>
          <w:szCs w:val="20"/>
        </w:rPr>
        <w:t>)</w:t>
      </w:r>
    </w:p>
    <w:p w14:paraId="414F9A21" w14:textId="77777777" w:rsidR="001A381F" w:rsidRPr="00BA28E3" w:rsidRDefault="001A381F" w:rsidP="009E571A">
      <w:pPr>
        <w:pBdr>
          <w:top w:val="nil"/>
          <w:left w:val="nil"/>
          <w:bottom w:val="nil"/>
          <w:right w:val="nil"/>
          <w:between w:val="nil"/>
        </w:pBdr>
        <w:spacing w:after="0" w:line="240" w:lineRule="auto"/>
        <w:jc w:val="both"/>
        <w:rPr>
          <w:rFonts w:ascii="Kalpurush" w:eastAsia="Kalpurush" w:hAnsi="Kalpurush" w:cs="Kalpurush"/>
          <w:b/>
          <w:bCs/>
          <w:color w:val="202124"/>
          <w:sz w:val="20"/>
          <w:szCs w:val="20"/>
        </w:rPr>
      </w:pPr>
    </w:p>
    <w:p w14:paraId="25D8B909" w14:textId="23846FA2" w:rsidR="001A381F" w:rsidRPr="00BA28E3" w:rsidRDefault="001A381F" w:rsidP="009E571A">
      <w:pPr>
        <w:pBdr>
          <w:top w:val="nil"/>
          <w:left w:val="nil"/>
          <w:bottom w:val="nil"/>
          <w:right w:val="nil"/>
          <w:between w:val="nil"/>
        </w:pBdr>
        <w:spacing w:after="0" w:line="240" w:lineRule="auto"/>
        <w:jc w:val="both"/>
        <w:rPr>
          <w:rFonts w:ascii="Times New Roman" w:eastAsia="Kalpurush" w:hAnsi="Times New Roman" w:cs="Times New Roman"/>
          <w:b/>
          <w:bCs/>
          <w:sz w:val="20"/>
          <w:szCs w:val="20"/>
        </w:rPr>
      </w:pPr>
      <w:r w:rsidRPr="00BA28E3">
        <w:rPr>
          <w:rFonts w:ascii="Times New Roman" w:eastAsia="Kalpurush" w:hAnsi="Times New Roman" w:cs="Times New Roman"/>
          <w:b/>
          <w:bCs/>
          <w:sz w:val="20"/>
          <w:szCs w:val="20"/>
        </w:rPr>
        <w:t>Section: 2</w:t>
      </w:r>
    </w:p>
    <w:p w14:paraId="063F47F8" w14:textId="3555265D" w:rsidR="001A381F" w:rsidRPr="00BA28E3" w:rsidRDefault="001A381F" w:rsidP="009E571A">
      <w:pPr>
        <w:pStyle w:val="ListParagraph"/>
        <w:numPr>
          <w:ilvl w:val="0"/>
          <w:numId w:val="20"/>
        </w:numPr>
        <w:pBdr>
          <w:top w:val="nil"/>
          <w:left w:val="nil"/>
          <w:bottom w:val="nil"/>
          <w:right w:val="nil"/>
          <w:between w:val="nil"/>
        </w:pBdr>
        <w:spacing w:after="0" w:line="240" w:lineRule="auto"/>
        <w:ind w:left="360"/>
        <w:jc w:val="both"/>
        <w:rPr>
          <w:rFonts w:ascii="Kalpurush" w:eastAsia="Kalpurush" w:hAnsi="Kalpurush" w:cs="Kalpurush"/>
          <w:b/>
          <w:bCs/>
          <w:sz w:val="20"/>
          <w:szCs w:val="20"/>
        </w:rPr>
      </w:pPr>
      <w:r w:rsidRPr="00BA28E3">
        <w:rPr>
          <w:rFonts w:ascii="Kalpurush" w:eastAsia="Kalpurush" w:hAnsi="Kalpurush" w:cs="Kalpurush"/>
          <w:b/>
          <w:bCs/>
          <w:sz w:val="20"/>
          <w:szCs w:val="20"/>
        </w:rPr>
        <w:t>Give your opinion on the effects of smartphone use on your children and the steps you took to address those effects.</w:t>
      </w:r>
      <w:bookmarkEnd w:id="186"/>
      <w:r w:rsidRPr="00BA28E3">
        <w:rPr>
          <w:rFonts w:ascii="Kalpurush" w:eastAsia="Kalpurush" w:hAnsi="Kalpurush" w:cs="Kalpurush"/>
          <w:b/>
          <w:bCs/>
          <w:sz w:val="20"/>
          <w:szCs w:val="20"/>
        </w:rPr>
        <w:t xml:space="preserve"> / </w:t>
      </w:r>
      <w:proofErr w:type="spellStart"/>
      <w:r w:rsidR="001175E6" w:rsidRPr="00BA28E3">
        <w:rPr>
          <w:rFonts w:ascii="Kalpurush" w:eastAsia="Kalpurush" w:hAnsi="Kalpurush" w:cs="Kalpurush"/>
          <w:b/>
          <w:bCs/>
          <w:color w:val="000000"/>
          <w:sz w:val="20"/>
          <w:szCs w:val="20"/>
        </w:rPr>
        <w:t>আপনার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বাচ্চাদের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উপর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স্মার্টফোন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ব্যবহারের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প্রভাব</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এবং</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সেই</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প্রভাবগুলি</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মোকাবেলায়</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আপনি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কী</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পদক্ষেপ</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নিয়েছেন</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সম্পর্কে</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আপনার</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মতামত</w:t>
      </w:r>
      <w:proofErr w:type="spellEnd"/>
      <w:r w:rsidR="001175E6" w:rsidRPr="00BA28E3">
        <w:rPr>
          <w:rFonts w:ascii="Kalpurush" w:eastAsia="Kalpurush" w:hAnsi="Kalpurush" w:cs="Kalpurush"/>
          <w:b/>
          <w:bCs/>
          <w:color w:val="000000"/>
          <w:sz w:val="20"/>
          <w:szCs w:val="20"/>
        </w:rPr>
        <w:t xml:space="preserve"> </w:t>
      </w:r>
      <w:proofErr w:type="spellStart"/>
      <w:r w:rsidR="001175E6" w:rsidRPr="00BA28E3">
        <w:rPr>
          <w:rFonts w:ascii="Kalpurush" w:eastAsia="Kalpurush" w:hAnsi="Kalpurush" w:cs="Kalpurush"/>
          <w:b/>
          <w:bCs/>
          <w:color w:val="000000"/>
          <w:sz w:val="20"/>
          <w:szCs w:val="20"/>
        </w:rPr>
        <w:t>দিন</w:t>
      </w:r>
      <w:proofErr w:type="spellEnd"/>
      <w:r w:rsidR="001175E6" w:rsidRPr="00BA28E3">
        <w:rPr>
          <w:rFonts w:ascii="Kalpurush" w:eastAsia="Kalpurush" w:hAnsi="Kalpurush" w:cs="Kalpurush"/>
          <w:b/>
          <w:bCs/>
          <w:color w:val="000000"/>
          <w:sz w:val="20"/>
          <w:szCs w:val="20"/>
        </w:rPr>
        <w:t>।</w:t>
      </w:r>
    </w:p>
    <w:p w14:paraId="44B8A353" w14:textId="77777777" w:rsidR="001A381F" w:rsidRPr="00BA28E3" w:rsidRDefault="001A381F" w:rsidP="009E571A">
      <w:pPr>
        <w:pBdr>
          <w:top w:val="nil"/>
          <w:left w:val="nil"/>
          <w:bottom w:val="nil"/>
          <w:right w:val="nil"/>
          <w:between w:val="nil"/>
        </w:pBdr>
        <w:spacing w:after="0" w:line="240" w:lineRule="auto"/>
        <w:ind w:left="360"/>
        <w:rPr>
          <w:rFonts w:ascii="Kalpurush" w:eastAsia="Kalpurush" w:hAnsi="Kalpurush" w:cs="Kalpurush"/>
          <w:color w:val="000000"/>
          <w:sz w:val="20"/>
          <w:szCs w:val="20"/>
        </w:rPr>
      </w:pPr>
      <w:r w:rsidRPr="00BA28E3">
        <w:rPr>
          <w:rFonts w:ascii="Times New Roman" w:eastAsia="Times New Roman" w:hAnsi="Times New Roman" w:cs="Times New Roman"/>
          <w:color w:val="000000"/>
          <w:sz w:val="20"/>
          <w:szCs w:val="20"/>
        </w:rPr>
        <w:t> </w:t>
      </w:r>
    </w:p>
    <w:p w14:paraId="16F1BD2A" w14:textId="05A8BC86" w:rsidR="001A381F" w:rsidRPr="00BA28E3" w:rsidRDefault="001A381F" w:rsidP="00CA2792">
      <w:pPr>
        <w:spacing w:after="0" w:line="240" w:lineRule="auto"/>
        <w:ind w:left="360"/>
        <w:rPr>
          <w:rFonts w:ascii="Kalpurush" w:eastAsia="Kalpurush" w:hAnsi="Kalpurush" w:cs="Kalpurush"/>
          <w:sz w:val="20"/>
          <w:szCs w:val="20"/>
        </w:rPr>
      </w:pPr>
      <w:r w:rsidRPr="00BA28E3">
        <w:rPr>
          <w:rFonts w:ascii="Kalpurush" w:eastAsia="Kalpurush" w:hAnsi="Kalpurush" w:cs="Kalpurush"/>
          <w:sz w:val="20"/>
          <w:szCs w:val="20"/>
        </w:rPr>
        <w:t>...........................................................................................................................................</w:t>
      </w:r>
      <w:r w:rsidR="00D527E8">
        <w:rPr>
          <w:rFonts w:ascii="Kalpurush" w:eastAsia="Kalpurush" w:hAnsi="Kalpurush" w:cs="Kalpurush"/>
          <w:sz w:val="20"/>
          <w:szCs w:val="20"/>
        </w:rPr>
        <w:t>............................................................................................................................................................................................................................................................................................................................................................................................................................................</w:t>
      </w:r>
    </w:p>
    <w:sectPr w:rsidR="001A381F" w:rsidRPr="00BA28E3" w:rsidSect="002F63E2">
      <w:footerReference w:type="default" r:id="rId5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B53167" w14:textId="77777777" w:rsidR="00EA3640" w:rsidRDefault="00EA3640" w:rsidP="00683E51">
      <w:pPr>
        <w:spacing w:after="0" w:line="240" w:lineRule="auto"/>
      </w:pPr>
      <w:r>
        <w:separator/>
      </w:r>
    </w:p>
  </w:endnote>
  <w:endnote w:type="continuationSeparator" w:id="0">
    <w:p w14:paraId="58F96D3D" w14:textId="77777777" w:rsidR="00EA3640" w:rsidRDefault="00EA3640" w:rsidP="00683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Kalpurush">
    <w:altName w:val="Shonar Bangla"/>
    <w:panose1 w:val="02000600000000000000"/>
    <w:charset w:val="00"/>
    <w:family w:val="auto"/>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0466752"/>
      <w:docPartObj>
        <w:docPartGallery w:val="Page Numbers (Bottom of Page)"/>
        <w:docPartUnique/>
      </w:docPartObj>
    </w:sdtPr>
    <w:sdtEndPr>
      <w:rPr>
        <w:noProof/>
      </w:rPr>
    </w:sdtEndPr>
    <w:sdtContent>
      <w:p w14:paraId="05608D8E" w14:textId="49EBF872" w:rsidR="00740BF7" w:rsidRDefault="00740BF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93617E" w14:textId="77777777" w:rsidR="00740BF7" w:rsidRDefault="00740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677E2" w14:textId="77777777" w:rsidR="00EA3640" w:rsidRDefault="00EA3640" w:rsidP="00683E51">
      <w:pPr>
        <w:spacing w:after="0" w:line="240" w:lineRule="auto"/>
      </w:pPr>
      <w:r>
        <w:separator/>
      </w:r>
    </w:p>
  </w:footnote>
  <w:footnote w:type="continuationSeparator" w:id="0">
    <w:p w14:paraId="1E55FC92" w14:textId="77777777" w:rsidR="00EA3640" w:rsidRDefault="00EA3640" w:rsidP="00683E51">
      <w:pPr>
        <w:spacing w:after="0" w:line="240" w:lineRule="auto"/>
      </w:pPr>
      <w:r>
        <w:continuationSeparator/>
      </w:r>
    </w:p>
  </w:footnote>
  <w:footnote w:id="1">
    <w:p w14:paraId="7B210E50" w14:textId="77777777" w:rsidR="00B83276" w:rsidRPr="00775CB3" w:rsidRDefault="00B83276" w:rsidP="00B83276">
      <w:pPr>
        <w:pStyle w:val="FootnoteText"/>
        <w:rPr>
          <w:lang w:val="en-US"/>
        </w:rPr>
      </w:pPr>
      <w:r>
        <w:rPr>
          <w:rStyle w:val="FootnoteReference"/>
        </w:rPr>
        <w:footnoteRef/>
      </w:r>
      <w:r>
        <w:t xml:space="preserve"> Assistant Professor, Department of English, Southeast University, Bangladesh</w:t>
      </w:r>
    </w:p>
  </w:footnote>
  <w:footnote w:id="2">
    <w:p w14:paraId="3E2EFBE3" w14:textId="77777777" w:rsidR="00B83276" w:rsidRPr="00775CB3" w:rsidRDefault="00B83276" w:rsidP="00B83276">
      <w:pPr>
        <w:pStyle w:val="FootnoteText"/>
        <w:rPr>
          <w:lang w:val="en-US"/>
        </w:rPr>
      </w:pPr>
      <w:r>
        <w:rPr>
          <w:rStyle w:val="FootnoteReference"/>
        </w:rPr>
        <w:footnoteRef/>
      </w:r>
      <w:r>
        <w:t xml:space="preserve"> </w:t>
      </w:r>
      <w:r>
        <w:rPr>
          <w:lang w:val="en-US"/>
        </w:rPr>
        <w:t xml:space="preserve">Independent researcher, Bangladesh </w:t>
      </w:r>
    </w:p>
  </w:footnote>
  <w:footnote w:id="3">
    <w:p w14:paraId="2B8211CD" w14:textId="77777777" w:rsidR="00B83276" w:rsidRDefault="00B83276" w:rsidP="00B83276">
      <w:pPr>
        <w:pStyle w:val="FootnoteText"/>
      </w:pPr>
      <w:r>
        <w:rPr>
          <w:rStyle w:val="FootnoteReference"/>
        </w:rPr>
        <w:footnoteRef/>
      </w:r>
      <w:r>
        <w:t xml:space="preserve"> Professor &amp; Head, Department of English, BGMEA University of Fashion &amp; Technology (BUFT), </w:t>
      </w:r>
    </w:p>
    <w:p w14:paraId="37F1B340" w14:textId="77777777" w:rsidR="00B83276" w:rsidRPr="00775CB3" w:rsidRDefault="00B83276" w:rsidP="00B83276">
      <w:pPr>
        <w:pStyle w:val="FootnoteText"/>
        <w:rPr>
          <w:lang w:val="en-US"/>
        </w:rPr>
      </w:pPr>
      <w:r>
        <w:t xml:space="preserve"> Bangladesh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51461"/>
    <w:multiLevelType w:val="hybridMultilevel"/>
    <w:tmpl w:val="BAC461E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E6407"/>
    <w:multiLevelType w:val="multilevel"/>
    <w:tmpl w:val="68B0C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A31865"/>
    <w:multiLevelType w:val="hybridMultilevel"/>
    <w:tmpl w:val="19B2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F155A9"/>
    <w:multiLevelType w:val="hybridMultilevel"/>
    <w:tmpl w:val="E29AE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C1581"/>
    <w:multiLevelType w:val="hybridMultilevel"/>
    <w:tmpl w:val="329E2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F5E52"/>
    <w:multiLevelType w:val="hybridMultilevel"/>
    <w:tmpl w:val="5CB62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00C9C"/>
    <w:multiLevelType w:val="hybridMultilevel"/>
    <w:tmpl w:val="619AB4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09039AD"/>
    <w:multiLevelType w:val="hybridMultilevel"/>
    <w:tmpl w:val="32E4BEFE"/>
    <w:lvl w:ilvl="0" w:tplc="A524C282">
      <w:start w:val="1"/>
      <w:numFmt w:val="decimal"/>
      <w:lvlText w:val="%1."/>
      <w:lvlJc w:val="left"/>
      <w:pPr>
        <w:ind w:left="720" w:hanging="360"/>
      </w:pPr>
      <w:rPr>
        <w:rFonts w:ascii="Times New Roman" w:eastAsia="Times New Roman" w:hAnsi="Times New Roman" w:cs="Times New Roman"/>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9C7BAB"/>
    <w:multiLevelType w:val="hybridMultilevel"/>
    <w:tmpl w:val="2F8C800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9187DA9"/>
    <w:multiLevelType w:val="hybridMultilevel"/>
    <w:tmpl w:val="15E66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1E5E81"/>
    <w:multiLevelType w:val="hybridMultilevel"/>
    <w:tmpl w:val="7332C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55928CF"/>
    <w:multiLevelType w:val="hybridMultilevel"/>
    <w:tmpl w:val="8DDE0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B69BA"/>
    <w:multiLevelType w:val="hybridMultilevel"/>
    <w:tmpl w:val="8794D3F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23323A"/>
    <w:multiLevelType w:val="hybridMultilevel"/>
    <w:tmpl w:val="3AAC3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0F1DBB"/>
    <w:multiLevelType w:val="hybridMultilevel"/>
    <w:tmpl w:val="ADFAD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8843DF"/>
    <w:multiLevelType w:val="hybridMultilevel"/>
    <w:tmpl w:val="E8442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760BB"/>
    <w:multiLevelType w:val="multilevel"/>
    <w:tmpl w:val="3322248C"/>
    <w:styleLink w:val="CurrentList1"/>
    <w:lvl w:ilvl="0">
      <w:start w:val="5"/>
      <w:numFmt w:val="decimal"/>
      <w:lvlText w:val="%1."/>
      <w:lvlJc w:val="left"/>
      <w:pPr>
        <w:ind w:left="720" w:hanging="360"/>
      </w:pPr>
      <w:rPr>
        <w:rFonts w:hint="default"/>
        <w:color w:val="2021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F4B1B79"/>
    <w:multiLevelType w:val="hybridMultilevel"/>
    <w:tmpl w:val="4808F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0A3758"/>
    <w:multiLevelType w:val="hybridMultilevel"/>
    <w:tmpl w:val="EA627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1C4846"/>
    <w:multiLevelType w:val="hybridMultilevel"/>
    <w:tmpl w:val="E4C02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7E7600"/>
    <w:multiLevelType w:val="hybridMultilevel"/>
    <w:tmpl w:val="60D07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C15773"/>
    <w:multiLevelType w:val="multilevel"/>
    <w:tmpl w:val="4822B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997C4B"/>
    <w:multiLevelType w:val="hybridMultilevel"/>
    <w:tmpl w:val="1D0CB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11663B"/>
    <w:multiLevelType w:val="hybridMultilevel"/>
    <w:tmpl w:val="45AA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D80AC0"/>
    <w:multiLevelType w:val="hybridMultilevel"/>
    <w:tmpl w:val="2D687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3329D6"/>
    <w:multiLevelType w:val="hybridMultilevel"/>
    <w:tmpl w:val="42704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202989">
    <w:abstractNumId w:val="11"/>
  </w:num>
  <w:num w:numId="2" w16cid:durableId="1349019733">
    <w:abstractNumId w:val="19"/>
  </w:num>
  <w:num w:numId="3" w16cid:durableId="1007253496">
    <w:abstractNumId w:val="4"/>
  </w:num>
  <w:num w:numId="4" w16cid:durableId="1932620215">
    <w:abstractNumId w:val="9"/>
  </w:num>
  <w:num w:numId="5" w16cid:durableId="1338921577">
    <w:abstractNumId w:val="16"/>
  </w:num>
  <w:num w:numId="6" w16cid:durableId="1351881002">
    <w:abstractNumId w:val="15"/>
  </w:num>
  <w:num w:numId="7" w16cid:durableId="1171724538">
    <w:abstractNumId w:val="14"/>
  </w:num>
  <w:num w:numId="8" w16cid:durableId="87121590">
    <w:abstractNumId w:val="24"/>
  </w:num>
  <w:num w:numId="9" w16cid:durableId="1046563588">
    <w:abstractNumId w:val="22"/>
  </w:num>
  <w:num w:numId="10" w16cid:durableId="1399589672">
    <w:abstractNumId w:val="13"/>
  </w:num>
  <w:num w:numId="11" w16cid:durableId="873811285">
    <w:abstractNumId w:val="23"/>
  </w:num>
  <w:num w:numId="12" w16cid:durableId="1942951438">
    <w:abstractNumId w:val="6"/>
  </w:num>
  <w:num w:numId="13" w16cid:durableId="1416440454">
    <w:abstractNumId w:val="10"/>
  </w:num>
  <w:num w:numId="14" w16cid:durableId="31804705">
    <w:abstractNumId w:val="8"/>
  </w:num>
  <w:num w:numId="15" w16cid:durableId="964654074">
    <w:abstractNumId w:val="12"/>
  </w:num>
  <w:num w:numId="16" w16cid:durableId="1789934655">
    <w:abstractNumId w:val="3"/>
  </w:num>
  <w:num w:numId="17" w16cid:durableId="1800491043">
    <w:abstractNumId w:val="7"/>
  </w:num>
  <w:num w:numId="18" w16cid:durableId="1270892799">
    <w:abstractNumId w:val="0"/>
  </w:num>
  <w:num w:numId="19" w16cid:durableId="65961230">
    <w:abstractNumId w:val="2"/>
  </w:num>
  <w:num w:numId="20" w16cid:durableId="200748864">
    <w:abstractNumId w:val="25"/>
  </w:num>
  <w:num w:numId="21" w16cid:durableId="256791629">
    <w:abstractNumId w:val="18"/>
  </w:num>
  <w:num w:numId="22" w16cid:durableId="1038122683">
    <w:abstractNumId w:val="17"/>
  </w:num>
  <w:num w:numId="23" w16cid:durableId="919753423">
    <w:abstractNumId w:val="20"/>
  </w:num>
  <w:num w:numId="24" w16cid:durableId="595020627">
    <w:abstractNumId w:val="5"/>
  </w:num>
  <w:num w:numId="25" w16cid:durableId="1657802051">
    <w:abstractNumId w:val="1"/>
  </w:num>
  <w:num w:numId="26" w16cid:durableId="151796458">
    <w:abstractNumId w:val="21"/>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ell_tfz">
    <w15:presenceInfo w15:providerId="None" w15:userId="dell_tf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902"/>
    <w:rsid w:val="000006EA"/>
    <w:rsid w:val="000007CC"/>
    <w:rsid w:val="00000B75"/>
    <w:rsid w:val="00000CB4"/>
    <w:rsid w:val="000014F6"/>
    <w:rsid w:val="000018A8"/>
    <w:rsid w:val="00001D8F"/>
    <w:rsid w:val="00001E5E"/>
    <w:rsid w:val="00002055"/>
    <w:rsid w:val="000025AD"/>
    <w:rsid w:val="00002FC0"/>
    <w:rsid w:val="000037A7"/>
    <w:rsid w:val="00003883"/>
    <w:rsid w:val="00003EB9"/>
    <w:rsid w:val="000047E9"/>
    <w:rsid w:val="00004A6B"/>
    <w:rsid w:val="00004BBB"/>
    <w:rsid w:val="00004C7C"/>
    <w:rsid w:val="00004F17"/>
    <w:rsid w:val="00004F4A"/>
    <w:rsid w:val="00004FDF"/>
    <w:rsid w:val="00005A77"/>
    <w:rsid w:val="00006104"/>
    <w:rsid w:val="00006106"/>
    <w:rsid w:val="00006B17"/>
    <w:rsid w:val="00010073"/>
    <w:rsid w:val="0001035C"/>
    <w:rsid w:val="000118AC"/>
    <w:rsid w:val="00011B9E"/>
    <w:rsid w:val="00011C84"/>
    <w:rsid w:val="00011F1E"/>
    <w:rsid w:val="0001238F"/>
    <w:rsid w:val="000124C4"/>
    <w:rsid w:val="00012548"/>
    <w:rsid w:val="000127A2"/>
    <w:rsid w:val="00012850"/>
    <w:rsid w:val="00012DB0"/>
    <w:rsid w:val="000131B6"/>
    <w:rsid w:val="000132E6"/>
    <w:rsid w:val="00013772"/>
    <w:rsid w:val="0001386C"/>
    <w:rsid w:val="00013B49"/>
    <w:rsid w:val="00013D2E"/>
    <w:rsid w:val="0001424D"/>
    <w:rsid w:val="0001433A"/>
    <w:rsid w:val="00014711"/>
    <w:rsid w:val="00014BD3"/>
    <w:rsid w:val="00014EB9"/>
    <w:rsid w:val="00015525"/>
    <w:rsid w:val="00017AAB"/>
    <w:rsid w:val="00017E88"/>
    <w:rsid w:val="00020067"/>
    <w:rsid w:val="000203FB"/>
    <w:rsid w:val="00020A07"/>
    <w:rsid w:val="00020A9A"/>
    <w:rsid w:val="00020BDD"/>
    <w:rsid w:val="00021037"/>
    <w:rsid w:val="00021344"/>
    <w:rsid w:val="00021528"/>
    <w:rsid w:val="0002198B"/>
    <w:rsid w:val="00021D5F"/>
    <w:rsid w:val="0002232F"/>
    <w:rsid w:val="00022CE2"/>
    <w:rsid w:val="00022D96"/>
    <w:rsid w:val="00022E47"/>
    <w:rsid w:val="000235C0"/>
    <w:rsid w:val="00023744"/>
    <w:rsid w:val="00023CFF"/>
    <w:rsid w:val="00023DA8"/>
    <w:rsid w:val="00023E8C"/>
    <w:rsid w:val="00024417"/>
    <w:rsid w:val="00024512"/>
    <w:rsid w:val="000247FA"/>
    <w:rsid w:val="000249BA"/>
    <w:rsid w:val="000249F8"/>
    <w:rsid w:val="00024E11"/>
    <w:rsid w:val="000252B3"/>
    <w:rsid w:val="000252EC"/>
    <w:rsid w:val="000257B9"/>
    <w:rsid w:val="0002608B"/>
    <w:rsid w:val="00026273"/>
    <w:rsid w:val="000269B6"/>
    <w:rsid w:val="00026E7E"/>
    <w:rsid w:val="00026F44"/>
    <w:rsid w:val="00027FAE"/>
    <w:rsid w:val="0003073C"/>
    <w:rsid w:val="0003078E"/>
    <w:rsid w:val="000309F4"/>
    <w:rsid w:val="0003259C"/>
    <w:rsid w:val="0003369F"/>
    <w:rsid w:val="000336BC"/>
    <w:rsid w:val="00033C18"/>
    <w:rsid w:val="00033CB5"/>
    <w:rsid w:val="00034D27"/>
    <w:rsid w:val="00034D6E"/>
    <w:rsid w:val="00034E22"/>
    <w:rsid w:val="000350A3"/>
    <w:rsid w:val="00035529"/>
    <w:rsid w:val="000356DB"/>
    <w:rsid w:val="00035E5F"/>
    <w:rsid w:val="00037051"/>
    <w:rsid w:val="000374A4"/>
    <w:rsid w:val="00037841"/>
    <w:rsid w:val="00037C22"/>
    <w:rsid w:val="000400C0"/>
    <w:rsid w:val="000404AC"/>
    <w:rsid w:val="00040A2C"/>
    <w:rsid w:val="00041464"/>
    <w:rsid w:val="00041569"/>
    <w:rsid w:val="00041742"/>
    <w:rsid w:val="0004197B"/>
    <w:rsid w:val="00041AC3"/>
    <w:rsid w:val="00041B29"/>
    <w:rsid w:val="00041B42"/>
    <w:rsid w:val="0004240C"/>
    <w:rsid w:val="00042715"/>
    <w:rsid w:val="00042ECB"/>
    <w:rsid w:val="0004319A"/>
    <w:rsid w:val="000434EB"/>
    <w:rsid w:val="000441DF"/>
    <w:rsid w:val="0004463F"/>
    <w:rsid w:val="000448B5"/>
    <w:rsid w:val="00044E78"/>
    <w:rsid w:val="00044EF8"/>
    <w:rsid w:val="000456DC"/>
    <w:rsid w:val="00046215"/>
    <w:rsid w:val="000472FF"/>
    <w:rsid w:val="0004792C"/>
    <w:rsid w:val="000502FE"/>
    <w:rsid w:val="00050A7E"/>
    <w:rsid w:val="00050F28"/>
    <w:rsid w:val="0005116C"/>
    <w:rsid w:val="00051DB6"/>
    <w:rsid w:val="00053834"/>
    <w:rsid w:val="00053BBD"/>
    <w:rsid w:val="00053E77"/>
    <w:rsid w:val="00054546"/>
    <w:rsid w:val="00054586"/>
    <w:rsid w:val="000549DF"/>
    <w:rsid w:val="00054D4D"/>
    <w:rsid w:val="00054EC3"/>
    <w:rsid w:val="0005513C"/>
    <w:rsid w:val="000552CE"/>
    <w:rsid w:val="0005545A"/>
    <w:rsid w:val="00055CBD"/>
    <w:rsid w:val="00056CD2"/>
    <w:rsid w:val="00056E27"/>
    <w:rsid w:val="00056E32"/>
    <w:rsid w:val="000570CE"/>
    <w:rsid w:val="0005777C"/>
    <w:rsid w:val="000601D4"/>
    <w:rsid w:val="0006056C"/>
    <w:rsid w:val="00060E81"/>
    <w:rsid w:val="00060F6E"/>
    <w:rsid w:val="00061121"/>
    <w:rsid w:val="00061964"/>
    <w:rsid w:val="00061BFA"/>
    <w:rsid w:val="000628DE"/>
    <w:rsid w:val="00063473"/>
    <w:rsid w:val="00063C33"/>
    <w:rsid w:val="00064A56"/>
    <w:rsid w:val="00064EAD"/>
    <w:rsid w:val="000654D6"/>
    <w:rsid w:val="0006560D"/>
    <w:rsid w:val="00065DEF"/>
    <w:rsid w:val="00066825"/>
    <w:rsid w:val="00067E18"/>
    <w:rsid w:val="000700E6"/>
    <w:rsid w:val="000708CD"/>
    <w:rsid w:val="00071B01"/>
    <w:rsid w:val="00072777"/>
    <w:rsid w:val="0007309B"/>
    <w:rsid w:val="0007309E"/>
    <w:rsid w:val="000737AD"/>
    <w:rsid w:val="000738FF"/>
    <w:rsid w:val="000757FE"/>
    <w:rsid w:val="000758C2"/>
    <w:rsid w:val="00075C53"/>
    <w:rsid w:val="000763D7"/>
    <w:rsid w:val="000765BA"/>
    <w:rsid w:val="00077259"/>
    <w:rsid w:val="00077AE7"/>
    <w:rsid w:val="00077DF6"/>
    <w:rsid w:val="00077EE4"/>
    <w:rsid w:val="00080CA4"/>
    <w:rsid w:val="00080E33"/>
    <w:rsid w:val="00081342"/>
    <w:rsid w:val="00081CC7"/>
    <w:rsid w:val="0008212D"/>
    <w:rsid w:val="00082362"/>
    <w:rsid w:val="00082BE3"/>
    <w:rsid w:val="00082EC7"/>
    <w:rsid w:val="00083E1B"/>
    <w:rsid w:val="00084427"/>
    <w:rsid w:val="000848C8"/>
    <w:rsid w:val="00084B47"/>
    <w:rsid w:val="0008531B"/>
    <w:rsid w:val="000853FE"/>
    <w:rsid w:val="000862BA"/>
    <w:rsid w:val="000869A1"/>
    <w:rsid w:val="00086A1C"/>
    <w:rsid w:val="00086CE4"/>
    <w:rsid w:val="00090422"/>
    <w:rsid w:val="0009082F"/>
    <w:rsid w:val="00090ABC"/>
    <w:rsid w:val="00090E08"/>
    <w:rsid w:val="00090ED3"/>
    <w:rsid w:val="000914A1"/>
    <w:rsid w:val="00091F1C"/>
    <w:rsid w:val="00092291"/>
    <w:rsid w:val="0009261D"/>
    <w:rsid w:val="000926BF"/>
    <w:rsid w:val="00092787"/>
    <w:rsid w:val="000929A6"/>
    <w:rsid w:val="000935CA"/>
    <w:rsid w:val="000939F9"/>
    <w:rsid w:val="0009445A"/>
    <w:rsid w:val="00094A02"/>
    <w:rsid w:val="00094D52"/>
    <w:rsid w:val="000954BC"/>
    <w:rsid w:val="00095746"/>
    <w:rsid w:val="00096955"/>
    <w:rsid w:val="00096CA9"/>
    <w:rsid w:val="0009760F"/>
    <w:rsid w:val="000A05AC"/>
    <w:rsid w:val="000A0719"/>
    <w:rsid w:val="000A0E9F"/>
    <w:rsid w:val="000A10BE"/>
    <w:rsid w:val="000A1B93"/>
    <w:rsid w:val="000A203C"/>
    <w:rsid w:val="000A2690"/>
    <w:rsid w:val="000A281F"/>
    <w:rsid w:val="000A2A17"/>
    <w:rsid w:val="000A2F1F"/>
    <w:rsid w:val="000A3704"/>
    <w:rsid w:val="000A43CA"/>
    <w:rsid w:val="000A47E4"/>
    <w:rsid w:val="000A535A"/>
    <w:rsid w:val="000A584E"/>
    <w:rsid w:val="000A6AC8"/>
    <w:rsid w:val="000A6BB9"/>
    <w:rsid w:val="000A6E35"/>
    <w:rsid w:val="000A77F3"/>
    <w:rsid w:val="000A7CB5"/>
    <w:rsid w:val="000B09B1"/>
    <w:rsid w:val="000B0C44"/>
    <w:rsid w:val="000B0CDD"/>
    <w:rsid w:val="000B0E0B"/>
    <w:rsid w:val="000B0E88"/>
    <w:rsid w:val="000B137C"/>
    <w:rsid w:val="000B1574"/>
    <w:rsid w:val="000B1583"/>
    <w:rsid w:val="000B1905"/>
    <w:rsid w:val="000B206C"/>
    <w:rsid w:val="000B2453"/>
    <w:rsid w:val="000B2655"/>
    <w:rsid w:val="000B2BE6"/>
    <w:rsid w:val="000B2DB3"/>
    <w:rsid w:val="000B2FA8"/>
    <w:rsid w:val="000B306C"/>
    <w:rsid w:val="000B4B5C"/>
    <w:rsid w:val="000B4E82"/>
    <w:rsid w:val="000B4FF3"/>
    <w:rsid w:val="000B54EC"/>
    <w:rsid w:val="000B5664"/>
    <w:rsid w:val="000B5E63"/>
    <w:rsid w:val="000B6333"/>
    <w:rsid w:val="000B63BF"/>
    <w:rsid w:val="000B6C7F"/>
    <w:rsid w:val="000B6D5E"/>
    <w:rsid w:val="000B718E"/>
    <w:rsid w:val="000B7C19"/>
    <w:rsid w:val="000C07DF"/>
    <w:rsid w:val="000C1831"/>
    <w:rsid w:val="000C1FCD"/>
    <w:rsid w:val="000C2C0F"/>
    <w:rsid w:val="000C2F75"/>
    <w:rsid w:val="000C3EE1"/>
    <w:rsid w:val="000C4101"/>
    <w:rsid w:val="000C545B"/>
    <w:rsid w:val="000C54A9"/>
    <w:rsid w:val="000C5947"/>
    <w:rsid w:val="000C5F6E"/>
    <w:rsid w:val="000C5FD1"/>
    <w:rsid w:val="000C61F4"/>
    <w:rsid w:val="000C6450"/>
    <w:rsid w:val="000C6BC4"/>
    <w:rsid w:val="000C7141"/>
    <w:rsid w:val="000C7227"/>
    <w:rsid w:val="000C745E"/>
    <w:rsid w:val="000C7EBF"/>
    <w:rsid w:val="000C7EF7"/>
    <w:rsid w:val="000D14C9"/>
    <w:rsid w:val="000D1554"/>
    <w:rsid w:val="000D2668"/>
    <w:rsid w:val="000D2A34"/>
    <w:rsid w:val="000D31AE"/>
    <w:rsid w:val="000D391D"/>
    <w:rsid w:val="000D3D50"/>
    <w:rsid w:val="000D4188"/>
    <w:rsid w:val="000D4747"/>
    <w:rsid w:val="000D564B"/>
    <w:rsid w:val="000D5C36"/>
    <w:rsid w:val="000D5D70"/>
    <w:rsid w:val="000D5DC7"/>
    <w:rsid w:val="000D69C4"/>
    <w:rsid w:val="000D6CE7"/>
    <w:rsid w:val="000D78FA"/>
    <w:rsid w:val="000D7D6A"/>
    <w:rsid w:val="000E0990"/>
    <w:rsid w:val="000E0D68"/>
    <w:rsid w:val="000E146A"/>
    <w:rsid w:val="000E1EDB"/>
    <w:rsid w:val="000E2089"/>
    <w:rsid w:val="000E24F2"/>
    <w:rsid w:val="000E274D"/>
    <w:rsid w:val="000E2D9B"/>
    <w:rsid w:val="000E3045"/>
    <w:rsid w:val="000E3632"/>
    <w:rsid w:val="000E3639"/>
    <w:rsid w:val="000E3CD8"/>
    <w:rsid w:val="000E477A"/>
    <w:rsid w:val="000E48AA"/>
    <w:rsid w:val="000E496C"/>
    <w:rsid w:val="000E4B15"/>
    <w:rsid w:val="000E5063"/>
    <w:rsid w:val="000E50B0"/>
    <w:rsid w:val="000E562B"/>
    <w:rsid w:val="000E57B3"/>
    <w:rsid w:val="000E59F2"/>
    <w:rsid w:val="000E5C3A"/>
    <w:rsid w:val="000E5CF9"/>
    <w:rsid w:val="000E6118"/>
    <w:rsid w:val="000E7B54"/>
    <w:rsid w:val="000E7C3E"/>
    <w:rsid w:val="000F033E"/>
    <w:rsid w:val="000F1A67"/>
    <w:rsid w:val="000F1D30"/>
    <w:rsid w:val="000F2044"/>
    <w:rsid w:val="000F261D"/>
    <w:rsid w:val="000F2842"/>
    <w:rsid w:val="000F28C5"/>
    <w:rsid w:val="000F2D5A"/>
    <w:rsid w:val="000F2E47"/>
    <w:rsid w:val="000F30B7"/>
    <w:rsid w:val="000F3620"/>
    <w:rsid w:val="000F3CC8"/>
    <w:rsid w:val="000F3E98"/>
    <w:rsid w:val="000F47F4"/>
    <w:rsid w:val="000F502A"/>
    <w:rsid w:val="000F514D"/>
    <w:rsid w:val="000F5298"/>
    <w:rsid w:val="000F5316"/>
    <w:rsid w:val="000F5A24"/>
    <w:rsid w:val="000F5AF4"/>
    <w:rsid w:val="000F5BD2"/>
    <w:rsid w:val="000F5BE4"/>
    <w:rsid w:val="000F5C5B"/>
    <w:rsid w:val="000F6030"/>
    <w:rsid w:val="000F6D21"/>
    <w:rsid w:val="000F77C8"/>
    <w:rsid w:val="00100F52"/>
    <w:rsid w:val="001017B4"/>
    <w:rsid w:val="001018D1"/>
    <w:rsid w:val="001019D8"/>
    <w:rsid w:val="00101CFC"/>
    <w:rsid w:val="00101D03"/>
    <w:rsid w:val="00101D93"/>
    <w:rsid w:val="0010254C"/>
    <w:rsid w:val="00103149"/>
    <w:rsid w:val="00103650"/>
    <w:rsid w:val="0010369E"/>
    <w:rsid w:val="00103A1E"/>
    <w:rsid w:val="00104601"/>
    <w:rsid w:val="001055B4"/>
    <w:rsid w:val="00105A76"/>
    <w:rsid w:val="00105BE6"/>
    <w:rsid w:val="00105C38"/>
    <w:rsid w:val="00105C73"/>
    <w:rsid w:val="00105EE7"/>
    <w:rsid w:val="0010628A"/>
    <w:rsid w:val="0010711A"/>
    <w:rsid w:val="0010725B"/>
    <w:rsid w:val="001074FA"/>
    <w:rsid w:val="00107895"/>
    <w:rsid w:val="00107AEF"/>
    <w:rsid w:val="0011000C"/>
    <w:rsid w:val="00110166"/>
    <w:rsid w:val="00111C8B"/>
    <w:rsid w:val="0011224D"/>
    <w:rsid w:val="001128F8"/>
    <w:rsid w:val="00112957"/>
    <w:rsid w:val="00112A68"/>
    <w:rsid w:val="00112AEF"/>
    <w:rsid w:val="001130AC"/>
    <w:rsid w:val="001133F0"/>
    <w:rsid w:val="001134C6"/>
    <w:rsid w:val="00113B0F"/>
    <w:rsid w:val="00113DFB"/>
    <w:rsid w:val="00113E41"/>
    <w:rsid w:val="001142EC"/>
    <w:rsid w:val="001147B0"/>
    <w:rsid w:val="001148F1"/>
    <w:rsid w:val="00115522"/>
    <w:rsid w:val="001156AC"/>
    <w:rsid w:val="00115CF9"/>
    <w:rsid w:val="001163CD"/>
    <w:rsid w:val="0011645F"/>
    <w:rsid w:val="00116626"/>
    <w:rsid w:val="001175E6"/>
    <w:rsid w:val="0011794C"/>
    <w:rsid w:val="00120143"/>
    <w:rsid w:val="00120224"/>
    <w:rsid w:val="00120989"/>
    <w:rsid w:val="00120D86"/>
    <w:rsid w:val="001211BB"/>
    <w:rsid w:val="001212FB"/>
    <w:rsid w:val="00121B10"/>
    <w:rsid w:val="00121CA5"/>
    <w:rsid w:val="001221A2"/>
    <w:rsid w:val="00122C01"/>
    <w:rsid w:val="00123541"/>
    <w:rsid w:val="0012376D"/>
    <w:rsid w:val="00124175"/>
    <w:rsid w:val="00124644"/>
    <w:rsid w:val="00124B1C"/>
    <w:rsid w:val="00124F1C"/>
    <w:rsid w:val="001252FD"/>
    <w:rsid w:val="001255E3"/>
    <w:rsid w:val="001259B9"/>
    <w:rsid w:val="00125DA5"/>
    <w:rsid w:val="00126269"/>
    <w:rsid w:val="0012642D"/>
    <w:rsid w:val="0012670A"/>
    <w:rsid w:val="00126A2C"/>
    <w:rsid w:val="00126B32"/>
    <w:rsid w:val="00126F12"/>
    <w:rsid w:val="00127373"/>
    <w:rsid w:val="0013024A"/>
    <w:rsid w:val="00130A52"/>
    <w:rsid w:val="00130F7A"/>
    <w:rsid w:val="0013199E"/>
    <w:rsid w:val="00131CE3"/>
    <w:rsid w:val="00132410"/>
    <w:rsid w:val="00132447"/>
    <w:rsid w:val="001325AB"/>
    <w:rsid w:val="00132611"/>
    <w:rsid w:val="00132AAA"/>
    <w:rsid w:val="00133540"/>
    <w:rsid w:val="001338F3"/>
    <w:rsid w:val="00133B65"/>
    <w:rsid w:val="00133E29"/>
    <w:rsid w:val="001347A5"/>
    <w:rsid w:val="0013507C"/>
    <w:rsid w:val="00135082"/>
    <w:rsid w:val="00135882"/>
    <w:rsid w:val="0013608A"/>
    <w:rsid w:val="00136A97"/>
    <w:rsid w:val="00136CB3"/>
    <w:rsid w:val="00140274"/>
    <w:rsid w:val="00141AB7"/>
    <w:rsid w:val="00141E55"/>
    <w:rsid w:val="0014251A"/>
    <w:rsid w:val="001427C3"/>
    <w:rsid w:val="00142CD1"/>
    <w:rsid w:val="00142D0A"/>
    <w:rsid w:val="00142E8F"/>
    <w:rsid w:val="00143F10"/>
    <w:rsid w:val="001442B7"/>
    <w:rsid w:val="00144370"/>
    <w:rsid w:val="00144C8B"/>
    <w:rsid w:val="00144F1E"/>
    <w:rsid w:val="0014536C"/>
    <w:rsid w:val="00145F00"/>
    <w:rsid w:val="00147CBB"/>
    <w:rsid w:val="00147E31"/>
    <w:rsid w:val="0015007B"/>
    <w:rsid w:val="00150117"/>
    <w:rsid w:val="001503B5"/>
    <w:rsid w:val="00150555"/>
    <w:rsid w:val="0015056C"/>
    <w:rsid w:val="001508FA"/>
    <w:rsid w:val="00150BC1"/>
    <w:rsid w:val="00150C75"/>
    <w:rsid w:val="001512EE"/>
    <w:rsid w:val="001519D8"/>
    <w:rsid w:val="00151FF5"/>
    <w:rsid w:val="00152049"/>
    <w:rsid w:val="00152376"/>
    <w:rsid w:val="001527B9"/>
    <w:rsid w:val="001528BE"/>
    <w:rsid w:val="00152AA4"/>
    <w:rsid w:val="00152E42"/>
    <w:rsid w:val="00152EEF"/>
    <w:rsid w:val="00153046"/>
    <w:rsid w:val="001534D0"/>
    <w:rsid w:val="001538A4"/>
    <w:rsid w:val="00153A0A"/>
    <w:rsid w:val="00154E77"/>
    <w:rsid w:val="001555D2"/>
    <w:rsid w:val="0015563D"/>
    <w:rsid w:val="00155771"/>
    <w:rsid w:val="00155A5F"/>
    <w:rsid w:val="00155AD6"/>
    <w:rsid w:val="00155B20"/>
    <w:rsid w:val="00155BD5"/>
    <w:rsid w:val="00155F1E"/>
    <w:rsid w:val="00156129"/>
    <w:rsid w:val="001563F3"/>
    <w:rsid w:val="00157CDF"/>
    <w:rsid w:val="00157D5F"/>
    <w:rsid w:val="00157F31"/>
    <w:rsid w:val="00160455"/>
    <w:rsid w:val="001608BF"/>
    <w:rsid w:val="00161271"/>
    <w:rsid w:val="00161472"/>
    <w:rsid w:val="0016155F"/>
    <w:rsid w:val="001629CB"/>
    <w:rsid w:val="00163858"/>
    <w:rsid w:val="00163C2F"/>
    <w:rsid w:val="00163EE6"/>
    <w:rsid w:val="00163F76"/>
    <w:rsid w:val="00164294"/>
    <w:rsid w:val="00164DA2"/>
    <w:rsid w:val="001652AF"/>
    <w:rsid w:val="0016555C"/>
    <w:rsid w:val="00165C1E"/>
    <w:rsid w:val="0016617D"/>
    <w:rsid w:val="00166A82"/>
    <w:rsid w:val="00166D63"/>
    <w:rsid w:val="00166FF7"/>
    <w:rsid w:val="00167801"/>
    <w:rsid w:val="00170056"/>
    <w:rsid w:val="001702D5"/>
    <w:rsid w:val="00170519"/>
    <w:rsid w:val="00170D5A"/>
    <w:rsid w:val="00170FA5"/>
    <w:rsid w:val="00171DA8"/>
    <w:rsid w:val="001722F5"/>
    <w:rsid w:val="0017257A"/>
    <w:rsid w:val="00173209"/>
    <w:rsid w:val="00173485"/>
    <w:rsid w:val="0017451B"/>
    <w:rsid w:val="00174826"/>
    <w:rsid w:val="00174BAE"/>
    <w:rsid w:val="001751B5"/>
    <w:rsid w:val="00175421"/>
    <w:rsid w:val="00175A0F"/>
    <w:rsid w:val="00175DAB"/>
    <w:rsid w:val="00176452"/>
    <w:rsid w:val="0017682C"/>
    <w:rsid w:val="00177220"/>
    <w:rsid w:val="00177615"/>
    <w:rsid w:val="001800DA"/>
    <w:rsid w:val="001805A1"/>
    <w:rsid w:val="00180C90"/>
    <w:rsid w:val="001825C6"/>
    <w:rsid w:val="00183145"/>
    <w:rsid w:val="00183922"/>
    <w:rsid w:val="00183945"/>
    <w:rsid w:val="00183A4D"/>
    <w:rsid w:val="00184093"/>
    <w:rsid w:val="00184472"/>
    <w:rsid w:val="00184504"/>
    <w:rsid w:val="001845B9"/>
    <w:rsid w:val="00184674"/>
    <w:rsid w:val="0018512F"/>
    <w:rsid w:val="00185956"/>
    <w:rsid w:val="00185D11"/>
    <w:rsid w:val="00185FDA"/>
    <w:rsid w:val="001865AC"/>
    <w:rsid w:val="001866ED"/>
    <w:rsid w:val="00190297"/>
    <w:rsid w:val="00190499"/>
    <w:rsid w:val="00190654"/>
    <w:rsid w:val="00190848"/>
    <w:rsid w:val="00190A49"/>
    <w:rsid w:val="00191292"/>
    <w:rsid w:val="001912DA"/>
    <w:rsid w:val="00191917"/>
    <w:rsid w:val="00191C2A"/>
    <w:rsid w:val="00192191"/>
    <w:rsid w:val="001928C0"/>
    <w:rsid w:val="00192E84"/>
    <w:rsid w:val="0019307C"/>
    <w:rsid w:val="0019345B"/>
    <w:rsid w:val="00193DBE"/>
    <w:rsid w:val="0019409B"/>
    <w:rsid w:val="001948E5"/>
    <w:rsid w:val="00194BEF"/>
    <w:rsid w:val="0019516E"/>
    <w:rsid w:val="00195B96"/>
    <w:rsid w:val="00196A49"/>
    <w:rsid w:val="00197397"/>
    <w:rsid w:val="00197A12"/>
    <w:rsid w:val="00197EA3"/>
    <w:rsid w:val="001A0386"/>
    <w:rsid w:val="001A04F5"/>
    <w:rsid w:val="001A107F"/>
    <w:rsid w:val="001A1FBF"/>
    <w:rsid w:val="001A201B"/>
    <w:rsid w:val="001A242A"/>
    <w:rsid w:val="001A2501"/>
    <w:rsid w:val="001A284C"/>
    <w:rsid w:val="001A323D"/>
    <w:rsid w:val="001A381F"/>
    <w:rsid w:val="001A3AAE"/>
    <w:rsid w:val="001A43AB"/>
    <w:rsid w:val="001A46B0"/>
    <w:rsid w:val="001A47E7"/>
    <w:rsid w:val="001A4A43"/>
    <w:rsid w:val="001A5320"/>
    <w:rsid w:val="001A582D"/>
    <w:rsid w:val="001A5A91"/>
    <w:rsid w:val="001A6E5D"/>
    <w:rsid w:val="001A6E78"/>
    <w:rsid w:val="001A6FD8"/>
    <w:rsid w:val="001A72F6"/>
    <w:rsid w:val="001A7E29"/>
    <w:rsid w:val="001A7FAD"/>
    <w:rsid w:val="001B0412"/>
    <w:rsid w:val="001B0632"/>
    <w:rsid w:val="001B07CC"/>
    <w:rsid w:val="001B1386"/>
    <w:rsid w:val="001B13B3"/>
    <w:rsid w:val="001B1449"/>
    <w:rsid w:val="001B158A"/>
    <w:rsid w:val="001B184F"/>
    <w:rsid w:val="001B1ED7"/>
    <w:rsid w:val="001B1F99"/>
    <w:rsid w:val="001B2424"/>
    <w:rsid w:val="001B260D"/>
    <w:rsid w:val="001B294B"/>
    <w:rsid w:val="001B2A8C"/>
    <w:rsid w:val="001B2DB0"/>
    <w:rsid w:val="001B2EA7"/>
    <w:rsid w:val="001B3380"/>
    <w:rsid w:val="001B376E"/>
    <w:rsid w:val="001B3B8E"/>
    <w:rsid w:val="001B3CA1"/>
    <w:rsid w:val="001B445B"/>
    <w:rsid w:val="001B4ED6"/>
    <w:rsid w:val="001B5651"/>
    <w:rsid w:val="001B574C"/>
    <w:rsid w:val="001B5A6D"/>
    <w:rsid w:val="001B5E80"/>
    <w:rsid w:val="001B67F8"/>
    <w:rsid w:val="001B6B7A"/>
    <w:rsid w:val="001B752C"/>
    <w:rsid w:val="001C02C7"/>
    <w:rsid w:val="001C02E5"/>
    <w:rsid w:val="001C0F0E"/>
    <w:rsid w:val="001C0F4A"/>
    <w:rsid w:val="001C119B"/>
    <w:rsid w:val="001C1243"/>
    <w:rsid w:val="001C1279"/>
    <w:rsid w:val="001C12A5"/>
    <w:rsid w:val="001C14B3"/>
    <w:rsid w:val="001C1AFA"/>
    <w:rsid w:val="001C1FDB"/>
    <w:rsid w:val="001C246A"/>
    <w:rsid w:val="001C2E82"/>
    <w:rsid w:val="001C3760"/>
    <w:rsid w:val="001C3DB0"/>
    <w:rsid w:val="001C4029"/>
    <w:rsid w:val="001C44B6"/>
    <w:rsid w:val="001C491B"/>
    <w:rsid w:val="001C4D49"/>
    <w:rsid w:val="001C6209"/>
    <w:rsid w:val="001C78E7"/>
    <w:rsid w:val="001C7C7B"/>
    <w:rsid w:val="001D0020"/>
    <w:rsid w:val="001D02A9"/>
    <w:rsid w:val="001D0CCB"/>
    <w:rsid w:val="001D15DC"/>
    <w:rsid w:val="001D245C"/>
    <w:rsid w:val="001D27A4"/>
    <w:rsid w:val="001D32F6"/>
    <w:rsid w:val="001D3312"/>
    <w:rsid w:val="001D3CE8"/>
    <w:rsid w:val="001D3EF4"/>
    <w:rsid w:val="001D3F41"/>
    <w:rsid w:val="001D7148"/>
    <w:rsid w:val="001D7AF9"/>
    <w:rsid w:val="001E0067"/>
    <w:rsid w:val="001E0179"/>
    <w:rsid w:val="001E0417"/>
    <w:rsid w:val="001E046C"/>
    <w:rsid w:val="001E077F"/>
    <w:rsid w:val="001E150D"/>
    <w:rsid w:val="001E1845"/>
    <w:rsid w:val="001E1A26"/>
    <w:rsid w:val="001E202B"/>
    <w:rsid w:val="001E2081"/>
    <w:rsid w:val="001E2B80"/>
    <w:rsid w:val="001E3ADE"/>
    <w:rsid w:val="001E3CB8"/>
    <w:rsid w:val="001E3D96"/>
    <w:rsid w:val="001E3F84"/>
    <w:rsid w:val="001E557A"/>
    <w:rsid w:val="001E55AB"/>
    <w:rsid w:val="001E57F4"/>
    <w:rsid w:val="001E5A9C"/>
    <w:rsid w:val="001E6057"/>
    <w:rsid w:val="001E66F0"/>
    <w:rsid w:val="001E6C99"/>
    <w:rsid w:val="001F0DBF"/>
    <w:rsid w:val="001F1379"/>
    <w:rsid w:val="001F167C"/>
    <w:rsid w:val="001F19FE"/>
    <w:rsid w:val="001F1A4D"/>
    <w:rsid w:val="001F2490"/>
    <w:rsid w:val="001F2B9E"/>
    <w:rsid w:val="001F30FC"/>
    <w:rsid w:val="001F315B"/>
    <w:rsid w:val="001F3584"/>
    <w:rsid w:val="001F4A00"/>
    <w:rsid w:val="001F4CE2"/>
    <w:rsid w:val="001F5049"/>
    <w:rsid w:val="001F60CD"/>
    <w:rsid w:val="001F6DE7"/>
    <w:rsid w:val="001F6F53"/>
    <w:rsid w:val="001F71A4"/>
    <w:rsid w:val="001F7510"/>
    <w:rsid w:val="001F78B2"/>
    <w:rsid w:val="00200026"/>
    <w:rsid w:val="00200E34"/>
    <w:rsid w:val="002017B6"/>
    <w:rsid w:val="00201B6C"/>
    <w:rsid w:val="00201E24"/>
    <w:rsid w:val="002028EB"/>
    <w:rsid w:val="00202D33"/>
    <w:rsid w:val="002030F2"/>
    <w:rsid w:val="002041B0"/>
    <w:rsid w:val="002049F7"/>
    <w:rsid w:val="00204DF3"/>
    <w:rsid w:val="00205032"/>
    <w:rsid w:val="0020535A"/>
    <w:rsid w:val="00205BC2"/>
    <w:rsid w:val="00206E0D"/>
    <w:rsid w:val="00207267"/>
    <w:rsid w:val="00207745"/>
    <w:rsid w:val="00207A34"/>
    <w:rsid w:val="00210F98"/>
    <w:rsid w:val="0021103F"/>
    <w:rsid w:val="002113AD"/>
    <w:rsid w:val="002116D2"/>
    <w:rsid w:val="00211C9E"/>
    <w:rsid w:val="00212205"/>
    <w:rsid w:val="002122D8"/>
    <w:rsid w:val="002128A1"/>
    <w:rsid w:val="00212A04"/>
    <w:rsid w:val="00212B35"/>
    <w:rsid w:val="00212D8D"/>
    <w:rsid w:val="00213408"/>
    <w:rsid w:val="002142AB"/>
    <w:rsid w:val="0021460F"/>
    <w:rsid w:val="00214AC3"/>
    <w:rsid w:val="00215654"/>
    <w:rsid w:val="00215755"/>
    <w:rsid w:val="0021582A"/>
    <w:rsid w:val="00216A22"/>
    <w:rsid w:val="00216C4C"/>
    <w:rsid w:val="00217F21"/>
    <w:rsid w:val="0022030E"/>
    <w:rsid w:val="002226F4"/>
    <w:rsid w:val="0022283B"/>
    <w:rsid w:val="00222AB6"/>
    <w:rsid w:val="002233D5"/>
    <w:rsid w:val="00223B25"/>
    <w:rsid w:val="00223BB4"/>
    <w:rsid w:val="002245E7"/>
    <w:rsid w:val="0022463E"/>
    <w:rsid w:val="00224641"/>
    <w:rsid w:val="002246B1"/>
    <w:rsid w:val="00224F56"/>
    <w:rsid w:val="0022553F"/>
    <w:rsid w:val="002255D3"/>
    <w:rsid w:val="00225E35"/>
    <w:rsid w:val="00226E07"/>
    <w:rsid w:val="00226F64"/>
    <w:rsid w:val="002271DB"/>
    <w:rsid w:val="0022781A"/>
    <w:rsid w:val="00227B0B"/>
    <w:rsid w:val="00227D05"/>
    <w:rsid w:val="00230195"/>
    <w:rsid w:val="00230602"/>
    <w:rsid w:val="00230639"/>
    <w:rsid w:val="0023091B"/>
    <w:rsid w:val="00231152"/>
    <w:rsid w:val="0023144F"/>
    <w:rsid w:val="00231744"/>
    <w:rsid w:val="00231C90"/>
    <w:rsid w:val="002322F7"/>
    <w:rsid w:val="00232654"/>
    <w:rsid w:val="00233543"/>
    <w:rsid w:val="002340EF"/>
    <w:rsid w:val="002349CF"/>
    <w:rsid w:val="00234BAB"/>
    <w:rsid w:val="00234BBD"/>
    <w:rsid w:val="00234FF6"/>
    <w:rsid w:val="00235170"/>
    <w:rsid w:val="0023548C"/>
    <w:rsid w:val="00235A36"/>
    <w:rsid w:val="00235EB1"/>
    <w:rsid w:val="002360F8"/>
    <w:rsid w:val="002362B3"/>
    <w:rsid w:val="00237059"/>
    <w:rsid w:val="002370A0"/>
    <w:rsid w:val="0023772A"/>
    <w:rsid w:val="00237770"/>
    <w:rsid w:val="00237A9D"/>
    <w:rsid w:val="00240394"/>
    <w:rsid w:val="00240D69"/>
    <w:rsid w:val="00241D68"/>
    <w:rsid w:val="00241E02"/>
    <w:rsid w:val="002423DE"/>
    <w:rsid w:val="00242C06"/>
    <w:rsid w:val="00243193"/>
    <w:rsid w:val="00243761"/>
    <w:rsid w:val="00243C2C"/>
    <w:rsid w:val="00243F46"/>
    <w:rsid w:val="002445C3"/>
    <w:rsid w:val="00244A50"/>
    <w:rsid w:val="00244F5C"/>
    <w:rsid w:val="00245F3C"/>
    <w:rsid w:val="0024604B"/>
    <w:rsid w:val="0024670C"/>
    <w:rsid w:val="002468EF"/>
    <w:rsid w:val="00246A1E"/>
    <w:rsid w:val="00247689"/>
    <w:rsid w:val="002478D4"/>
    <w:rsid w:val="00247AE5"/>
    <w:rsid w:val="00247D87"/>
    <w:rsid w:val="002505B6"/>
    <w:rsid w:val="00250FCE"/>
    <w:rsid w:val="00251A2B"/>
    <w:rsid w:val="00251E4B"/>
    <w:rsid w:val="00251F99"/>
    <w:rsid w:val="0025213E"/>
    <w:rsid w:val="0025282C"/>
    <w:rsid w:val="0025299F"/>
    <w:rsid w:val="00252E2E"/>
    <w:rsid w:val="002535C0"/>
    <w:rsid w:val="002536C4"/>
    <w:rsid w:val="0025470A"/>
    <w:rsid w:val="00254A39"/>
    <w:rsid w:val="00255624"/>
    <w:rsid w:val="00255CF6"/>
    <w:rsid w:val="00255F88"/>
    <w:rsid w:val="0025621B"/>
    <w:rsid w:val="00256831"/>
    <w:rsid w:val="0025686C"/>
    <w:rsid w:val="00257037"/>
    <w:rsid w:val="00257410"/>
    <w:rsid w:val="00257B06"/>
    <w:rsid w:val="0026068C"/>
    <w:rsid w:val="002607B8"/>
    <w:rsid w:val="00260B4B"/>
    <w:rsid w:val="0026147F"/>
    <w:rsid w:val="002615F1"/>
    <w:rsid w:val="0026188F"/>
    <w:rsid w:val="00262EF4"/>
    <w:rsid w:val="00262F96"/>
    <w:rsid w:val="00263251"/>
    <w:rsid w:val="002635B2"/>
    <w:rsid w:val="00263BFE"/>
    <w:rsid w:val="00264744"/>
    <w:rsid w:val="002649CC"/>
    <w:rsid w:val="00264DA9"/>
    <w:rsid w:val="0026565B"/>
    <w:rsid w:val="00265988"/>
    <w:rsid w:val="00265C9C"/>
    <w:rsid w:val="002661DA"/>
    <w:rsid w:val="002662A0"/>
    <w:rsid w:val="00266664"/>
    <w:rsid w:val="00270A4F"/>
    <w:rsid w:val="00271493"/>
    <w:rsid w:val="002718F1"/>
    <w:rsid w:val="00272874"/>
    <w:rsid w:val="00272E51"/>
    <w:rsid w:val="00273FD4"/>
    <w:rsid w:val="00274812"/>
    <w:rsid w:val="00274876"/>
    <w:rsid w:val="00274935"/>
    <w:rsid w:val="00274BD2"/>
    <w:rsid w:val="00274D0E"/>
    <w:rsid w:val="00274E7A"/>
    <w:rsid w:val="00274FFE"/>
    <w:rsid w:val="00275327"/>
    <w:rsid w:val="00275364"/>
    <w:rsid w:val="002757D3"/>
    <w:rsid w:val="00276619"/>
    <w:rsid w:val="00276759"/>
    <w:rsid w:val="0027677A"/>
    <w:rsid w:val="00276B24"/>
    <w:rsid w:val="00276E28"/>
    <w:rsid w:val="00276EAD"/>
    <w:rsid w:val="00277A14"/>
    <w:rsid w:val="0028091B"/>
    <w:rsid w:val="00280B2C"/>
    <w:rsid w:val="00280DA4"/>
    <w:rsid w:val="002812E2"/>
    <w:rsid w:val="00281710"/>
    <w:rsid w:val="00281E6B"/>
    <w:rsid w:val="0028203A"/>
    <w:rsid w:val="002820EF"/>
    <w:rsid w:val="00282480"/>
    <w:rsid w:val="0028255D"/>
    <w:rsid w:val="002825F4"/>
    <w:rsid w:val="002836B2"/>
    <w:rsid w:val="00283889"/>
    <w:rsid w:val="0028412D"/>
    <w:rsid w:val="0028461A"/>
    <w:rsid w:val="00284D2D"/>
    <w:rsid w:val="0028564A"/>
    <w:rsid w:val="0028595A"/>
    <w:rsid w:val="0028630E"/>
    <w:rsid w:val="00287233"/>
    <w:rsid w:val="002878B3"/>
    <w:rsid w:val="00287B8C"/>
    <w:rsid w:val="002900FB"/>
    <w:rsid w:val="00290207"/>
    <w:rsid w:val="00290511"/>
    <w:rsid w:val="00290660"/>
    <w:rsid w:val="0029072E"/>
    <w:rsid w:val="00291048"/>
    <w:rsid w:val="00291D80"/>
    <w:rsid w:val="00292A9E"/>
    <w:rsid w:val="0029331A"/>
    <w:rsid w:val="00293752"/>
    <w:rsid w:val="00293BA1"/>
    <w:rsid w:val="00293EB8"/>
    <w:rsid w:val="00294561"/>
    <w:rsid w:val="002945CE"/>
    <w:rsid w:val="00294A27"/>
    <w:rsid w:val="00294B0D"/>
    <w:rsid w:val="00295168"/>
    <w:rsid w:val="00295169"/>
    <w:rsid w:val="002954AB"/>
    <w:rsid w:val="00295539"/>
    <w:rsid w:val="00295F15"/>
    <w:rsid w:val="0029655A"/>
    <w:rsid w:val="00296574"/>
    <w:rsid w:val="00296A80"/>
    <w:rsid w:val="00296C7C"/>
    <w:rsid w:val="00296D1C"/>
    <w:rsid w:val="0029748F"/>
    <w:rsid w:val="002977F8"/>
    <w:rsid w:val="0029783B"/>
    <w:rsid w:val="00297B39"/>
    <w:rsid w:val="00297BB3"/>
    <w:rsid w:val="002A0AA7"/>
    <w:rsid w:val="002A154E"/>
    <w:rsid w:val="002A280F"/>
    <w:rsid w:val="002A29E9"/>
    <w:rsid w:val="002A2A8E"/>
    <w:rsid w:val="002A35A1"/>
    <w:rsid w:val="002A38BE"/>
    <w:rsid w:val="002A39F9"/>
    <w:rsid w:val="002A4195"/>
    <w:rsid w:val="002A43B3"/>
    <w:rsid w:val="002A45A7"/>
    <w:rsid w:val="002A49B5"/>
    <w:rsid w:val="002A4FC0"/>
    <w:rsid w:val="002A549C"/>
    <w:rsid w:val="002A55C1"/>
    <w:rsid w:val="002A5758"/>
    <w:rsid w:val="002A5DDE"/>
    <w:rsid w:val="002A5E7A"/>
    <w:rsid w:val="002A61DF"/>
    <w:rsid w:val="002A75A9"/>
    <w:rsid w:val="002A7A70"/>
    <w:rsid w:val="002B0083"/>
    <w:rsid w:val="002B1AEA"/>
    <w:rsid w:val="002B1E42"/>
    <w:rsid w:val="002B29C9"/>
    <w:rsid w:val="002B2BD2"/>
    <w:rsid w:val="002B3B9E"/>
    <w:rsid w:val="002B3DBE"/>
    <w:rsid w:val="002B523D"/>
    <w:rsid w:val="002B68D1"/>
    <w:rsid w:val="002B69BE"/>
    <w:rsid w:val="002B6B7B"/>
    <w:rsid w:val="002B6D9D"/>
    <w:rsid w:val="002B7327"/>
    <w:rsid w:val="002C02C2"/>
    <w:rsid w:val="002C0ABF"/>
    <w:rsid w:val="002C0AC2"/>
    <w:rsid w:val="002C0C9E"/>
    <w:rsid w:val="002C1097"/>
    <w:rsid w:val="002C110A"/>
    <w:rsid w:val="002C1D91"/>
    <w:rsid w:val="002C1F70"/>
    <w:rsid w:val="002C1FC6"/>
    <w:rsid w:val="002C2485"/>
    <w:rsid w:val="002C24B7"/>
    <w:rsid w:val="002C256F"/>
    <w:rsid w:val="002C2927"/>
    <w:rsid w:val="002C2D9A"/>
    <w:rsid w:val="002C2EAF"/>
    <w:rsid w:val="002C2EED"/>
    <w:rsid w:val="002C36B8"/>
    <w:rsid w:val="002C416A"/>
    <w:rsid w:val="002C4213"/>
    <w:rsid w:val="002C4404"/>
    <w:rsid w:val="002C45B4"/>
    <w:rsid w:val="002C4B9B"/>
    <w:rsid w:val="002C5DA9"/>
    <w:rsid w:val="002C61D2"/>
    <w:rsid w:val="002C6697"/>
    <w:rsid w:val="002C6997"/>
    <w:rsid w:val="002C6D53"/>
    <w:rsid w:val="002C6E5D"/>
    <w:rsid w:val="002C706D"/>
    <w:rsid w:val="002C747E"/>
    <w:rsid w:val="002C7FCF"/>
    <w:rsid w:val="002D09E7"/>
    <w:rsid w:val="002D1F04"/>
    <w:rsid w:val="002D2288"/>
    <w:rsid w:val="002D2400"/>
    <w:rsid w:val="002D26FE"/>
    <w:rsid w:val="002D29E0"/>
    <w:rsid w:val="002D2D15"/>
    <w:rsid w:val="002D3067"/>
    <w:rsid w:val="002D3108"/>
    <w:rsid w:val="002D31C0"/>
    <w:rsid w:val="002D3926"/>
    <w:rsid w:val="002D3AA5"/>
    <w:rsid w:val="002D41AD"/>
    <w:rsid w:val="002D41D1"/>
    <w:rsid w:val="002D4936"/>
    <w:rsid w:val="002D4C66"/>
    <w:rsid w:val="002D4CC7"/>
    <w:rsid w:val="002D4D84"/>
    <w:rsid w:val="002D4FDA"/>
    <w:rsid w:val="002D50AD"/>
    <w:rsid w:val="002D5DFB"/>
    <w:rsid w:val="002D5FB4"/>
    <w:rsid w:val="002D64FC"/>
    <w:rsid w:val="002D68C3"/>
    <w:rsid w:val="002D6B9A"/>
    <w:rsid w:val="002D6C86"/>
    <w:rsid w:val="002D6E8F"/>
    <w:rsid w:val="002D77B9"/>
    <w:rsid w:val="002E0626"/>
    <w:rsid w:val="002E0844"/>
    <w:rsid w:val="002E0EE0"/>
    <w:rsid w:val="002E104C"/>
    <w:rsid w:val="002E1B0C"/>
    <w:rsid w:val="002E1CBD"/>
    <w:rsid w:val="002E27E5"/>
    <w:rsid w:val="002E2B9A"/>
    <w:rsid w:val="002E2E12"/>
    <w:rsid w:val="002E3121"/>
    <w:rsid w:val="002E3174"/>
    <w:rsid w:val="002E3206"/>
    <w:rsid w:val="002E321F"/>
    <w:rsid w:val="002E330F"/>
    <w:rsid w:val="002E3413"/>
    <w:rsid w:val="002E39EC"/>
    <w:rsid w:val="002E3C0A"/>
    <w:rsid w:val="002E3C39"/>
    <w:rsid w:val="002E42FD"/>
    <w:rsid w:val="002E43E3"/>
    <w:rsid w:val="002E49C1"/>
    <w:rsid w:val="002E4B82"/>
    <w:rsid w:val="002E4D2B"/>
    <w:rsid w:val="002E558D"/>
    <w:rsid w:val="002E5D54"/>
    <w:rsid w:val="002E5F97"/>
    <w:rsid w:val="002E69F6"/>
    <w:rsid w:val="002E7003"/>
    <w:rsid w:val="002E72A0"/>
    <w:rsid w:val="002E7600"/>
    <w:rsid w:val="002F0309"/>
    <w:rsid w:val="002F0597"/>
    <w:rsid w:val="002F0B54"/>
    <w:rsid w:val="002F1822"/>
    <w:rsid w:val="002F21F7"/>
    <w:rsid w:val="002F2A02"/>
    <w:rsid w:val="002F2C84"/>
    <w:rsid w:val="002F2EB1"/>
    <w:rsid w:val="002F2FE6"/>
    <w:rsid w:val="002F3A70"/>
    <w:rsid w:val="002F47B4"/>
    <w:rsid w:val="002F534F"/>
    <w:rsid w:val="002F54A4"/>
    <w:rsid w:val="002F63E2"/>
    <w:rsid w:val="002F6520"/>
    <w:rsid w:val="002F6570"/>
    <w:rsid w:val="002F6ABF"/>
    <w:rsid w:val="002F6DB7"/>
    <w:rsid w:val="002F70F9"/>
    <w:rsid w:val="002F75FD"/>
    <w:rsid w:val="002F794F"/>
    <w:rsid w:val="002F7A53"/>
    <w:rsid w:val="003001A2"/>
    <w:rsid w:val="0030054F"/>
    <w:rsid w:val="00300891"/>
    <w:rsid w:val="00301352"/>
    <w:rsid w:val="00301D80"/>
    <w:rsid w:val="00302222"/>
    <w:rsid w:val="0030244D"/>
    <w:rsid w:val="003028DA"/>
    <w:rsid w:val="00302B83"/>
    <w:rsid w:val="00304140"/>
    <w:rsid w:val="00305386"/>
    <w:rsid w:val="003057F4"/>
    <w:rsid w:val="00305A4C"/>
    <w:rsid w:val="00305BC9"/>
    <w:rsid w:val="00306664"/>
    <w:rsid w:val="0030685B"/>
    <w:rsid w:val="00306D19"/>
    <w:rsid w:val="00306F8F"/>
    <w:rsid w:val="00307501"/>
    <w:rsid w:val="00307BA7"/>
    <w:rsid w:val="00307F0B"/>
    <w:rsid w:val="00307FB7"/>
    <w:rsid w:val="0031020E"/>
    <w:rsid w:val="00310DC2"/>
    <w:rsid w:val="00311815"/>
    <w:rsid w:val="00311B33"/>
    <w:rsid w:val="00311E8B"/>
    <w:rsid w:val="003126B7"/>
    <w:rsid w:val="00312915"/>
    <w:rsid w:val="0031291A"/>
    <w:rsid w:val="00312CC7"/>
    <w:rsid w:val="0031316C"/>
    <w:rsid w:val="00313558"/>
    <w:rsid w:val="00313593"/>
    <w:rsid w:val="003135B8"/>
    <w:rsid w:val="00313C27"/>
    <w:rsid w:val="00313E35"/>
    <w:rsid w:val="0031447F"/>
    <w:rsid w:val="003145E5"/>
    <w:rsid w:val="00314CD7"/>
    <w:rsid w:val="00316791"/>
    <w:rsid w:val="00316862"/>
    <w:rsid w:val="00316993"/>
    <w:rsid w:val="00316F69"/>
    <w:rsid w:val="00316FB1"/>
    <w:rsid w:val="0031719F"/>
    <w:rsid w:val="00317700"/>
    <w:rsid w:val="003179FA"/>
    <w:rsid w:val="00317C0F"/>
    <w:rsid w:val="003200C3"/>
    <w:rsid w:val="00320D8A"/>
    <w:rsid w:val="00320DF8"/>
    <w:rsid w:val="00321DB4"/>
    <w:rsid w:val="00321EBA"/>
    <w:rsid w:val="00321F60"/>
    <w:rsid w:val="003226C6"/>
    <w:rsid w:val="00322881"/>
    <w:rsid w:val="00322C52"/>
    <w:rsid w:val="003230E3"/>
    <w:rsid w:val="003233F8"/>
    <w:rsid w:val="003237BB"/>
    <w:rsid w:val="00323C6F"/>
    <w:rsid w:val="0032433E"/>
    <w:rsid w:val="00324D19"/>
    <w:rsid w:val="00324FC7"/>
    <w:rsid w:val="0032523A"/>
    <w:rsid w:val="00325D68"/>
    <w:rsid w:val="00325FAB"/>
    <w:rsid w:val="0032622A"/>
    <w:rsid w:val="00326B97"/>
    <w:rsid w:val="00326E31"/>
    <w:rsid w:val="003274E9"/>
    <w:rsid w:val="00327DC8"/>
    <w:rsid w:val="00327E70"/>
    <w:rsid w:val="00330861"/>
    <w:rsid w:val="00331927"/>
    <w:rsid w:val="00332020"/>
    <w:rsid w:val="00332347"/>
    <w:rsid w:val="00332C6D"/>
    <w:rsid w:val="00332D55"/>
    <w:rsid w:val="00333E6F"/>
    <w:rsid w:val="00333EBD"/>
    <w:rsid w:val="0033427B"/>
    <w:rsid w:val="00334487"/>
    <w:rsid w:val="0033507C"/>
    <w:rsid w:val="0033532D"/>
    <w:rsid w:val="00335444"/>
    <w:rsid w:val="00335589"/>
    <w:rsid w:val="003364AF"/>
    <w:rsid w:val="003364CE"/>
    <w:rsid w:val="00336856"/>
    <w:rsid w:val="00336A0F"/>
    <w:rsid w:val="003372C8"/>
    <w:rsid w:val="00337895"/>
    <w:rsid w:val="00337BC1"/>
    <w:rsid w:val="00337FDC"/>
    <w:rsid w:val="00341236"/>
    <w:rsid w:val="0034136E"/>
    <w:rsid w:val="003417DB"/>
    <w:rsid w:val="00341FF3"/>
    <w:rsid w:val="0034231A"/>
    <w:rsid w:val="0034291A"/>
    <w:rsid w:val="00342B2B"/>
    <w:rsid w:val="00342F41"/>
    <w:rsid w:val="00343408"/>
    <w:rsid w:val="0034373E"/>
    <w:rsid w:val="00344057"/>
    <w:rsid w:val="00344537"/>
    <w:rsid w:val="00344CC9"/>
    <w:rsid w:val="00345333"/>
    <w:rsid w:val="00345BCF"/>
    <w:rsid w:val="00345E6B"/>
    <w:rsid w:val="00346217"/>
    <w:rsid w:val="00346471"/>
    <w:rsid w:val="00346514"/>
    <w:rsid w:val="003467BD"/>
    <w:rsid w:val="00346BC9"/>
    <w:rsid w:val="0034786B"/>
    <w:rsid w:val="0034790C"/>
    <w:rsid w:val="00350C60"/>
    <w:rsid w:val="00350EB5"/>
    <w:rsid w:val="003514BF"/>
    <w:rsid w:val="00351968"/>
    <w:rsid w:val="00351D7A"/>
    <w:rsid w:val="0035203A"/>
    <w:rsid w:val="003526EA"/>
    <w:rsid w:val="00352833"/>
    <w:rsid w:val="00352C0C"/>
    <w:rsid w:val="00352DDF"/>
    <w:rsid w:val="00352F4C"/>
    <w:rsid w:val="00353754"/>
    <w:rsid w:val="00353CDE"/>
    <w:rsid w:val="00353FCD"/>
    <w:rsid w:val="0035442C"/>
    <w:rsid w:val="0035537F"/>
    <w:rsid w:val="00355570"/>
    <w:rsid w:val="003557B7"/>
    <w:rsid w:val="00355C70"/>
    <w:rsid w:val="00356406"/>
    <w:rsid w:val="00357566"/>
    <w:rsid w:val="0035759F"/>
    <w:rsid w:val="003575DB"/>
    <w:rsid w:val="003577AF"/>
    <w:rsid w:val="003577B1"/>
    <w:rsid w:val="00357BE5"/>
    <w:rsid w:val="00357DBE"/>
    <w:rsid w:val="0036021D"/>
    <w:rsid w:val="003604AA"/>
    <w:rsid w:val="00361562"/>
    <w:rsid w:val="00361A97"/>
    <w:rsid w:val="0036315D"/>
    <w:rsid w:val="003633B8"/>
    <w:rsid w:val="003638E4"/>
    <w:rsid w:val="00364900"/>
    <w:rsid w:val="00364D41"/>
    <w:rsid w:val="00365355"/>
    <w:rsid w:val="00365950"/>
    <w:rsid w:val="003664A1"/>
    <w:rsid w:val="00366599"/>
    <w:rsid w:val="003678A3"/>
    <w:rsid w:val="00367A8D"/>
    <w:rsid w:val="00367B98"/>
    <w:rsid w:val="00367C18"/>
    <w:rsid w:val="00367C3C"/>
    <w:rsid w:val="003700EA"/>
    <w:rsid w:val="003706CC"/>
    <w:rsid w:val="00371A33"/>
    <w:rsid w:val="0037207E"/>
    <w:rsid w:val="00372182"/>
    <w:rsid w:val="00372A25"/>
    <w:rsid w:val="00372C77"/>
    <w:rsid w:val="00373FCB"/>
    <w:rsid w:val="003744A5"/>
    <w:rsid w:val="003749F8"/>
    <w:rsid w:val="00374C8A"/>
    <w:rsid w:val="0037545A"/>
    <w:rsid w:val="003756B2"/>
    <w:rsid w:val="00376283"/>
    <w:rsid w:val="0037658F"/>
    <w:rsid w:val="003769A8"/>
    <w:rsid w:val="00376E00"/>
    <w:rsid w:val="00377158"/>
    <w:rsid w:val="0037746D"/>
    <w:rsid w:val="003775EA"/>
    <w:rsid w:val="00377B55"/>
    <w:rsid w:val="00377C1D"/>
    <w:rsid w:val="00377CCA"/>
    <w:rsid w:val="00377D80"/>
    <w:rsid w:val="003804EF"/>
    <w:rsid w:val="00380730"/>
    <w:rsid w:val="00382B9F"/>
    <w:rsid w:val="003830A8"/>
    <w:rsid w:val="00383234"/>
    <w:rsid w:val="00383280"/>
    <w:rsid w:val="0038371B"/>
    <w:rsid w:val="00383FFB"/>
    <w:rsid w:val="003841C9"/>
    <w:rsid w:val="0038457C"/>
    <w:rsid w:val="00384814"/>
    <w:rsid w:val="0038489A"/>
    <w:rsid w:val="00384C71"/>
    <w:rsid w:val="003859B4"/>
    <w:rsid w:val="0038609D"/>
    <w:rsid w:val="00386D3D"/>
    <w:rsid w:val="00386FD5"/>
    <w:rsid w:val="00387F8A"/>
    <w:rsid w:val="00387FD3"/>
    <w:rsid w:val="0039147E"/>
    <w:rsid w:val="00392587"/>
    <w:rsid w:val="00394AA9"/>
    <w:rsid w:val="00394AF1"/>
    <w:rsid w:val="00395654"/>
    <w:rsid w:val="00395951"/>
    <w:rsid w:val="00395CD6"/>
    <w:rsid w:val="003977BD"/>
    <w:rsid w:val="003A011B"/>
    <w:rsid w:val="003A08DF"/>
    <w:rsid w:val="003A0A7F"/>
    <w:rsid w:val="003A1409"/>
    <w:rsid w:val="003A17D3"/>
    <w:rsid w:val="003A24E7"/>
    <w:rsid w:val="003A34A8"/>
    <w:rsid w:val="003A4107"/>
    <w:rsid w:val="003A4937"/>
    <w:rsid w:val="003A4CB7"/>
    <w:rsid w:val="003A4F65"/>
    <w:rsid w:val="003A52B7"/>
    <w:rsid w:val="003A5421"/>
    <w:rsid w:val="003A5594"/>
    <w:rsid w:val="003A59EE"/>
    <w:rsid w:val="003A5B66"/>
    <w:rsid w:val="003A6239"/>
    <w:rsid w:val="003A6688"/>
    <w:rsid w:val="003A673F"/>
    <w:rsid w:val="003A6996"/>
    <w:rsid w:val="003A7034"/>
    <w:rsid w:val="003A70C3"/>
    <w:rsid w:val="003A726C"/>
    <w:rsid w:val="003A74CF"/>
    <w:rsid w:val="003A7743"/>
    <w:rsid w:val="003A79FF"/>
    <w:rsid w:val="003A7D61"/>
    <w:rsid w:val="003B0170"/>
    <w:rsid w:val="003B067E"/>
    <w:rsid w:val="003B1812"/>
    <w:rsid w:val="003B1D68"/>
    <w:rsid w:val="003B21E2"/>
    <w:rsid w:val="003B24EB"/>
    <w:rsid w:val="003B27B3"/>
    <w:rsid w:val="003B3882"/>
    <w:rsid w:val="003B4220"/>
    <w:rsid w:val="003B423A"/>
    <w:rsid w:val="003B435E"/>
    <w:rsid w:val="003B4D8F"/>
    <w:rsid w:val="003B59EE"/>
    <w:rsid w:val="003B5EF2"/>
    <w:rsid w:val="003B5F09"/>
    <w:rsid w:val="003B6B4A"/>
    <w:rsid w:val="003B6B51"/>
    <w:rsid w:val="003B720C"/>
    <w:rsid w:val="003B7DE3"/>
    <w:rsid w:val="003C00E8"/>
    <w:rsid w:val="003C201A"/>
    <w:rsid w:val="003C2553"/>
    <w:rsid w:val="003C3300"/>
    <w:rsid w:val="003C34C9"/>
    <w:rsid w:val="003C357E"/>
    <w:rsid w:val="003C3ACA"/>
    <w:rsid w:val="003C3E7C"/>
    <w:rsid w:val="003C3EC0"/>
    <w:rsid w:val="003C4006"/>
    <w:rsid w:val="003C452F"/>
    <w:rsid w:val="003C457F"/>
    <w:rsid w:val="003C46A2"/>
    <w:rsid w:val="003C4874"/>
    <w:rsid w:val="003C48E8"/>
    <w:rsid w:val="003C541D"/>
    <w:rsid w:val="003C54EA"/>
    <w:rsid w:val="003C63E7"/>
    <w:rsid w:val="003C65A1"/>
    <w:rsid w:val="003C741E"/>
    <w:rsid w:val="003C74B5"/>
    <w:rsid w:val="003D04A8"/>
    <w:rsid w:val="003D05F6"/>
    <w:rsid w:val="003D10FF"/>
    <w:rsid w:val="003D1193"/>
    <w:rsid w:val="003D11A1"/>
    <w:rsid w:val="003D131A"/>
    <w:rsid w:val="003D148C"/>
    <w:rsid w:val="003D18B2"/>
    <w:rsid w:val="003D257F"/>
    <w:rsid w:val="003D26D6"/>
    <w:rsid w:val="003D4313"/>
    <w:rsid w:val="003D5BAE"/>
    <w:rsid w:val="003D5F9B"/>
    <w:rsid w:val="003D602F"/>
    <w:rsid w:val="003D61F1"/>
    <w:rsid w:val="003D6403"/>
    <w:rsid w:val="003D6459"/>
    <w:rsid w:val="003D663E"/>
    <w:rsid w:val="003D6B0C"/>
    <w:rsid w:val="003D7A52"/>
    <w:rsid w:val="003E01BB"/>
    <w:rsid w:val="003E047D"/>
    <w:rsid w:val="003E0B17"/>
    <w:rsid w:val="003E0E84"/>
    <w:rsid w:val="003E172B"/>
    <w:rsid w:val="003E1AB3"/>
    <w:rsid w:val="003E1B56"/>
    <w:rsid w:val="003E1CF1"/>
    <w:rsid w:val="003E1F53"/>
    <w:rsid w:val="003E22F7"/>
    <w:rsid w:val="003E2A71"/>
    <w:rsid w:val="003E2B1E"/>
    <w:rsid w:val="003E4931"/>
    <w:rsid w:val="003E49B7"/>
    <w:rsid w:val="003E4A05"/>
    <w:rsid w:val="003E4A8D"/>
    <w:rsid w:val="003E4D89"/>
    <w:rsid w:val="003E5348"/>
    <w:rsid w:val="003E55BE"/>
    <w:rsid w:val="003E6089"/>
    <w:rsid w:val="003E6B15"/>
    <w:rsid w:val="003E72C2"/>
    <w:rsid w:val="003E7627"/>
    <w:rsid w:val="003E78C6"/>
    <w:rsid w:val="003F02BB"/>
    <w:rsid w:val="003F089C"/>
    <w:rsid w:val="003F08E0"/>
    <w:rsid w:val="003F0E9C"/>
    <w:rsid w:val="003F0ECA"/>
    <w:rsid w:val="003F1418"/>
    <w:rsid w:val="003F1653"/>
    <w:rsid w:val="003F2457"/>
    <w:rsid w:val="003F2597"/>
    <w:rsid w:val="003F2847"/>
    <w:rsid w:val="003F2CE3"/>
    <w:rsid w:val="003F37A2"/>
    <w:rsid w:val="003F3814"/>
    <w:rsid w:val="003F3983"/>
    <w:rsid w:val="003F3DE7"/>
    <w:rsid w:val="003F46D2"/>
    <w:rsid w:val="003F5F35"/>
    <w:rsid w:val="003F62F6"/>
    <w:rsid w:val="003F6469"/>
    <w:rsid w:val="003F6565"/>
    <w:rsid w:val="003F6AA9"/>
    <w:rsid w:val="003F70A5"/>
    <w:rsid w:val="003F70F9"/>
    <w:rsid w:val="003F75CC"/>
    <w:rsid w:val="004003BD"/>
    <w:rsid w:val="00400748"/>
    <w:rsid w:val="004009B8"/>
    <w:rsid w:val="00400B77"/>
    <w:rsid w:val="00400FF9"/>
    <w:rsid w:val="00401179"/>
    <w:rsid w:val="0040184E"/>
    <w:rsid w:val="00401CEA"/>
    <w:rsid w:val="0040268D"/>
    <w:rsid w:val="00402F48"/>
    <w:rsid w:val="0040475F"/>
    <w:rsid w:val="00404A02"/>
    <w:rsid w:val="004050A9"/>
    <w:rsid w:val="004050BC"/>
    <w:rsid w:val="00405217"/>
    <w:rsid w:val="00405824"/>
    <w:rsid w:val="004059D5"/>
    <w:rsid w:val="004063B3"/>
    <w:rsid w:val="00406570"/>
    <w:rsid w:val="00406CF1"/>
    <w:rsid w:val="004071B4"/>
    <w:rsid w:val="00407312"/>
    <w:rsid w:val="0040733B"/>
    <w:rsid w:val="004078EE"/>
    <w:rsid w:val="004079DC"/>
    <w:rsid w:val="00410083"/>
    <w:rsid w:val="00410442"/>
    <w:rsid w:val="0041046C"/>
    <w:rsid w:val="00410CF9"/>
    <w:rsid w:val="00410E9E"/>
    <w:rsid w:val="00410F28"/>
    <w:rsid w:val="004116C4"/>
    <w:rsid w:val="00411ADB"/>
    <w:rsid w:val="00412641"/>
    <w:rsid w:val="00412871"/>
    <w:rsid w:val="00412ADE"/>
    <w:rsid w:val="00412C7D"/>
    <w:rsid w:val="0041302B"/>
    <w:rsid w:val="00413E9E"/>
    <w:rsid w:val="00413F2B"/>
    <w:rsid w:val="004140C2"/>
    <w:rsid w:val="00414481"/>
    <w:rsid w:val="0041466B"/>
    <w:rsid w:val="004147AD"/>
    <w:rsid w:val="0041516F"/>
    <w:rsid w:val="0041566E"/>
    <w:rsid w:val="004158BB"/>
    <w:rsid w:val="00415EA6"/>
    <w:rsid w:val="00415F3A"/>
    <w:rsid w:val="004167A3"/>
    <w:rsid w:val="00416976"/>
    <w:rsid w:val="00416F8E"/>
    <w:rsid w:val="004177E7"/>
    <w:rsid w:val="00420097"/>
    <w:rsid w:val="00420264"/>
    <w:rsid w:val="0042126B"/>
    <w:rsid w:val="00421E0C"/>
    <w:rsid w:val="00421FAE"/>
    <w:rsid w:val="00421FE1"/>
    <w:rsid w:val="00422548"/>
    <w:rsid w:val="0042276F"/>
    <w:rsid w:val="00422790"/>
    <w:rsid w:val="00422D89"/>
    <w:rsid w:val="0042302A"/>
    <w:rsid w:val="0042311F"/>
    <w:rsid w:val="004236F4"/>
    <w:rsid w:val="004239AE"/>
    <w:rsid w:val="00423A94"/>
    <w:rsid w:val="00424C53"/>
    <w:rsid w:val="00424D44"/>
    <w:rsid w:val="00424DEC"/>
    <w:rsid w:val="004254E5"/>
    <w:rsid w:val="00425982"/>
    <w:rsid w:val="00425E15"/>
    <w:rsid w:val="0042637D"/>
    <w:rsid w:val="00426423"/>
    <w:rsid w:val="004274AA"/>
    <w:rsid w:val="00427509"/>
    <w:rsid w:val="00427E49"/>
    <w:rsid w:val="00427EDD"/>
    <w:rsid w:val="004307AD"/>
    <w:rsid w:val="0043086F"/>
    <w:rsid w:val="00430E1D"/>
    <w:rsid w:val="00432161"/>
    <w:rsid w:val="004321B1"/>
    <w:rsid w:val="00432D90"/>
    <w:rsid w:val="00433CE7"/>
    <w:rsid w:val="00433E0B"/>
    <w:rsid w:val="00433F9C"/>
    <w:rsid w:val="0043491B"/>
    <w:rsid w:val="00434DBE"/>
    <w:rsid w:val="004350C4"/>
    <w:rsid w:val="00435902"/>
    <w:rsid w:val="00435938"/>
    <w:rsid w:val="00435A1A"/>
    <w:rsid w:val="00435CFF"/>
    <w:rsid w:val="0043618A"/>
    <w:rsid w:val="00436375"/>
    <w:rsid w:val="00436568"/>
    <w:rsid w:val="004367AE"/>
    <w:rsid w:val="004369BC"/>
    <w:rsid w:val="00436B7F"/>
    <w:rsid w:val="00436D99"/>
    <w:rsid w:val="004377DD"/>
    <w:rsid w:val="00437ACE"/>
    <w:rsid w:val="00440942"/>
    <w:rsid w:val="00440A3B"/>
    <w:rsid w:val="00440DD8"/>
    <w:rsid w:val="00440F3D"/>
    <w:rsid w:val="004411BF"/>
    <w:rsid w:val="00441EA5"/>
    <w:rsid w:val="0044211B"/>
    <w:rsid w:val="00442439"/>
    <w:rsid w:val="00442AE8"/>
    <w:rsid w:val="00442D04"/>
    <w:rsid w:val="0044376A"/>
    <w:rsid w:val="00443AC1"/>
    <w:rsid w:val="00444129"/>
    <w:rsid w:val="00444186"/>
    <w:rsid w:val="004441EB"/>
    <w:rsid w:val="00444229"/>
    <w:rsid w:val="00444C4D"/>
    <w:rsid w:val="00444CAB"/>
    <w:rsid w:val="004454FF"/>
    <w:rsid w:val="004455B3"/>
    <w:rsid w:val="00445C91"/>
    <w:rsid w:val="00446282"/>
    <w:rsid w:val="00447EB6"/>
    <w:rsid w:val="00450331"/>
    <w:rsid w:val="004503AC"/>
    <w:rsid w:val="00450648"/>
    <w:rsid w:val="00451278"/>
    <w:rsid w:val="00452E8A"/>
    <w:rsid w:val="004538CB"/>
    <w:rsid w:val="0045394B"/>
    <w:rsid w:val="00454360"/>
    <w:rsid w:val="00454926"/>
    <w:rsid w:val="004552D0"/>
    <w:rsid w:val="00455F00"/>
    <w:rsid w:val="00456218"/>
    <w:rsid w:val="00456C39"/>
    <w:rsid w:val="00456FB7"/>
    <w:rsid w:val="0045717A"/>
    <w:rsid w:val="00457DB7"/>
    <w:rsid w:val="004604FF"/>
    <w:rsid w:val="00460C18"/>
    <w:rsid w:val="00460EEE"/>
    <w:rsid w:val="0046104C"/>
    <w:rsid w:val="00461A20"/>
    <w:rsid w:val="0046221D"/>
    <w:rsid w:val="004624BA"/>
    <w:rsid w:val="00462E56"/>
    <w:rsid w:val="00463231"/>
    <w:rsid w:val="00463A33"/>
    <w:rsid w:val="00463C99"/>
    <w:rsid w:val="00463F03"/>
    <w:rsid w:val="0046408C"/>
    <w:rsid w:val="004641F0"/>
    <w:rsid w:val="00464B8B"/>
    <w:rsid w:val="00464CC4"/>
    <w:rsid w:val="004656DF"/>
    <w:rsid w:val="00465C17"/>
    <w:rsid w:val="00466212"/>
    <w:rsid w:val="0046695C"/>
    <w:rsid w:val="00466E2D"/>
    <w:rsid w:val="00466F8D"/>
    <w:rsid w:val="00467ABA"/>
    <w:rsid w:val="00467BDA"/>
    <w:rsid w:val="00467CF9"/>
    <w:rsid w:val="00467EB5"/>
    <w:rsid w:val="00470986"/>
    <w:rsid w:val="00471568"/>
    <w:rsid w:val="00472110"/>
    <w:rsid w:val="00472512"/>
    <w:rsid w:val="004725BD"/>
    <w:rsid w:val="004726F6"/>
    <w:rsid w:val="00472E07"/>
    <w:rsid w:val="00473337"/>
    <w:rsid w:val="004739A2"/>
    <w:rsid w:val="0047428A"/>
    <w:rsid w:val="004746ED"/>
    <w:rsid w:val="00475FD7"/>
    <w:rsid w:val="00476109"/>
    <w:rsid w:val="00476C5B"/>
    <w:rsid w:val="00476C79"/>
    <w:rsid w:val="00476F5E"/>
    <w:rsid w:val="004771FE"/>
    <w:rsid w:val="004806B9"/>
    <w:rsid w:val="00480C9F"/>
    <w:rsid w:val="004810EF"/>
    <w:rsid w:val="00481611"/>
    <w:rsid w:val="00481651"/>
    <w:rsid w:val="004816E0"/>
    <w:rsid w:val="00482100"/>
    <w:rsid w:val="0048290A"/>
    <w:rsid w:val="00482A99"/>
    <w:rsid w:val="00482DE6"/>
    <w:rsid w:val="004831A0"/>
    <w:rsid w:val="00483376"/>
    <w:rsid w:val="0048377F"/>
    <w:rsid w:val="004838F1"/>
    <w:rsid w:val="00483DAC"/>
    <w:rsid w:val="00484039"/>
    <w:rsid w:val="00484610"/>
    <w:rsid w:val="004852B3"/>
    <w:rsid w:val="0048532A"/>
    <w:rsid w:val="004857E5"/>
    <w:rsid w:val="00485A02"/>
    <w:rsid w:val="00485C89"/>
    <w:rsid w:val="00485E47"/>
    <w:rsid w:val="00486291"/>
    <w:rsid w:val="004874F2"/>
    <w:rsid w:val="00487728"/>
    <w:rsid w:val="0048793F"/>
    <w:rsid w:val="00487B0D"/>
    <w:rsid w:val="004901D7"/>
    <w:rsid w:val="0049044A"/>
    <w:rsid w:val="00490A19"/>
    <w:rsid w:val="00490D91"/>
    <w:rsid w:val="0049108E"/>
    <w:rsid w:val="00491189"/>
    <w:rsid w:val="00491246"/>
    <w:rsid w:val="004914DC"/>
    <w:rsid w:val="00491EEB"/>
    <w:rsid w:val="004928EF"/>
    <w:rsid w:val="004929E5"/>
    <w:rsid w:val="00493144"/>
    <w:rsid w:val="0049381B"/>
    <w:rsid w:val="00493A14"/>
    <w:rsid w:val="004940B1"/>
    <w:rsid w:val="0049489D"/>
    <w:rsid w:val="00494906"/>
    <w:rsid w:val="00494F7C"/>
    <w:rsid w:val="0049516A"/>
    <w:rsid w:val="00495491"/>
    <w:rsid w:val="00495A67"/>
    <w:rsid w:val="00495B60"/>
    <w:rsid w:val="00495C0F"/>
    <w:rsid w:val="00495CCB"/>
    <w:rsid w:val="004962FF"/>
    <w:rsid w:val="00496750"/>
    <w:rsid w:val="00496B48"/>
    <w:rsid w:val="00496CB4"/>
    <w:rsid w:val="00496EEC"/>
    <w:rsid w:val="00497B31"/>
    <w:rsid w:val="00497C41"/>
    <w:rsid w:val="00497DA1"/>
    <w:rsid w:val="004A022F"/>
    <w:rsid w:val="004A025F"/>
    <w:rsid w:val="004A05D4"/>
    <w:rsid w:val="004A0AC0"/>
    <w:rsid w:val="004A122E"/>
    <w:rsid w:val="004A15CB"/>
    <w:rsid w:val="004A1844"/>
    <w:rsid w:val="004A1A04"/>
    <w:rsid w:val="004A201F"/>
    <w:rsid w:val="004A2479"/>
    <w:rsid w:val="004A2C7F"/>
    <w:rsid w:val="004A2D08"/>
    <w:rsid w:val="004A2E4D"/>
    <w:rsid w:val="004A3481"/>
    <w:rsid w:val="004A353F"/>
    <w:rsid w:val="004A38FB"/>
    <w:rsid w:val="004A43F9"/>
    <w:rsid w:val="004A44FE"/>
    <w:rsid w:val="004A4A75"/>
    <w:rsid w:val="004A52F2"/>
    <w:rsid w:val="004A5940"/>
    <w:rsid w:val="004A5CCA"/>
    <w:rsid w:val="004A7D2B"/>
    <w:rsid w:val="004A7DEB"/>
    <w:rsid w:val="004B0092"/>
    <w:rsid w:val="004B04BB"/>
    <w:rsid w:val="004B1003"/>
    <w:rsid w:val="004B1F7C"/>
    <w:rsid w:val="004B2572"/>
    <w:rsid w:val="004B2599"/>
    <w:rsid w:val="004B2B4E"/>
    <w:rsid w:val="004B2C78"/>
    <w:rsid w:val="004B3D9E"/>
    <w:rsid w:val="004B447E"/>
    <w:rsid w:val="004B44AA"/>
    <w:rsid w:val="004B4563"/>
    <w:rsid w:val="004B48C7"/>
    <w:rsid w:val="004B4DFE"/>
    <w:rsid w:val="004B56AF"/>
    <w:rsid w:val="004B58D0"/>
    <w:rsid w:val="004B5D92"/>
    <w:rsid w:val="004B612A"/>
    <w:rsid w:val="004B6894"/>
    <w:rsid w:val="004B6A80"/>
    <w:rsid w:val="004B6E83"/>
    <w:rsid w:val="004B7634"/>
    <w:rsid w:val="004B7AF2"/>
    <w:rsid w:val="004B7B27"/>
    <w:rsid w:val="004B7C21"/>
    <w:rsid w:val="004C022C"/>
    <w:rsid w:val="004C084B"/>
    <w:rsid w:val="004C092F"/>
    <w:rsid w:val="004C0A7F"/>
    <w:rsid w:val="004C0F90"/>
    <w:rsid w:val="004C141A"/>
    <w:rsid w:val="004C1C5A"/>
    <w:rsid w:val="004C32C6"/>
    <w:rsid w:val="004C336D"/>
    <w:rsid w:val="004C35D2"/>
    <w:rsid w:val="004C37CE"/>
    <w:rsid w:val="004C37F0"/>
    <w:rsid w:val="004C385B"/>
    <w:rsid w:val="004C4034"/>
    <w:rsid w:val="004C44C1"/>
    <w:rsid w:val="004C47AD"/>
    <w:rsid w:val="004C47E0"/>
    <w:rsid w:val="004C4EB1"/>
    <w:rsid w:val="004C64F4"/>
    <w:rsid w:val="004C6F4C"/>
    <w:rsid w:val="004C7257"/>
    <w:rsid w:val="004C76CC"/>
    <w:rsid w:val="004C78BD"/>
    <w:rsid w:val="004C7C42"/>
    <w:rsid w:val="004C7CA6"/>
    <w:rsid w:val="004C7EE4"/>
    <w:rsid w:val="004D010A"/>
    <w:rsid w:val="004D056B"/>
    <w:rsid w:val="004D0575"/>
    <w:rsid w:val="004D07C1"/>
    <w:rsid w:val="004D0E73"/>
    <w:rsid w:val="004D1050"/>
    <w:rsid w:val="004D12C7"/>
    <w:rsid w:val="004D2439"/>
    <w:rsid w:val="004D324E"/>
    <w:rsid w:val="004D33F8"/>
    <w:rsid w:val="004D461A"/>
    <w:rsid w:val="004D4620"/>
    <w:rsid w:val="004D50F2"/>
    <w:rsid w:val="004D52F1"/>
    <w:rsid w:val="004D5B03"/>
    <w:rsid w:val="004D65A7"/>
    <w:rsid w:val="004D7327"/>
    <w:rsid w:val="004D7452"/>
    <w:rsid w:val="004D7EE6"/>
    <w:rsid w:val="004D7FCE"/>
    <w:rsid w:val="004E098F"/>
    <w:rsid w:val="004E09E2"/>
    <w:rsid w:val="004E0AF8"/>
    <w:rsid w:val="004E126F"/>
    <w:rsid w:val="004E12D9"/>
    <w:rsid w:val="004E12FC"/>
    <w:rsid w:val="004E1416"/>
    <w:rsid w:val="004E1695"/>
    <w:rsid w:val="004E182E"/>
    <w:rsid w:val="004E2549"/>
    <w:rsid w:val="004E322F"/>
    <w:rsid w:val="004E3678"/>
    <w:rsid w:val="004E4094"/>
    <w:rsid w:val="004E41A1"/>
    <w:rsid w:val="004E4824"/>
    <w:rsid w:val="004E5695"/>
    <w:rsid w:val="004E5C63"/>
    <w:rsid w:val="004E5F88"/>
    <w:rsid w:val="004E6081"/>
    <w:rsid w:val="004E6330"/>
    <w:rsid w:val="004E6397"/>
    <w:rsid w:val="004E6AD0"/>
    <w:rsid w:val="004E6DCA"/>
    <w:rsid w:val="004E6F42"/>
    <w:rsid w:val="004E7143"/>
    <w:rsid w:val="004E72C3"/>
    <w:rsid w:val="004E73E5"/>
    <w:rsid w:val="004E7A50"/>
    <w:rsid w:val="004F02C7"/>
    <w:rsid w:val="004F0528"/>
    <w:rsid w:val="004F0BB0"/>
    <w:rsid w:val="004F0BFB"/>
    <w:rsid w:val="004F0C49"/>
    <w:rsid w:val="004F10AB"/>
    <w:rsid w:val="004F2175"/>
    <w:rsid w:val="004F2A9B"/>
    <w:rsid w:val="004F2CB1"/>
    <w:rsid w:val="004F2DB9"/>
    <w:rsid w:val="004F2F81"/>
    <w:rsid w:val="004F3D11"/>
    <w:rsid w:val="004F4AD3"/>
    <w:rsid w:val="004F4C38"/>
    <w:rsid w:val="004F4EE7"/>
    <w:rsid w:val="004F54A7"/>
    <w:rsid w:val="004F5D09"/>
    <w:rsid w:val="004F6D32"/>
    <w:rsid w:val="004F702B"/>
    <w:rsid w:val="004F70EF"/>
    <w:rsid w:val="004F7BE2"/>
    <w:rsid w:val="004F7FB9"/>
    <w:rsid w:val="005003FE"/>
    <w:rsid w:val="00500630"/>
    <w:rsid w:val="0050065F"/>
    <w:rsid w:val="005008CD"/>
    <w:rsid w:val="00500970"/>
    <w:rsid w:val="00500DC9"/>
    <w:rsid w:val="00500DE2"/>
    <w:rsid w:val="005011CE"/>
    <w:rsid w:val="00501251"/>
    <w:rsid w:val="00502519"/>
    <w:rsid w:val="0050285D"/>
    <w:rsid w:val="005028D9"/>
    <w:rsid w:val="00502C1C"/>
    <w:rsid w:val="00503052"/>
    <w:rsid w:val="0050339F"/>
    <w:rsid w:val="005042F6"/>
    <w:rsid w:val="005043CB"/>
    <w:rsid w:val="00504AEE"/>
    <w:rsid w:val="00505B7B"/>
    <w:rsid w:val="00505B7C"/>
    <w:rsid w:val="005061EC"/>
    <w:rsid w:val="005069CE"/>
    <w:rsid w:val="00506D88"/>
    <w:rsid w:val="005070F7"/>
    <w:rsid w:val="0050710B"/>
    <w:rsid w:val="0050739D"/>
    <w:rsid w:val="00507633"/>
    <w:rsid w:val="00507B37"/>
    <w:rsid w:val="00507B7B"/>
    <w:rsid w:val="00507EF3"/>
    <w:rsid w:val="005103D4"/>
    <w:rsid w:val="0051079F"/>
    <w:rsid w:val="005111E0"/>
    <w:rsid w:val="00512605"/>
    <w:rsid w:val="00512B5A"/>
    <w:rsid w:val="00512EC0"/>
    <w:rsid w:val="005134A0"/>
    <w:rsid w:val="00513736"/>
    <w:rsid w:val="005139B8"/>
    <w:rsid w:val="00513C1C"/>
    <w:rsid w:val="00514312"/>
    <w:rsid w:val="00514880"/>
    <w:rsid w:val="00514BB7"/>
    <w:rsid w:val="00514F41"/>
    <w:rsid w:val="00515323"/>
    <w:rsid w:val="00515B70"/>
    <w:rsid w:val="00515E32"/>
    <w:rsid w:val="00515EFE"/>
    <w:rsid w:val="005160F2"/>
    <w:rsid w:val="00516DB5"/>
    <w:rsid w:val="00517270"/>
    <w:rsid w:val="005176AA"/>
    <w:rsid w:val="00517B8A"/>
    <w:rsid w:val="00517CF6"/>
    <w:rsid w:val="0052049A"/>
    <w:rsid w:val="0052095A"/>
    <w:rsid w:val="00520B58"/>
    <w:rsid w:val="00520EE9"/>
    <w:rsid w:val="005212A1"/>
    <w:rsid w:val="005226F1"/>
    <w:rsid w:val="00522CEF"/>
    <w:rsid w:val="00523204"/>
    <w:rsid w:val="00523B30"/>
    <w:rsid w:val="0052415E"/>
    <w:rsid w:val="005241F9"/>
    <w:rsid w:val="00524211"/>
    <w:rsid w:val="00525237"/>
    <w:rsid w:val="005252F3"/>
    <w:rsid w:val="005254BF"/>
    <w:rsid w:val="00525DB0"/>
    <w:rsid w:val="005262EE"/>
    <w:rsid w:val="00526C94"/>
    <w:rsid w:val="005273B8"/>
    <w:rsid w:val="00527416"/>
    <w:rsid w:val="00527565"/>
    <w:rsid w:val="00527600"/>
    <w:rsid w:val="00530220"/>
    <w:rsid w:val="00530281"/>
    <w:rsid w:val="00530688"/>
    <w:rsid w:val="005311CC"/>
    <w:rsid w:val="00532217"/>
    <w:rsid w:val="00533032"/>
    <w:rsid w:val="005332BE"/>
    <w:rsid w:val="00533A46"/>
    <w:rsid w:val="00533D65"/>
    <w:rsid w:val="00534FF1"/>
    <w:rsid w:val="005351AD"/>
    <w:rsid w:val="005354AB"/>
    <w:rsid w:val="00535C33"/>
    <w:rsid w:val="00535D5E"/>
    <w:rsid w:val="00536228"/>
    <w:rsid w:val="00536B02"/>
    <w:rsid w:val="00536C50"/>
    <w:rsid w:val="00536DD6"/>
    <w:rsid w:val="0053765D"/>
    <w:rsid w:val="00537C6A"/>
    <w:rsid w:val="005405B7"/>
    <w:rsid w:val="00541A8B"/>
    <w:rsid w:val="005428D5"/>
    <w:rsid w:val="00542D75"/>
    <w:rsid w:val="005437A1"/>
    <w:rsid w:val="005437E2"/>
    <w:rsid w:val="005439AD"/>
    <w:rsid w:val="005444E5"/>
    <w:rsid w:val="005445B0"/>
    <w:rsid w:val="005449D3"/>
    <w:rsid w:val="00545175"/>
    <w:rsid w:val="0054571B"/>
    <w:rsid w:val="0054645A"/>
    <w:rsid w:val="00546601"/>
    <w:rsid w:val="0054680B"/>
    <w:rsid w:val="005469F4"/>
    <w:rsid w:val="0054719B"/>
    <w:rsid w:val="005475E2"/>
    <w:rsid w:val="0054768C"/>
    <w:rsid w:val="00547C90"/>
    <w:rsid w:val="00550045"/>
    <w:rsid w:val="005500B2"/>
    <w:rsid w:val="0055014A"/>
    <w:rsid w:val="005507B3"/>
    <w:rsid w:val="005509D4"/>
    <w:rsid w:val="00551136"/>
    <w:rsid w:val="00551508"/>
    <w:rsid w:val="00551EBD"/>
    <w:rsid w:val="0055234D"/>
    <w:rsid w:val="0055240B"/>
    <w:rsid w:val="005525C3"/>
    <w:rsid w:val="005525C5"/>
    <w:rsid w:val="005528F7"/>
    <w:rsid w:val="005538A6"/>
    <w:rsid w:val="00553AC5"/>
    <w:rsid w:val="00554247"/>
    <w:rsid w:val="0055438D"/>
    <w:rsid w:val="0055477C"/>
    <w:rsid w:val="00555274"/>
    <w:rsid w:val="005554AC"/>
    <w:rsid w:val="00555BAA"/>
    <w:rsid w:val="00556732"/>
    <w:rsid w:val="005568F4"/>
    <w:rsid w:val="00556B12"/>
    <w:rsid w:val="005619BC"/>
    <w:rsid w:val="00561C7B"/>
    <w:rsid w:val="005624EA"/>
    <w:rsid w:val="00562F08"/>
    <w:rsid w:val="005646A4"/>
    <w:rsid w:val="00564EBC"/>
    <w:rsid w:val="00565286"/>
    <w:rsid w:val="00565414"/>
    <w:rsid w:val="005655AF"/>
    <w:rsid w:val="0056625B"/>
    <w:rsid w:val="00566523"/>
    <w:rsid w:val="0056684E"/>
    <w:rsid w:val="005668ED"/>
    <w:rsid w:val="00566B8D"/>
    <w:rsid w:val="00566DD2"/>
    <w:rsid w:val="00566F6B"/>
    <w:rsid w:val="0056741E"/>
    <w:rsid w:val="0056777A"/>
    <w:rsid w:val="0056782F"/>
    <w:rsid w:val="005678E0"/>
    <w:rsid w:val="00567D2E"/>
    <w:rsid w:val="00567E80"/>
    <w:rsid w:val="00570957"/>
    <w:rsid w:val="00570B1E"/>
    <w:rsid w:val="00570D49"/>
    <w:rsid w:val="00570D7B"/>
    <w:rsid w:val="00570F56"/>
    <w:rsid w:val="005715CA"/>
    <w:rsid w:val="005720F8"/>
    <w:rsid w:val="00572878"/>
    <w:rsid w:val="005740BF"/>
    <w:rsid w:val="005748E1"/>
    <w:rsid w:val="005749BB"/>
    <w:rsid w:val="00575176"/>
    <w:rsid w:val="0057533A"/>
    <w:rsid w:val="00575DE4"/>
    <w:rsid w:val="00576A3E"/>
    <w:rsid w:val="00577172"/>
    <w:rsid w:val="005802B2"/>
    <w:rsid w:val="005804E2"/>
    <w:rsid w:val="00580D42"/>
    <w:rsid w:val="005812DA"/>
    <w:rsid w:val="0058166A"/>
    <w:rsid w:val="00581DC7"/>
    <w:rsid w:val="00581F02"/>
    <w:rsid w:val="00582700"/>
    <w:rsid w:val="00582A55"/>
    <w:rsid w:val="0058311E"/>
    <w:rsid w:val="005834F3"/>
    <w:rsid w:val="00583526"/>
    <w:rsid w:val="00583AD9"/>
    <w:rsid w:val="00583F28"/>
    <w:rsid w:val="005841F1"/>
    <w:rsid w:val="005842D1"/>
    <w:rsid w:val="00584406"/>
    <w:rsid w:val="00584E65"/>
    <w:rsid w:val="005852DF"/>
    <w:rsid w:val="0058572C"/>
    <w:rsid w:val="00585933"/>
    <w:rsid w:val="005859BE"/>
    <w:rsid w:val="00585DCB"/>
    <w:rsid w:val="00586098"/>
    <w:rsid w:val="00586AC8"/>
    <w:rsid w:val="00586E99"/>
    <w:rsid w:val="00587316"/>
    <w:rsid w:val="005877F3"/>
    <w:rsid w:val="00587BCE"/>
    <w:rsid w:val="00587EC1"/>
    <w:rsid w:val="00590E94"/>
    <w:rsid w:val="00591174"/>
    <w:rsid w:val="00592A07"/>
    <w:rsid w:val="005930C9"/>
    <w:rsid w:val="005931D1"/>
    <w:rsid w:val="005934DE"/>
    <w:rsid w:val="00593518"/>
    <w:rsid w:val="005936F1"/>
    <w:rsid w:val="00593712"/>
    <w:rsid w:val="00593A0C"/>
    <w:rsid w:val="00593FD7"/>
    <w:rsid w:val="00594562"/>
    <w:rsid w:val="0059480A"/>
    <w:rsid w:val="00594A05"/>
    <w:rsid w:val="00594A89"/>
    <w:rsid w:val="00594BCA"/>
    <w:rsid w:val="00594DF5"/>
    <w:rsid w:val="00595E22"/>
    <w:rsid w:val="00596BAC"/>
    <w:rsid w:val="00596DF5"/>
    <w:rsid w:val="00596EA3"/>
    <w:rsid w:val="00597292"/>
    <w:rsid w:val="0059748B"/>
    <w:rsid w:val="00597C65"/>
    <w:rsid w:val="00597EA1"/>
    <w:rsid w:val="005A06B1"/>
    <w:rsid w:val="005A1552"/>
    <w:rsid w:val="005A2312"/>
    <w:rsid w:val="005A2FB1"/>
    <w:rsid w:val="005A3D6B"/>
    <w:rsid w:val="005A3DFA"/>
    <w:rsid w:val="005A4670"/>
    <w:rsid w:val="005A486F"/>
    <w:rsid w:val="005A4C60"/>
    <w:rsid w:val="005A5951"/>
    <w:rsid w:val="005A5C0D"/>
    <w:rsid w:val="005A5FE8"/>
    <w:rsid w:val="005A6D60"/>
    <w:rsid w:val="005A7319"/>
    <w:rsid w:val="005A7427"/>
    <w:rsid w:val="005A7FCC"/>
    <w:rsid w:val="005B0170"/>
    <w:rsid w:val="005B0230"/>
    <w:rsid w:val="005B03CD"/>
    <w:rsid w:val="005B0A60"/>
    <w:rsid w:val="005B16BC"/>
    <w:rsid w:val="005B1B24"/>
    <w:rsid w:val="005B1F06"/>
    <w:rsid w:val="005B2E01"/>
    <w:rsid w:val="005B39FE"/>
    <w:rsid w:val="005B3CCA"/>
    <w:rsid w:val="005B3E0C"/>
    <w:rsid w:val="005B4D26"/>
    <w:rsid w:val="005B51E8"/>
    <w:rsid w:val="005B591C"/>
    <w:rsid w:val="005B5945"/>
    <w:rsid w:val="005B607A"/>
    <w:rsid w:val="005B629C"/>
    <w:rsid w:val="005B6F9B"/>
    <w:rsid w:val="005B7A46"/>
    <w:rsid w:val="005C017E"/>
    <w:rsid w:val="005C15E9"/>
    <w:rsid w:val="005C19F2"/>
    <w:rsid w:val="005C1A10"/>
    <w:rsid w:val="005C1C4D"/>
    <w:rsid w:val="005C2688"/>
    <w:rsid w:val="005C2EE5"/>
    <w:rsid w:val="005C4272"/>
    <w:rsid w:val="005C4531"/>
    <w:rsid w:val="005C4A9C"/>
    <w:rsid w:val="005C52D8"/>
    <w:rsid w:val="005C5A67"/>
    <w:rsid w:val="005C5E7F"/>
    <w:rsid w:val="005C666F"/>
    <w:rsid w:val="005C6804"/>
    <w:rsid w:val="005C6809"/>
    <w:rsid w:val="005C729D"/>
    <w:rsid w:val="005C72CD"/>
    <w:rsid w:val="005C7431"/>
    <w:rsid w:val="005C79C2"/>
    <w:rsid w:val="005C7AAE"/>
    <w:rsid w:val="005D05A8"/>
    <w:rsid w:val="005D0619"/>
    <w:rsid w:val="005D06F0"/>
    <w:rsid w:val="005D0FC7"/>
    <w:rsid w:val="005D11CE"/>
    <w:rsid w:val="005D204A"/>
    <w:rsid w:val="005D23FD"/>
    <w:rsid w:val="005D28F6"/>
    <w:rsid w:val="005D2CBF"/>
    <w:rsid w:val="005D2EDE"/>
    <w:rsid w:val="005D2F06"/>
    <w:rsid w:val="005D3132"/>
    <w:rsid w:val="005D40F1"/>
    <w:rsid w:val="005D459B"/>
    <w:rsid w:val="005D469E"/>
    <w:rsid w:val="005D4C62"/>
    <w:rsid w:val="005D50E0"/>
    <w:rsid w:val="005D5248"/>
    <w:rsid w:val="005D597F"/>
    <w:rsid w:val="005D605E"/>
    <w:rsid w:val="005D671F"/>
    <w:rsid w:val="005D6D34"/>
    <w:rsid w:val="005D7A13"/>
    <w:rsid w:val="005D7AF7"/>
    <w:rsid w:val="005D7DB1"/>
    <w:rsid w:val="005E00BB"/>
    <w:rsid w:val="005E00F9"/>
    <w:rsid w:val="005E015F"/>
    <w:rsid w:val="005E03DB"/>
    <w:rsid w:val="005E06E5"/>
    <w:rsid w:val="005E0D12"/>
    <w:rsid w:val="005E1182"/>
    <w:rsid w:val="005E2C36"/>
    <w:rsid w:val="005E2C56"/>
    <w:rsid w:val="005E2E62"/>
    <w:rsid w:val="005E30A7"/>
    <w:rsid w:val="005E3DD6"/>
    <w:rsid w:val="005E3E9C"/>
    <w:rsid w:val="005E3EB4"/>
    <w:rsid w:val="005E40D0"/>
    <w:rsid w:val="005E4302"/>
    <w:rsid w:val="005E44BC"/>
    <w:rsid w:val="005E45BF"/>
    <w:rsid w:val="005E5E16"/>
    <w:rsid w:val="005E5F32"/>
    <w:rsid w:val="005E67EF"/>
    <w:rsid w:val="005E6D9C"/>
    <w:rsid w:val="005E76B9"/>
    <w:rsid w:val="005F0308"/>
    <w:rsid w:val="005F0648"/>
    <w:rsid w:val="005F09A1"/>
    <w:rsid w:val="005F123B"/>
    <w:rsid w:val="005F15FA"/>
    <w:rsid w:val="005F16F5"/>
    <w:rsid w:val="005F2F26"/>
    <w:rsid w:val="005F2F6C"/>
    <w:rsid w:val="005F3AD9"/>
    <w:rsid w:val="005F4234"/>
    <w:rsid w:val="005F444F"/>
    <w:rsid w:val="005F445A"/>
    <w:rsid w:val="005F566B"/>
    <w:rsid w:val="005F6512"/>
    <w:rsid w:val="005F6740"/>
    <w:rsid w:val="005F71E1"/>
    <w:rsid w:val="005F7556"/>
    <w:rsid w:val="005F7784"/>
    <w:rsid w:val="005F79A2"/>
    <w:rsid w:val="005F79E8"/>
    <w:rsid w:val="005F7D3D"/>
    <w:rsid w:val="006006CB"/>
    <w:rsid w:val="006008D2"/>
    <w:rsid w:val="00600C67"/>
    <w:rsid w:val="00600CFE"/>
    <w:rsid w:val="00600EBF"/>
    <w:rsid w:val="00600F0C"/>
    <w:rsid w:val="00601117"/>
    <w:rsid w:val="006011D1"/>
    <w:rsid w:val="0060123F"/>
    <w:rsid w:val="00601FBC"/>
    <w:rsid w:val="006028E3"/>
    <w:rsid w:val="00602AFF"/>
    <w:rsid w:val="00602B06"/>
    <w:rsid w:val="0060300F"/>
    <w:rsid w:val="00603573"/>
    <w:rsid w:val="00603892"/>
    <w:rsid w:val="00603CCB"/>
    <w:rsid w:val="00603F74"/>
    <w:rsid w:val="00604ACB"/>
    <w:rsid w:val="00604CE7"/>
    <w:rsid w:val="00604FC7"/>
    <w:rsid w:val="006054D4"/>
    <w:rsid w:val="00605B58"/>
    <w:rsid w:val="00605E9A"/>
    <w:rsid w:val="006074BA"/>
    <w:rsid w:val="00607682"/>
    <w:rsid w:val="00612725"/>
    <w:rsid w:val="0061284F"/>
    <w:rsid w:val="00612990"/>
    <w:rsid w:val="00612A8C"/>
    <w:rsid w:val="0061441A"/>
    <w:rsid w:val="006144A5"/>
    <w:rsid w:val="00614836"/>
    <w:rsid w:val="006148A7"/>
    <w:rsid w:val="00614B64"/>
    <w:rsid w:val="00614DD5"/>
    <w:rsid w:val="00614EF7"/>
    <w:rsid w:val="00614FDE"/>
    <w:rsid w:val="0061646E"/>
    <w:rsid w:val="00616752"/>
    <w:rsid w:val="0061690C"/>
    <w:rsid w:val="00616F5E"/>
    <w:rsid w:val="006170DB"/>
    <w:rsid w:val="00617741"/>
    <w:rsid w:val="00620709"/>
    <w:rsid w:val="00620E0F"/>
    <w:rsid w:val="00620F46"/>
    <w:rsid w:val="00620F5D"/>
    <w:rsid w:val="00621045"/>
    <w:rsid w:val="006218C8"/>
    <w:rsid w:val="00621A43"/>
    <w:rsid w:val="00621B86"/>
    <w:rsid w:val="00621E6B"/>
    <w:rsid w:val="00621F90"/>
    <w:rsid w:val="00622888"/>
    <w:rsid w:val="00622A5E"/>
    <w:rsid w:val="00622BB6"/>
    <w:rsid w:val="00623635"/>
    <w:rsid w:val="0062438E"/>
    <w:rsid w:val="0062454D"/>
    <w:rsid w:val="006268D5"/>
    <w:rsid w:val="0062714E"/>
    <w:rsid w:val="006276E0"/>
    <w:rsid w:val="00627C9E"/>
    <w:rsid w:val="0063005A"/>
    <w:rsid w:val="0063046D"/>
    <w:rsid w:val="00630B1A"/>
    <w:rsid w:val="00630C2A"/>
    <w:rsid w:val="006318C7"/>
    <w:rsid w:val="006319FE"/>
    <w:rsid w:val="00631B68"/>
    <w:rsid w:val="00631B85"/>
    <w:rsid w:val="00632092"/>
    <w:rsid w:val="00632490"/>
    <w:rsid w:val="006325C5"/>
    <w:rsid w:val="0063422F"/>
    <w:rsid w:val="006343BC"/>
    <w:rsid w:val="00634893"/>
    <w:rsid w:val="006352CD"/>
    <w:rsid w:val="006353CE"/>
    <w:rsid w:val="006356EC"/>
    <w:rsid w:val="00635C3E"/>
    <w:rsid w:val="00636751"/>
    <w:rsid w:val="00636A3B"/>
    <w:rsid w:val="00636EFC"/>
    <w:rsid w:val="00637210"/>
    <w:rsid w:val="0063733C"/>
    <w:rsid w:val="00637873"/>
    <w:rsid w:val="00637B24"/>
    <w:rsid w:val="00637B43"/>
    <w:rsid w:val="00637D37"/>
    <w:rsid w:val="00640284"/>
    <w:rsid w:val="00640377"/>
    <w:rsid w:val="0064049D"/>
    <w:rsid w:val="006411AC"/>
    <w:rsid w:val="006411FD"/>
    <w:rsid w:val="00641942"/>
    <w:rsid w:val="0064199D"/>
    <w:rsid w:val="00641D9C"/>
    <w:rsid w:val="00642551"/>
    <w:rsid w:val="006426C5"/>
    <w:rsid w:val="0064306F"/>
    <w:rsid w:val="006430D1"/>
    <w:rsid w:val="006435A9"/>
    <w:rsid w:val="00643970"/>
    <w:rsid w:val="00644B28"/>
    <w:rsid w:val="006453CB"/>
    <w:rsid w:val="0064574E"/>
    <w:rsid w:val="00645849"/>
    <w:rsid w:val="006461FD"/>
    <w:rsid w:val="0064667F"/>
    <w:rsid w:val="00646870"/>
    <w:rsid w:val="00646B45"/>
    <w:rsid w:val="00646BC7"/>
    <w:rsid w:val="00646D86"/>
    <w:rsid w:val="006470B8"/>
    <w:rsid w:val="00647595"/>
    <w:rsid w:val="0064776F"/>
    <w:rsid w:val="006477A2"/>
    <w:rsid w:val="00647D42"/>
    <w:rsid w:val="00650466"/>
    <w:rsid w:val="006504C1"/>
    <w:rsid w:val="0065094D"/>
    <w:rsid w:val="00650A19"/>
    <w:rsid w:val="006511DE"/>
    <w:rsid w:val="006512DD"/>
    <w:rsid w:val="006519F1"/>
    <w:rsid w:val="00651AC5"/>
    <w:rsid w:val="00651BAF"/>
    <w:rsid w:val="006523C9"/>
    <w:rsid w:val="0065247E"/>
    <w:rsid w:val="006525D5"/>
    <w:rsid w:val="006526DD"/>
    <w:rsid w:val="0065345D"/>
    <w:rsid w:val="0065362A"/>
    <w:rsid w:val="00654011"/>
    <w:rsid w:val="006541F7"/>
    <w:rsid w:val="0065425C"/>
    <w:rsid w:val="00654BAC"/>
    <w:rsid w:val="006555F3"/>
    <w:rsid w:val="006557AB"/>
    <w:rsid w:val="006560E9"/>
    <w:rsid w:val="00656B85"/>
    <w:rsid w:val="00656C9A"/>
    <w:rsid w:val="006570A7"/>
    <w:rsid w:val="00657E44"/>
    <w:rsid w:val="00660884"/>
    <w:rsid w:val="00660CC4"/>
    <w:rsid w:val="006621B9"/>
    <w:rsid w:val="00663A9E"/>
    <w:rsid w:val="00663FDB"/>
    <w:rsid w:val="006642D8"/>
    <w:rsid w:val="00665018"/>
    <w:rsid w:val="0066525B"/>
    <w:rsid w:val="006657C6"/>
    <w:rsid w:val="00666062"/>
    <w:rsid w:val="00666443"/>
    <w:rsid w:val="00666471"/>
    <w:rsid w:val="006664F0"/>
    <w:rsid w:val="00666C24"/>
    <w:rsid w:val="00667158"/>
    <w:rsid w:val="00667DFC"/>
    <w:rsid w:val="00670511"/>
    <w:rsid w:val="00670CD6"/>
    <w:rsid w:val="00670FFA"/>
    <w:rsid w:val="0067146F"/>
    <w:rsid w:val="00672183"/>
    <w:rsid w:val="00673680"/>
    <w:rsid w:val="0067528A"/>
    <w:rsid w:val="00675643"/>
    <w:rsid w:val="00675A38"/>
    <w:rsid w:val="00676BD4"/>
    <w:rsid w:val="00677330"/>
    <w:rsid w:val="006776B0"/>
    <w:rsid w:val="00677940"/>
    <w:rsid w:val="006801C8"/>
    <w:rsid w:val="0068044D"/>
    <w:rsid w:val="006806C2"/>
    <w:rsid w:val="006816D7"/>
    <w:rsid w:val="00682A72"/>
    <w:rsid w:val="0068399C"/>
    <w:rsid w:val="00683E23"/>
    <w:rsid w:val="00683E51"/>
    <w:rsid w:val="00684B87"/>
    <w:rsid w:val="00684BFB"/>
    <w:rsid w:val="00684E7B"/>
    <w:rsid w:val="00685181"/>
    <w:rsid w:val="0068630A"/>
    <w:rsid w:val="0068630E"/>
    <w:rsid w:val="006868A1"/>
    <w:rsid w:val="00686B11"/>
    <w:rsid w:val="006874FD"/>
    <w:rsid w:val="0068767A"/>
    <w:rsid w:val="00690276"/>
    <w:rsid w:val="0069099D"/>
    <w:rsid w:val="0069128A"/>
    <w:rsid w:val="006915EA"/>
    <w:rsid w:val="006916D9"/>
    <w:rsid w:val="00692474"/>
    <w:rsid w:val="00692ABD"/>
    <w:rsid w:val="00692C1E"/>
    <w:rsid w:val="00692FDD"/>
    <w:rsid w:val="00693015"/>
    <w:rsid w:val="00693A53"/>
    <w:rsid w:val="00693DCE"/>
    <w:rsid w:val="00694257"/>
    <w:rsid w:val="006943EE"/>
    <w:rsid w:val="006949F8"/>
    <w:rsid w:val="00694AD6"/>
    <w:rsid w:val="00694C2F"/>
    <w:rsid w:val="006956D3"/>
    <w:rsid w:val="0069596E"/>
    <w:rsid w:val="00695A04"/>
    <w:rsid w:val="006960F5"/>
    <w:rsid w:val="0069623C"/>
    <w:rsid w:val="00696C89"/>
    <w:rsid w:val="00697087"/>
    <w:rsid w:val="00697186"/>
    <w:rsid w:val="00697195"/>
    <w:rsid w:val="00697A0A"/>
    <w:rsid w:val="00697A79"/>
    <w:rsid w:val="00697F23"/>
    <w:rsid w:val="006A0034"/>
    <w:rsid w:val="006A0B58"/>
    <w:rsid w:val="006A0B70"/>
    <w:rsid w:val="006A10E9"/>
    <w:rsid w:val="006A1325"/>
    <w:rsid w:val="006A13C2"/>
    <w:rsid w:val="006A13DA"/>
    <w:rsid w:val="006A17A5"/>
    <w:rsid w:val="006A21C4"/>
    <w:rsid w:val="006A2D0F"/>
    <w:rsid w:val="006A2DF2"/>
    <w:rsid w:val="006A2F48"/>
    <w:rsid w:val="006A2FEF"/>
    <w:rsid w:val="006A363D"/>
    <w:rsid w:val="006A3D8F"/>
    <w:rsid w:val="006A3EFB"/>
    <w:rsid w:val="006A3FCA"/>
    <w:rsid w:val="006A4300"/>
    <w:rsid w:val="006A454E"/>
    <w:rsid w:val="006A4E5F"/>
    <w:rsid w:val="006A4F1A"/>
    <w:rsid w:val="006A4F94"/>
    <w:rsid w:val="006A52B7"/>
    <w:rsid w:val="006A52EF"/>
    <w:rsid w:val="006A5B9F"/>
    <w:rsid w:val="006A6296"/>
    <w:rsid w:val="006A6DC8"/>
    <w:rsid w:val="006A6E8A"/>
    <w:rsid w:val="006A7B30"/>
    <w:rsid w:val="006B08E6"/>
    <w:rsid w:val="006B1620"/>
    <w:rsid w:val="006B1652"/>
    <w:rsid w:val="006B1F70"/>
    <w:rsid w:val="006B253D"/>
    <w:rsid w:val="006B2E5D"/>
    <w:rsid w:val="006B2E5F"/>
    <w:rsid w:val="006B2F8D"/>
    <w:rsid w:val="006B320C"/>
    <w:rsid w:val="006B32BA"/>
    <w:rsid w:val="006B33DB"/>
    <w:rsid w:val="006B398C"/>
    <w:rsid w:val="006B3A1F"/>
    <w:rsid w:val="006B3CF8"/>
    <w:rsid w:val="006B3E2F"/>
    <w:rsid w:val="006B4601"/>
    <w:rsid w:val="006B50A4"/>
    <w:rsid w:val="006B540C"/>
    <w:rsid w:val="006B5A26"/>
    <w:rsid w:val="006B63ED"/>
    <w:rsid w:val="006B6ED6"/>
    <w:rsid w:val="006B7160"/>
    <w:rsid w:val="006B7C0B"/>
    <w:rsid w:val="006B7FAB"/>
    <w:rsid w:val="006C0429"/>
    <w:rsid w:val="006C0547"/>
    <w:rsid w:val="006C0600"/>
    <w:rsid w:val="006C12DF"/>
    <w:rsid w:val="006C18FC"/>
    <w:rsid w:val="006C1CA9"/>
    <w:rsid w:val="006C22AC"/>
    <w:rsid w:val="006C24DE"/>
    <w:rsid w:val="006C2BE7"/>
    <w:rsid w:val="006C3477"/>
    <w:rsid w:val="006C38D3"/>
    <w:rsid w:val="006C3B68"/>
    <w:rsid w:val="006C4606"/>
    <w:rsid w:val="006C46B1"/>
    <w:rsid w:val="006C4A30"/>
    <w:rsid w:val="006C5551"/>
    <w:rsid w:val="006C736D"/>
    <w:rsid w:val="006C7A80"/>
    <w:rsid w:val="006C7AE6"/>
    <w:rsid w:val="006C7D7F"/>
    <w:rsid w:val="006C7E71"/>
    <w:rsid w:val="006D0488"/>
    <w:rsid w:val="006D04D5"/>
    <w:rsid w:val="006D0B7C"/>
    <w:rsid w:val="006D107B"/>
    <w:rsid w:val="006D19B0"/>
    <w:rsid w:val="006D2DB4"/>
    <w:rsid w:val="006D3560"/>
    <w:rsid w:val="006D4235"/>
    <w:rsid w:val="006D4366"/>
    <w:rsid w:val="006D4998"/>
    <w:rsid w:val="006D4F72"/>
    <w:rsid w:val="006D4F82"/>
    <w:rsid w:val="006D5B26"/>
    <w:rsid w:val="006D5CFE"/>
    <w:rsid w:val="006D5DC9"/>
    <w:rsid w:val="006D5F8D"/>
    <w:rsid w:val="006D6AAD"/>
    <w:rsid w:val="006D75F6"/>
    <w:rsid w:val="006D79F3"/>
    <w:rsid w:val="006E017F"/>
    <w:rsid w:val="006E030F"/>
    <w:rsid w:val="006E09A9"/>
    <w:rsid w:val="006E0A2A"/>
    <w:rsid w:val="006E0C59"/>
    <w:rsid w:val="006E1050"/>
    <w:rsid w:val="006E1418"/>
    <w:rsid w:val="006E16D9"/>
    <w:rsid w:val="006E238D"/>
    <w:rsid w:val="006E2D8D"/>
    <w:rsid w:val="006E2EAC"/>
    <w:rsid w:val="006E2F85"/>
    <w:rsid w:val="006E3037"/>
    <w:rsid w:val="006E3367"/>
    <w:rsid w:val="006E34B5"/>
    <w:rsid w:val="006E4356"/>
    <w:rsid w:val="006E4566"/>
    <w:rsid w:val="006E45AD"/>
    <w:rsid w:val="006E525A"/>
    <w:rsid w:val="006E5FBE"/>
    <w:rsid w:val="006E60DA"/>
    <w:rsid w:val="006E62F8"/>
    <w:rsid w:val="006E6C37"/>
    <w:rsid w:val="006E748F"/>
    <w:rsid w:val="006E7F3E"/>
    <w:rsid w:val="006F09F8"/>
    <w:rsid w:val="006F0AF3"/>
    <w:rsid w:val="006F1492"/>
    <w:rsid w:val="006F16A7"/>
    <w:rsid w:val="006F1E94"/>
    <w:rsid w:val="006F283D"/>
    <w:rsid w:val="006F2990"/>
    <w:rsid w:val="006F29BC"/>
    <w:rsid w:val="006F2BEE"/>
    <w:rsid w:val="006F2F85"/>
    <w:rsid w:val="006F3111"/>
    <w:rsid w:val="006F36CB"/>
    <w:rsid w:val="006F38B9"/>
    <w:rsid w:val="006F3966"/>
    <w:rsid w:val="006F3EC0"/>
    <w:rsid w:val="006F4533"/>
    <w:rsid w:val="006F5270"/>
    <w:rsid w:val="006F5381"/>
    <w:rsid w:val="006F53BD"/>
    <w:rsid w:val="006F6331"/>
    <w:rsid w:val="006F6B6C"/>
    <w:rsid w:val="006F7499"/>
    <w:rsid w:val="006F7764"/>
    <w:rsid w:val="006F797F"/>
    <w:rsid w:val="006F7BB7"/>
    <w:rsid w:val="006F7C46"/>
    <w:rsid w:val="006F7FD1"/>
    <w:rsid w:val="007000D8"/>
    <w:rsid w:val="00700199"/>
    <w:rsid w:val="007001A5"/>
    <w:rsid w:val="00700297"/>
    <w:rsid w:val="00700704"/>
    <w:rsid w:val="007019FC"/>
    <w:rsid w:val="00702579"/>
    <w:rsid w:val="00702E96"/>
    <w:rsid w:val="00703159"/>
    <w:rsid w:val="0070365B"/>
    <w:rsid w:val="00703C5D"/>
    <w:rsid w:val="00703E3E"/>
    <w:rsid w:val="00703EDD"/>
    <w:rsid w:val="0070416F"/>
    <w:rsid w:val="0070419D"/>
    <w:rsid w:val="00704414"/>
    <w:rsid w:val="0070454D"/>
    <w:rsid w:val="00705480"/>
    <w:rsid w:val="00705EEA"/>
    <w:rsid w:val="007061A6"/>
    <w:rsid w:val="0070626F"/>
    <w:rsid w:val="007068A8"/>
    <w:rsid w:val="00707431"/>
    <w:rsid w:val="007078A2"/>
    <w:rsid w:val="00707BD4"/>
    <w:rsid w:val="00707C1B"/>
    <w:rsid w:val="007103DE"/>
    <w:rsid w:val="00710427"/>
    <w:rsid w:val="00710D1C"/>
    <w:rsid w:val="00710DC0"/>
    <w:rsid w:val="00711017"/>
    <w:rsid w:val="00712840"/>
    <w:rsid w:val="00712DD4"/>
    <w:rsid w:val="007132AE"/>
    <w:rsid w:val="007137C2"/>
    <w:rsid w:val="00713BE4"/>
    <w:rsid w:val="00713CD9"/>
    <w:rsid w:val="00713FB6"/>
    <w:rsid w:val="00714184"/>
    <w:rsid w:val="007142EC"/>
    <w:rsid w:val="007147EC"/>
    <w:rsid w:val="00714897"/>
    <w:rsid w:val="0071550E"/>
    <w:rsid w:val="007158F8"/>
    <w:rsid w:val="00715B1B"/>
    <w:rsid w:val="00716018"/>
    <w:rsid w:val="00716389"/>
    <w:rsid w:val="00716B21"/>
    <w:rsid w:val="00716F70"/>
    <w:rsid w:val="007170A4"/>
    <w:rsid w:val="0071742A"/>
    <w:rsid w:val="00717455"/>
    <w:rsid w:val="00717685"/>
    <w:rsid w:val="00717A2D"/>
    <w:rsid w:val="00720528"/>
    <w:rsid w:val="007216DA"/>
    <w:rsid w:val="00721BE4"/>
    <w:rsid w:val="00721D57"/>
    <w:rsid w:val="00721DB7"/>
    <w:rsid w:val="0072255C"/>
    <w:rsid w:val="00722E24"/>
    <w:rsid w:val="007231AD"/>
    <w:rsid w:val="007235C8"/>
    <w:rsid w:val="00723D7B"/>
    <w:rsid w:val="007259B3"/>
    <w:rsid w:val="007263A3"/>
    <w:rsid w:val="00727DD5"/>
    <w:rsid w:val="007301A9"/>
    <w:rsid w:val="007303E2"/>
    <w:rsid w:val="00730928"/>
    <w:rsid w:val="00730ABE"/>
    <w:rsid w:val="00731131"/>
    <w:rsid w:val="007311EF"/>
    <w:rsid w:val="0073120C"/>
    <w:rsid w:val="0073220B"/>
    <w:rsid w:val="00732225"/>
    <w:rsid w:val="0073261B"/>
    <w:rsid w:val="0073281E"/>
    <w:rsid w:val="00733650"/>
    <w:rsid w:val="00733D34"/>
    <w:rsid w:val="00733F2F"/>
    <w:rsid w:val="0073406F"/>
    <w:rsid w:val="00734C19"/>
    <w:rsid w:val="00734FF4"/>
    <w:rsid w:val="0073503F"/>
    <w:rsid w:val="00735EE8"/>
    <w:rsid w:val="0073603D"/>
    <w:rsid w:val="00736646"/>
    <w:rsid w:val="00736D59"/>
    <w:rsid w:val="00736E24"/>
    <w:rsid w:val="00736FFF"/>
    <w:rsid w:val="00737019"/>
    <w:rsid w:val="00737482"/>
    <w:rsid w:val="0073748D"/>
    <w:rsid w:val="00740035"/>
    <w:rsid w:val="0074044A"/>
    <w:rsid w:val="00740862"/>
    <w:rsid w:val="00740BF7"/>
    <w:rsid w:val="007416DE"/>
    <w:rsid w:val="00741F8C"/>
    <w:rsid w:val="00742072"/>
    <w:rsid w:val="007422A3"/>
    <w:rsid w:val="00742997"/>
    <w:rsid w:val="00742DB5"/>
    <w:rsid w:val="0074305A"/>
    <w:rsid w:val="00743289"/>
    <w:rsid w:val="00743537"/>
    <w:rsid w:val="00743996"/>
    <w:rsid w:val="00743D27"/>
    <w:rsid w:val="00743E00"/>
    <w:rsid w:val="0074498C"/>
    <w:rsid w:val="00744AD0"/>
    <w:rsid w:val="0074503F"/>
    <w:rsid w:val="00745362"/>
    <w:rsid w:val="007455CB"/>
    <w:rsid w:val="00745F9D"/>
    <w:rsid w:val="00746CDD"/>
    <w:rsid w:val="00747547"/>
    <w:rsid w:val="007479A1"/>
    <w:rsid w:val="00747C74"/>
    <w:rsid w:val="007501B9"/>
    <w:rsid w:val="007503B3"/>
    <w:rsid w:val="00750644"/>
    <w:rsid w:val="007507F1"/>
    <w:rsid w:val="00750D81"/>
    <w:rsid w:val="007515A7"/>
    <w:rsid w:val="007518D6"/>
    <w:rsid w:val="00751ABE"/>
    <w:rsid w:val="0075214A"/>
    <w:rsid w:val="00752311"/>
    <w:rsid w:val="00752BCD"/>
    <w:rsid w:val="00752D74"/>
    <w:rsid w:val="00752F6B"/>
    <w:rsid w:val="00753B5E"/>
    <w:rsid w:val="00753D00"/>
    <w:rsid w:val="0075440A"/>
    <w:rsid w:val="0075460B"/>
    <w:rsid w:val="007546EB"/>
    <w:rsid w:val="0075544D"/>
    <w:rsid w:val="00755A9E"/>
    <w:rsid w:val="00755AA6"/>
    <w:rsid w:val="00756352"/>
    <w:rsid w:val="00756702"/>
    <w:rsid w:val="00757C57"/>
    <w:rsid w:val="0076003D"/>
    <w:rsid w:val="00760657"/>
    <w:rsid w:val="00760DB8"/>
    <w:rsid w:val="0076133A"/>
    <w:rsid w:val="00761CEC"/>
    <w:rsid w:val="00761DA5"/>
    <w:rsid w:val="00762038"/>
    <w:rsid w:val="0076254A"/>
    <w:rsid w:val="00762597"/>
    <w:rsid w:val="00762738"/>
    <w:rsid w:val="00762F6D"/>
    <w:rsid w:val="00763AE6"/>
    <w:rsid w:val="00763B1C"/>
    <w:rsid w:val="007649C5"/>
    <w:rsid w:val="00764DA1"/>
    <w:rsid w:val="00764E56"/>
    <w:rsid w:val="007653CA"/>
    <w:rsid w:val="00765405"/>
    <w:rsid w:val="0076605A"/>
    <w:rsid w:val="007663F3"/>
    <w:rsid w:val="00766F52"/>
    <w:rsid w:val="007670D0"/>
    <w:rsid w:val="00767336"/>
    <w:rsid w:val="007674D4"/>
    <w:rsid w:val="00767EE2"/>
    <w:rsid w:val="007700E3"/>
    <w:rsid w:val="00771DFD"/>
    <w:rsid w:val="0077232C"/>
    <w:rsid w:val="007723B0"/>
    <w:rsid w:val="00772782"/>
    <w:rsid w:val="00772CAD"/>
    <w:rsid w:val="00773324"/>
    <w:rsid w:val="00773546"/>
    <w:rsid w:val="00773795"/>
    <w:rsid w:val="007741BA"/>
    <w:rsid w:val="00775A5F"/>
    <w:rsid w:val="00775C5D"/>
    <w:rsid w:val="00775E0B"/>
    <w:rsid w:val="00775EFC"/>
    <w:rsid w:val="007763AA"/>
    <w:rsid w:val="00776400"/>
    <w:rsid w:val="007766C1"/>
    <w:rsid w:val="007769DF"/>
    <w:rsid w:val="00776D16"/>
    <w:rsid w:val="00776DEC"/>
    <w:rsid w:val="00776EE1"/>
    <w:rsid w:val="00776FAD"/>
    <w:rsid w:val="007804AC"/>
    <w:rsid w:val="007808CC"/>
    <w:rsid w:val="00780A8A"/>
    <w:rsid w:val="00781B99"/>
    <w:rsid w:val="00782833"/>
    <w:rsid w:val="00782A36"/>
    <w:rsid w:val="0078310F"/>
    <w:rsid w:val="007834D1"/>
    <w:rsid w:val="00783CAD"/>
    <w:rsid w:val="007845D9"/>
    <w:rsid w:val="00784913"/>
    <w:rsid w:val="00786857"/>
    <w:rsid w:val="007873C6"/>
    <w:rsid w:val="007904ED"/>
    <w:rsid w:val="00790B0D"/>
    <w:rsid w:val="00790B90"/>
    <w:rsid w:val="00790E19"/>
    <w:rsid w:val="00791451"/>
    <w:rsid w:val="00792A92"/>
    <w:rsid w:val="00792F68"/>
    <w:rsid w:val="007931DC"/>
    <w:rsid w:val="00793626"/>
    <w:rsid w:val="007938EA"/>
    <w:rsid w:val="00793A3E"/>
    <w:rsid w:val="00793CD7"/>
    <w:rsid w:val="00794BE7"/>
    <w:rsid w:val="00794C15"/>
    <w:rsid w:val="00795298"/>
    <w:rsid w:val="00795F8D"/>
    <w:rsid w:val="00796073"/>
    <w:rsid w:val="00796112"/>
    <w:rsid w:val="00796342"/>
    <w:rsid w:val="0079654E"/>
    <w:rsid w:val="00796BEA"/>
    <w:rsid w:val="00796E0F"/>
    <w:rsid w:val="007A0956"/>
    <w:rsid w:val="007A1696"/>
    <w:rsid w:val="007A188B"/>
    <w:rsid w:val="007A1EE1"/>
    <w:rsid w:val="007A271F"/>
    <w:rsid w:val="007A2766"/>
    <w:rsid w:val="007A4990"/>
    <w:rsid w:val="007A53CF"/>
    <w:rsid w:val="007A54E3"/>
    <w:rsid w:val="007A5E03"/>
    <w:rsid w:val="007A5E53"/>
    <w:rsid w:val="007A70B6"/>
    <w:rsid w:val="007A717D"/>
    <w:rsid w:val="007A7392"/>
    <w:rsid w:val="007A73A1"/>
    <w:rsid w:val="007B05E3"/>
    <w:rsid w:val="007B0697"/>
    <w:rsid w:val="007B07F5"/>
    <w:rsid w:val="007B1217"/>
    <w:rsid w:val="007B190D"/>
    <w:rsid w:val="007B210B"/>
    <w:rsid w:val="007B2F2C"/>
    <w:rsid w:val="007B37C0"/>
    <w:rsid w:val="007B53A3"/>
    <w:rsid w:val="007B555A"/>
    <w:rsid w:val="007B5C05"/>
    <w:rsid w:val="007B5E06"/>
    <w:rsid w:val="007B5E64"/>
    <w:rsid w:val="007B630B"/>
    <w:rsid w:val="007B6CCD"/>
    <w:rsid w:val="007B6D13"/>
    <w:rsid w:val="007B7060"/>
    <w:rsid w:val="007B7342"/>
    <w:rsid w:val="007C0FFD"/>
    <w:rsid w:val="007C1BF4"/>
    <w:rsid w:val="007C1DD5"/>
    <w:rsid w:val="007C2143"/>
    <w:rsid w:val="007C3293"/>
    <w:rsid w:val="007C366B"/>
    <w:rsid w:val="007C374F"/>
    <w:rsid w:val="007C3985"/>
    <w:rsid w:val="007C3DF3"/>
    <w:rsid w:val="007C43C6"/>
    <w:rsid w:val="007C4729"/>
    <w:rsid w:val="007C4D4D"/>
    <w:rsid w:val="007C51F3"/>
    <w:rsid w:val="007C54BC"/>
    <w:rsid w:val="007C6B39"/>
    <w:rsid w:val="007C6EB6"/>
    <w:rsid w:val="007C6FAA"/>
    <w:rsid w:val="007D02F6"/>
    <w:rsid w:val="007D0D24"/>
    <w:rsid w:val="007D103F"/>
    <w:rsid w:val="007D1078"/>
    <w:rsid w:val="007D12D5"/>
    <w:rsid w:val="007D16EA"/>
    <w:rsid w:val="007D1776"/>
    <w:rsid w:val="007D188F"/>
    <w:rsid w:val="007D1D59"/>
    <w:rsid w:val="007D1E0E"/>
    <w:rsid w:val="007D2F39"/>
    <w:rsid w:val="007D2F8A"/>
    <w:rsid w:val="007D3375"/>
    <w:rsid w:val="007D33F3"/>
    <w:rsid w:val="007D3732"/>
    <w:rsid w:val="007D3CB7"/>
    <w:rsid w:val="007D40B2"/>
    <w:rsid w:val="007D4143"/>
    <w:rsid w:val="007D4BFA"/>
    <w:rsid w:val="007D4C62"/>
    <w:rsid w:val="007D4CBB"/>
    <w:rsid w:val="007D544A"/>
    <w:rsid w:val="007D63A3"/>
    <w:rsid w:val="007D67F2"/>
    <w:rsid w:val="007D6EF4"/>
    <w:rsid w:val="007E012C"/>
    <w:rsid w:val="007E0C0D"/>
    <w:rsid w:val="007E1852"/>
    <w:rsid w:val="007E1D90"/>
    <w:rsid w:val="007E2006"/>
    <w:rsid w:val="007E2481"/>
    <w:rsid w:val="007E2B02"/>
    <w:rsid w:val="007E3421"/>
    <w:rsid w:val="007E3E8F"/>
    <w:rsid w:val="007E3FB5"/>
    <w:rsid w:val="007E41A8"/>
    <w:rsid w:val="007E4355"/>
    <w:rsid w:val="007E4A9F"/>
    <w:rsid w:val="007E501B"/>
    <w:rsid w:val="007E515C"/>
    <w:rsid w:val="007E56F5"/>
    <w:rsid w:val="007E5EFE"/>
    <w:rsid w:val="007E61C6"/>
    <w:rsid w:val="007E61E5"/>
    <w:rsid w:val="007E6279"/>
    <w:rsid w:val="007E628F"/>
    <w:rsid w:val="007E68A0"/>
    <w:rsid w:val="007E6BD0"/>
    <w:rsid w:val="007E7210"/>
    <w:rsid w:val="007F0CD8"/>
    <w:rsid w:val="007F0E8A"/>
    <w:rsid w:val="007F1170"/>
    <w:rsid w:val="007F138E"/>
    <w:rsid w:val="007F14EB"/>
    <w:rsid w:val="007F214E"/>
    <w:rsid w:val="007F230E"/>
    <w:rsid w:val="007F2648"/>
    <w:rsid w:val="007F2750"/>
    <w:rsid w:val="007F2B43"/>
    <w:rsid w:val="007F3964"/>
    <w:rsid w:val="007F3C95"/>
    <w:rsid w:val="007F3DD7"/>
    <w:rsid w:val="007F46A4"/>
    <w:rsid w:val="007F4ADF"/>
    <w:rsid w:val="007F4EE4"/>
    <w:rsid w:val="007F599E"/>
    <w:rsid w:val="007F60B3"/>
    <w:rsid w:val="007F6A20"/>
    <w:rsid w:val="007F6E79"/>
    <w:rsid w:val="007F7B1D"/>
    <w:rsid w:val="007F7DB9"/>
    <w:rsid w:val="008001AD"/>
    <w:rsid w:val="0080046D"/>
    <w:rsid w:val="0080081A"/>
    <w:rsid w:val="00800897"/>
    <w:rsid w:val="0080106C"/>
    <w:rsid w:val="00801512"/>
    <w:rsid w:val="00801869"/>
    <w:rsid w:val="00801E1A"/>
    <w:rsid w:val="00801F03"/>
    <w:rsid w:val="0080218C"/>
    <w:rsid w:val="008025B9"/>
    <w:rsid w:val="00802BB9"/>
    <w:rsid w:val="00802F2E"/>
    <w:rsid w:val="00803588"/>
    <w:rsid w:val="0080470F"/>
    <w:rsid w:val="00804877"/>
    <w:rsid w:val="00804FD8"/>
    <w:rsid w:val="00806563"/>
    <w:rsid w:val="00806817"/>
    <w:rsid w:val="008069E4"/>
    <w:rsid w:val="00806A93"/>
    <w:rsid w:val="008073E6"/>
    <w:rsid w:val="00807E77"/>
    <w:rsid w:val="00807F9A"/>
    <w:rsid w:val="008101CC"/>
    <w:rsid w:val="00810673"/>
    <w:rsid w:val="008122C2"/>
    <w:rsid w:val="0081284D"/>
    <w:rsid w:val="00812AB4"/>
    <w:rsid w:val="00813286"/>
    <w:rsid w:val="008134C3"/>
    <w:rsid w:val="00813643"/>
    <w:rsid w:val="008136AF"/>
    <w:rsid w:val="008137E1"/>
    <w:rsid w:val="0081432F"/>
    <w:rsid w:val="008145D0"/>
    <w:rsid w:val="00815110"/>
    <w:rsid w:val="00815F47"/>
    <w:rsid w:val="00816663"/>
    <w:rsid w:val="00816A0E"/>
    <w:rsid w:val="00816D7B"/>
    <w:rsid w:val="00817187"/>
    <w:rsid w:val="00817651"/>
    <w:rsid w:val="00817B73"/>
    <w:rsid w:val="0082053C"/>
    <w:rsid w:val="00820C43"/>
    <w:rsid w:val="00821789"/>
    <w:rsid w:val="00821AF4"/>
    <w:rsid w:val="00821C34"/>
    <w:rsid w:val="00822DBC"/>
    <w:rsid w:val="008235FC"/>
    <w:rsid w:val="008235FF"/>
    <w:rsid w:val="008236CE"/>
    <w:rsid w:val="008236DB"/>
    <w:rsid w:val="00823EB2"/>
    <w:rsid w:val="008245EF"/>
    <w:rsid w:val="008248AB"/>
    <w:rsid w:val="00824BF0"/>
    <w:rsid w:val="00824F20"/>
    <w:rsid w:val="00824F8D"/>
    <w:rsid w:val="00825808"/>
    <w:rsid w:val="00826228"/>
    <w:rsid w:val="008268BE"/>
    <w:rsid w:val="00826B5F"/>
    <w:rsid w:val="00826E48"/>
    <w:rsid w:val="00827070"/>
    <w:rsid w:val="00830582"/>
    <w:rsid w:val="00830EDD"/>
    <w:rsid w:val="00831F56"/>
    <w:rsid w:val="00832A8B"/>
    <w:rsid w:val="00832BA5"/>
    <w:rsid w:val="00832E0A"/>
    <w:rsid w:val="0083342D"/>
    <w:rsid w:val="008334C0"/>
    <w:rsid w:val="00833F5C"/>
    <w:rsid w:val="00834184"/>
    <w:rsid w:val="008341B3"/>
    <w:rsid w:val="00834668"/>
    <w:rsid w:val="00834DBF"/>
    <w:rsid w:val="00835291"/>
    <w:rsid w:val="008354E9"/>
    <w:rsid w:val="00835994"/>
    <w:rsid w:val="00835DCC"/>
    <w:rsid w:val="00836E2D"/>
    <w:rsid w:val="00836E96"/>
    <w:rsid w:val="0083712F"/>
    <w:rsid w:val="00837535"/>
    <w:rsid w:val="008379F6"/>
    <w:rsid w:val="00837B45"/>
    <w:rsid w:val="00840C90"/>
    <w:rsid w:val="0084112C"/>
    <w:rsid w:val="0084131D"/>
    <w:rsid w:val="008414E2"/>
    <w:rsid w:val="00841882"/>
    <w:rsid w:val="0084207D"/>
    <w:rsid w:val="0084236C"/>
    <w:rsid w:val="00842DB8"/>
    <w:rsid w:val="00843292"/>
    <w:rsid w:val="008445DC"/>
    <w:rsid w:val="00844A4B"/>
    <w:rsid w:val="00844F61"/>
    <w:rsid w:val="0084534E"/>
    <w:rsid w:val="00846168"/>
    <w:rsid w:val="0084622F"/>
    <w:rsid w:val="0084755C"/>
    <w:rsid w:val="00847780"/>
    <w:rsid w:val="0084781C"/>
    <w:rsid w:val="00847A2C"/>
    <w:rsid w:val="00847B56"/>
    <w:rsid w:val="00847E24"/>
    <w:rsid w:val="00847E93"/>
    <w:rsid w:val="00850DB0"/>
    <w:rsid w:val="0085118B"/>
    <w:rsid w:val="00851671"/>
    <w:rsid w:val="00851A64"/>
    <w:rsid w:val="00851A6D"/>
    <w:rsid w:val="00852540"/>
    <w:rsid w:val="00852BFC"/>
    <w:rsid w:val="00852CB0"/>
    <w:rsid w:val="00852CBB"/>
    <w:rsid w:val="00852ED8"/>
    <w:rsid w:val="0085358F"/>
    <w:rsid w:val="008535F7"/>
    <w:rsid w:val="00853A2A"/>
    <w:rsid w:val="00853A86"/>
    <w:rsid w:val="00853B3E"/>
    <w:rsid w:val="008540EB"/>
    <w:rsid w:val="00854238"/>
    <w:rsid w:val="008551AC"/>
    <w:rsid w:val="008555A9"/>
    <w:rsid w:val="0085575D"/>
    <w:rsid w:val="00855BD8"/>
    <w:rsid w:val="00855CE9"/>
    <w:rsid w:val="00855EA2"/>
    <w:rsid w:val="008560D4"/>
    <w:rsid w:val="0085651E"/>
    <w:rsid w:val="00856731"/>
    <w:rsid w:val="00856814"/>
    <w:rsid w:val="00856C81"/>
    <w:rsid w:val="00857476"/>
    <w:rsid w:val="00857FB4"/>
    <w:rsid w:val="0086031E"/>
    <w:rsid w:val="00860984"/>
    <w:rsid w:val="00860C9A"/>
    <w:rsid w:val="008620CD"/>
    <w:rsid w:val="00862274"/>
    <w:rsid w:val="00862356"/>
    <w:rsid w:val="00862733"/>
    <w:rsid w:val="00862E46"/>
    <w:rsid w:val="00862FED"/>
    <w:rsid w:val="00863B20"/>
    <w:rsid w:val="00863EC8"/>
    <w:rsid w:val="0086445A"/>
    <w:rsid w:val="008649CB"/>
    <w:rsid w:val="00864F42"/>
    <w:rsid w:val="0086690F"/>
    <w:rsid w:val="00866B5A"/>
    <w:rsid w:val="00867CB8"/>
    <w:rsid w:val="00867EF4"/>
    <w:rsid w:val="00870126"/>
    <w:rsid w:val="008708D7"/>
    <w:rsid w:val="0087104C"/>
    <w:rsid w:val="00871833"/>
    <w:rsid w:val="00871B63"/>
    <w:rsid w:val="00871FA0"/>
    <w:rsid w:val="0087288A"/>
    <w:rsid w:val="0087311A"/>
    <w:rsid w:val="008732C7"/>
    <w:rsid w:val="00873694"/>
    <w:rsid w:val="0087557B"/>
    <w:rsid w:val="00875DDA"/>
    <w:rsid w:val="00877195"/>
    <w:rsid w:val="00877BAD"/>
    <w:rsid w:val="00877EAF"/>
    <w:rsid w:val="00880D32"/>
    <w:rsid w:val="00880F97"/>
    <w:rsid w:val="008811C6"/>
    <w:rsid w:val="00881BDD"/>
    <w:rsid w:val="00881EF4"/>
    <w:rsid w:val="00882241"/>
    <w:rsid w:val="00882AEB"/>
    <w:rsid w:val="00882C59"/>
    <w:rsid w:val="00882DEA"/>
    <w:rsid w:val="00883247"/>
    <w:rsid w:val="00883447"/>
    <w:rsid w:val="008835D7"/>
    <w:rsid w:val="00883B1C"/>
    <w:rsid w:val="00883BE5"/>
    <w:rsid w:val="008840F2"/>
    <w:rsid w:val="008861A4"/>
    <w:rsid w:val="00886B2C"/>
    <w:rsid w:val="00886F22"/>
    <w:rsid w:val="00887BCB"/>
    <w:rsid w:val="00887E04"/>
    <w:rsid w:val="00887E6E"/>
    <w:rsid w:val="0089002F"/>
    <w:rsid w:val="00890DEA"/>
    <w:rsid w:val="00890E4F"/>
    <w:rsid w:val="00890FA1"/>
    <w:rsid w:val="008913D9"/>
    <w:rsid w:val="00891B69"/>
    <w:rsid w:val="00891B9D"/>
    <w:rsid w:val="00892023"/>
    <w:rsid w:val="008924E9"/>
    <w:rsid w:val="00892F2E"/>
    <w:rsid w:val="00893D9A"/>
    <w:rsid w:val="00893F81"/>
    <w:rsid w:val="00894679"/>
    <w:rsid w:val="00894809"/>
    <w:rsid w:val="00895331"/>
    <w:rsid w:val="00895B41"/>
    <w:rsid w:val="00895F1D"/>
    <w:rsid w:val="00895F66"/>
    <w:rsid w:val="0089618D"/>
    <w:rsid w:val="0089642D"/>
    <w:rsid w:val="00896BD3"/>
    <w:rsid w:val="00896C0C"/>
    <w:rsid w:val="00896E35"/>
    <w:rsid w:val="008974E1"/>
    <w:rsid w:val="0089764F"/>
    <w:rsid w:val="008A03C7"/>
    <w:rsid w:val="008A0668"/>
    <w:rsid w:val="008A0D61"/>
    <w:rsid w:val="008A2271"/>
    <w:rsid w:val="008A254D"/>
    <w:rsid w:val="008A287C"/>
    <w:rsid w:val="008A2B2F"/>
    <w:rsid w:val="008A2BF2"/>
    <w:rsid w:val="008A3B6B"/>
    <w:rsid w:val="008A3DEB"/>
    <w:rsid w:val="008A3EF3"/>
    <w:rsid w:val="008A48E3"/>
    <w:rsid w:val="008A4967"/>
    <w:rsid w:val="008A4B56"/>
    <w:rsid w:val="008A4C8A"/>
    <w:rsid w:val="008A4D7C"/>
    <w:rsid w:val="008A4E1E"/>
    <w:rsid w:val="008A526B"/>
    <w:rsid w:val="008A5D54"/>
    <w:rsid w:val="008A604D"/>
    <w:rsid w:val="008A61D6"/>
    <w:rsid w:val="008A6439"/>
    <w:rsid w:val="008A68CF"/>
    <w:rsid w:val="008A76E7"/>
    <w:rsid w:val="008A7BF8"/>
    <w:rsid w:val="008B01E4"/>
    <w:rsid w:val="008B03CF"/>
    <w:rsid w:val="008B0B7D"/>
    <w:rsid w:val="008B0FBE"/>
    <w:rsid w:val="008B2C24"/>
    <w:rsid w:val="008B2EEC"/>
    <w:rsid w:val="008B3178"/>
    <w:rsid w:val="008B340D"/>
    <w:rsid w:val="008B3921"/>
    <w:rsid w:val="008B3989"/>
    <w:rsid w:val="008B3A8F"/>
    <w:rsid w:val="008B3B4A"/>
    <w:rsid w:val="008B3D81"/>
    <w:rsid w:val="008B3F3C"/>
    <w:rsid w:val="008B412B"/>
    <w:rsid w:val="008B44A5"/>
    <w:rsid w:val="008B4C82"/>
    <w:rsid w:val="008B531D"/>
    <w:rsid w:val="008B59B3"/>
    <w:rsid w:val="008B6091"/>
    <w:rsid w:val="008B6181"/>
    <w:rsid w:val="008B6224"/>
    <w:rsid w:val="008B6EA9"/>
    <w:rsid w:val="008B73B9"/>
    <w:rsid w:val="008C06A5"/>
    <w:rsid w:val="008C1274"/>
    <w:rsid w:val="008C142B"/>
    <w:rsid w:val="008C178F"/>
    <w:rsid w:val="008C307B"/>
    <w:rsid w:val="008C3336"/>
    <w:rsid w:val="008C393B"/>
    <w:rsid w:val="008C39D5"/>
    <w:rsid w:val="008C3A94"/>
    <w:rsid w:val="008C45D8"/>
    <w:rsid w:val="008C47FE"/>
    <w:rsid w:val="008C4A26"/>
    <w:rsid w:val="008C4E48"/>
    <w:rsid w:val="008C53DE"/>
    <w:rsid w:val="008C5742"/>
    <w:rsid w:val="008C57ED"/>
    <w:rsid w:val="008C585F"/>
    <w:rsid w:val="008C5D70"/>
    <w:rsid w:val="008C6739"/>
    <w:rsid w:val="008C71EC"/>
    <w:rsid w:val="008C74B7"/>
    <w:rsid w:val="008C75C7"/>
    <w:rsid w:val="008C79DD"/>
    <w:rsid w:val="008C7E94"/>
    <w:rsid w:val="008D2A16"/>
    <w:rsid w:val="008D30C2"/>
    <w:rsid w:val="008D33C1"/>
    <w:rsid w:val="008D33F0"/>
    <w:rsid w:val="008D341F"/>
    <w:rsid w:val="008D3BEE"/>
    <w:rsid w:val="008D4191"/>
    <w:rsid w:val="008D4795"/>
    <w:rsid w:val="008D5611"/>
    <w:rsid w:val="008D5821"/>
    <w:rsid w:val="008D5D04"/>
    <w:rsid w:val="008D5D29"/>
    <w:rsid w:val="008D6007"/>
    <w:rsid w:val="008D62EC"/>
    <w:rsid w:val="008D644D"/>
    <w:rsid w:val="008D69A8"/>
    <w:rsid w:val="008D6BB7"/>
    <w:rsid w:val="008D6F0A"/>
    <w:rsid w:val="008D7EC9"/>
    <w:rsid w:val="008E017F"/>
    <w:rsid w:val="008E01DE"/>
    <w:rsid w:val="008E02F3"/>
    <w:rsid w:val="008E0CCF"/>
    <w:rsid w:val="008E18EA"/>
    <w:rsid w:val="008E1D28"/>
    <w:rsid w:val="008E1EEC"/>
    <w:rsid w:val="008E2840"/>
    <w:rsid w:val="008E2849"/>
    <w:rsid w:val="008E28E0"/>
    <w:rsid w:val="008E2FF5"/>
    <w:rsid w:val="008E3266"/>
    <w:rsid w:val="008E35FD"/>
    <w:rsid w:val="008E3677"/>
    <w:rsid w:val="008E3B37"/>
    <w:rsid w:val="008E3C9B"/>
    <w:rsid w:val="008E3D97"/>
    <w:rsid w:val="008E400D"/>
    <w:rsid w:val="008E4396"/>
    <w:rsid w:val="008E451F"/>
    <w:rsid w:val="008E518D"/>
    <w:rsid w:val="008E51F1"/>
    <w:rsid w:val="008E53DB"/>
    <w:rsid w:val="008E59C1"/>
    <w:rsid w:val="008E61FB"/>
    <w:rsid w:val="008E663F"/>
    <w:rsid w:val="008E6B9A"/>
    <w:rsid w:val="008E7225"/>
    <w:rsid w:val="008E74FE"/>
    <w:rsid w:val="008E7915"/>
    <w:rsid w:val="008E7A6B"/>
    <w:rsid w:val="008F0722"/>
    <w:rsid w:val="008F2DD5"/>
    <w:rsid w:val="008F2E2A"/>
    <w:rsid w:val="008F323F"/>
    <w:rsid w:val="008F3969"/>
    <w:rsid w:val="008F3C88"/>
    <w:rsid w:val="008F42FB"/>
    <w:rsid w:val="008F4BBA"/>
    <w:rsid w:val="008F5408"/>
    <w:rsid w:val="008F54E3"/>
    <w:rsid w:val="008F57AE"/>
    <w:rsid w:val="008F5AA2"/>
    <w:rsid w:val="008F5BC9"/>
    <w:rsid w:val="008F5D83"/>
    <w:rsid w:val="008F6157"/>
    <w:rsid w:val="008F6463"/>
    <w:rsid w:val="008F67EF"/>
    <w:rsid w:val="008F700D"/>
    <w:rsid w:val="008F7450"/>
    <w:rsid w:val="009002C7"/>
    <w:rsid w:val="00900660"/>
    <w:rsid w:val="00900809"/>
    <w:rsid w:val="00900C50"/>
    <w:rsid w:val="00901544"/>
    <w:rsid w:val="00901C36"/>
    <w:rsid w:val="0090205A"/>
    <w:rsid w:val="00902C48"/>
    <w:rsid w:val="00902C56"/>
    <w:rsid w:val="00903C73"/>
    <w:rsid w:val="00904D74"/>
    <w:rsid w:val="00904FF2"/>
    <w:rsid w:val="0090518C"/>
    <w:rsid w:val="009053BA"/>
    <w:rsid w:val="00905A0D"/>
    <w:rsid w:val="00905C2B"/>
    <w:rsid w:val="00905C50"/>
    <w:rsid w:val="00906E45"/>
    <w:rsid w:val="009071C3"/>
    <w:rsid w:val="009077C9"/>
    <w:rsid w:val="00907900"/>
    <w:rsid w:val="00907913"/>
    <w:rsid w:val="00907A22"/>
    <w:rsid w:val="00910BBD"/>
    <w:rsid w:val="009111AE"/>
    <w:rsid w:val="00911509"/>
    <w:rsid w:val="00911542"/>
    <w:rsid w:val="009116C9"/>
    <w:rsid w:val="00911DC0"/>
    <w:rsid w:val="0091214B"/>
    <w:rsid w:val="009125A8"/>
    <w:rsid w:val="00912910"/>
    <w:rsid w:val="00912C94"/>
    <w:rsid w:val="00912CE0"/>
    <w:rsid w:val="00912EDD"/>
    <w:rsid w:val="009132AA"/>
    <w:rsid w:val="00913463"/>
    <w:rsid w:val="00913546"/>
    <w:rsid w:val="00913793"/>
    <w:rsid w:val="00913844"/>
    <w:rsid w:val="0091425D"/>
    <w:rsid w:val="00914537"/>
    <w:rsid w:val="0091496B"/>
    <w:rsid w:val="00914E31"/>
    <w:rsid w:val="00914E67"/>
    <w:rsid w:val="009152E3"/>
    <w:rsid w:val="0091543E"/>
    <w:rsid w:val="009155B6"/>
    <w:rsid w:val="00915644"/>
    <w:rsid w:val="00915C0D"/>
    <w:rsid w:val="00915E66"/>
    <w:rsid w:val="00916240"/>
    <w:rsid w:val="00916792"/>
    <w:rsid w:val="00916948"/>
    <w:rsid w:val="0091723A"/>
    <w:rsid w:val="00917297"/>
    <w:rsid w:val="00917972"/>
    <w:rsid w:val="00917DB4"/>
    <w:rsid w:val="00917F94"/>
    <w:rsid w:val="00920F69"/>
    <w:rsid w:val="009212D0"/>
    <w:rsid w:val="00921A5F"/>
    <w:rsid w:val="00922045"/>
    <w:rsid w:val="0092253D"/>
    <w:rsid w:val="009225D3"/>
    <w:rsid w:val="00922676"/>
    <w:rsid w:val="00922FBA"/>
    <w:rsid w:val="00923384"/>
    <w:rsid w:val="0092376B"/>
    <w:rsid w:val="00923808"/>
    <w:rsid w:val="00923AB6"/>
    <w:rsid w:val="00923AC9"/>
    <w:rsid w:val="00923DAF"/>
    <w:rsid w:val="00923E90"/>
    <w:rsid w:val="009240E9"/>
    <w:rsid w:val="009244AE"/>
    <w:rsid w:val="009246FB"/>
    <w:rsid w:val="0092480B"/>
    <w:rsid w:val="00924F87"/>
    <w:rsid w:val="00925AA9"/>
    <w:rsid w:val="00925DAD"/>
    <w:rsid w:val="009262E3"/>
    <w:rsid w:val="009263C3"/>
    <w:rsid w:val="009271E3"/>
    <w:rsid w:val="00927A64"/>
    <w:rsid w:val="00927F4B"/>
    <w:rsid w:val="00927F72"/>
    <w:rsid w:val="009308DF"/>
    <w:rsid w:val="009312EB"/>
    <w:rsid w:val="00931B18"/>
    <w:rsid w:val="009325E3"/>
    <w:rsid w:val="0093267A"/>
    <w:rsid w:val="009326D1"/>
    <w:rsid w:val="00934C24"/>
    <w:rsid w:val="00935342"/>
    <w:rsid w:val="00935CF4"/>
    <w:rsid w:val="00935FCB"/>
    <w:rsid w:val="009365E7"/>
    <w:rsid w:val="00936611"/>
    <w:rsid w:val="00936690"/>
    <w:rsid w:val="00937D15"/>
    <w:rsid w:val="00940CDC"/>
    <w:rsid w:val="00941102"/>
    <w:rsid w:val="00941926"/>
    <w:rsid w:val="009419C6"/>
    <w:rsid w:val="00941C20"/>
    <w:rsid w:val="00942012"/>
    <w:rsid w:val="00942246"/>
    <w:rsid w:val="009422EF"/>
    <w:rsid w:val="009428D8"/>
    <w:rsid w:val="00942C8B"/>
    <w:rsid w:val="00942D0B"/>
    <w:rsid w:val="00943CF6"/>
    <w:rsid w:val="009441A9"/>
    <w:rsid w:val="009442A3"/>
    <w:rsid w:val="009442B1"/>
    <w:rsid w:val="00944539"/>
    <w:rsid w:val="00944832"/>
    <w:rsid w:val="00944B4E"/>
    <w:rsid w:val="009453B7"/>
    <w:rsid w:val="0094561C"/>
    <w:rsid w:val="00945845"/>
    <w:rsid w:val="00945C5F"/>
    <w:rsid w:val="00946275"/>
    <w:rsid w:val="009465BD"/>
    <w:rsid w:val="00947092"/>
    <w:rsid w:val="009473F7"/>
    <w:rsid w:val="009505A6"/>
    <w:rsid w:val="00950613"/>
    <w:rsid w:val="009509A8"/>
    <w:rsid w:val="00950BF4"/>
    <w:rsid w:val="00950E04"/>
    <w:rsid w:val="009518C7"/>
    <w:rsid w:val="00951C75"/>
    <w:rsid w:val="00951C9C"/>
    <w:rsid w:val="00951DC3"/>
    <w:rsid w:val="009533A2"/>
    <w:rsid w:val="00953E73"/>
    <w:rsid w:val="009542FA"/>
    <w:rsid w:val="00954CC1"/>
    <w:rsid w:val="00954EE8"/>
    <w:rsid w:val="00955628"/>
    <w:rsid w:val="009564B5"/>
    <w:rsid w:val="009571AA"/>
    <w:rsid w:val="009573C7"/>
    <w:rsid w:val="00957A79"/>
    <w:rsid w:val="009603B6"/>
    <w:rsid w:val="0096058C"/>
    <w:rsid w:val="00960A63"/>
    <w:rsid w:val="00960C04"/>
    <w:rsid w:val="00960F97"/>
    <w:rsid w:val="00961664"/>
    <w:rsid w:val="00963DDA"/>
    <w:rsid w:val="009640A5"/>
    <w:rsid w:val="009640BC"/>
    <w:rsid w:val="00964468"/>
    <w:rsid w:val="00964621"/>
    <w:rsid w:val="009646F5"/>
    <w:rsid w:val="00964851"/>
    <w:rsid w:val="00964C0E"/>
    <w:rsid w:val="00964E71"/>
    <w:rsid w:val="009656F4"/>
    <w:rsid w:val="0096581E"/>
    <w:rsid w:val="00965A7D"/>
    <w:rsid w:val="00965E40"/>
    <w:rsid w:val="009662A6"/>
    <w:rsid w:val="00966B4D"/>
    <w:rsid w:val="00966B9E"/>
    <w:rsid w:val="00966D0E"/>
    <w:rsid w:val="00966DB6"/>
    <w:rsid w:val="00967A28"/>
    <w:rsid w:val="00967DB5"/>
    <w:rsid w:val="0097033A"/>
    <w:rsid w:val="00970643"/>
    <w:rsid w:val="00970C02"/>
    <w:rsid w:val="00970C88"/>
    <w:rsid w:val="009714AA"/>
    <w:rsid w:val="009718EF"/>
    <w:rsid w:val="00971B62"/>
    <w:rsid w:val="00971D8F"/>
    <w:rsid w:val="00971FE8"/>
    <w:rsid w:val="0097284A"/>
    <w:rsid w:val="00972CA3"/>
    <w:rsid w:val="00972EE2"/>
    <w:rsid w:val="009738B1"/>
    <w:rsid w:val="00973F3A"/>
    <w:rsid w:val="00973F8F"/>
    <w:rsid w:val="009746F3"/>
    <w:rsid w:val="009748B1"/>
    <w:rsid w:val="00974F8A"/>
    <w:rsid w:val="00977EC3"/>
    <w:rsid w:val="00980172"/>
    <w:rsid w:val="00980E91"/>
    <w:rsid w:val="00981AC5"/>
    <w:rsid w:val="00981BB6"/>
    <w:rsid w:val="009828D8"/>
    <w:rsid w:val="009829AE"/>
    <w:rsid w:val="00983A89"/>
    <w:rsid w:val="00983B78"/>
    <w:rsid w:val="00983C33"/>
    <w:rsid w:val="0098517A"/>
    <w:rsid w:val="00985279"/>
    <w:rsid w:val="00985CA8"/>
    <w:rsid w:val="00986400"/>
    <w:rsid w:val="00986DF4"/>
    <w:rsid w:val="00986FDA"/>
    <w:rsid w:val="009872A3"/>
    <w:rsid w:val="00987E6E"/>
    <w:rsid w:val="00990414"/>
    <w:rsid w:val="00990A86"/>
    <w:rsid w:val="0099150C"/>
    <w:rsid w:val="00991805"/>
    <w:rsid w:val="00991C96"/>
    <w:rsid w:val="0099224F"/>
    <w:rsid w:val="00992F6D"/>
    <w:rsid w:val="00993070"/>
    <w:rsid w:val="009934DB"/>
    <w:rsid w:val="0099466C"/>
    <w:rsid w:val="009947CB"/>
    <w:rsid w:val="00994954"/>
    <w:rsid w:val="00994A07"/>
    <w:rsid w:val="00994B99"/>
    <w:rsid w:val="00994D22"/>
    <w:rsid w:val="00995A3C"/>
    <w:rsid w:val="00995ED9"/>
    <w:rsid w:val="0099627A"/>
    <w:rsid w:val="0099658E"/>
    <w:rsid w:val="00997BA6"/>
    <w:rsid w:val="00997E20"/>
    <w:rsid w:val="00997FFE"/>
    <w:rsid w:val="009A0A06"/>
    <w:rsid w:val="009A152C"/>
    <w:rsid w:val="009A1E68"/>
    <w:rsid w:val="009A1EE4"/>
    <w:rsid w:val="009A2BF6"/>
    <w:rsid w:val="009A3333"/>
    <w:rsid w:val="009A350B"/>
    <w:rsid w:val="009A3D61"/>
    <w:rsid w:val="009A461F"/>
    <w:rsid w:val="009A480A"/>
    <w:rsid w:val="009A4A7B"/>
    <w:rsid w:val="009A4BF5"/>
    <w:rsid w:val="009A4F30"/>
    <w:rsid w:val="009A55C0"/>
    <w:rsid w:val="009A56DD"/>
    <w:rsid w:val="009A5E58"/>
    <w:rsid w:val="009A618D"/>
    <w:rsid w:val="009A691E"/>
    <w:rsid w:val="009A6985"/>
    <w:rsid w:val="009A6BA4"/>
    <w:rsid w:val="009A70D1"/>
    <w:rsid w:val="009A7588"/>
    <w:rsid w:val="009A7AD7"/>
    <w:rsid w:val="009B0051"/>
    <w:rsid w:val="009B12C0"/>
    <w:rsid w:val="009B284E"/>
    <w:rsid w:val="009B2A68"/>
    <w:rsid w:val="009B2ABB"/>
    <w:rsid w:val="009B3C4B"/>
    <w:rsid w:val="009B3E11"/>
    <w:rsid w:val="009B4823"/>
    <w:rsid w:val="009B5101"/>
    <w:rsid w:val="009B535A"/>
    <w:rsid w:val="009B571B"/>
    <w:rsid w:val="009B58C7"/>
    <w:rsid w:val="009B5C6C"/>
    <w:rsid w:val="009B6178"/>
    <w:rsid w:val="009B647F"/>
    <w:rsid w:val="009B683A"/>
    <w:rsid w:val="009B719E"/>
    <w:rsid w:val="009B7722"/>
    <w:rsid w:val="009B7AC5"/>
    <w:rsid w:val="009C0B72"/>
    <w:rsid w:val="009C0FA3"/>
    <w:rsid w:val="009C13D5"/>
    <w:rsid w:val="009C1600"/>
    <w:rsid w:val="009C18CF"/>
    <w:rsid w:val="009C19FF"/>
    <w:rsid w:val="009C1C81"/>
    <w:rsid w:val="009C2656"/>
    <w:rsid w:val="009C2BC2"/>
    <w:rsid w:val="009C2FE7"/>
    <w:rsid w:val="009C307B"/>
    <w:rsid w:val="009C3E98"/>
    <w:rsid w:val="009C4080"/>
    <w:rsid w:val="009C4804"/>
    <w:rsid w:val="009C5668"/>
    <w:rsid w:val="009C58C6"/>
    <w:rsid w:val="009C5B5B"/>
    <w:rsid w:val="009C6106"/>
    <w:rsid w:val="009C61DA"/>
    <w:rsid w:val="009C64F7"/>
    <w:rsid w:val="009C66EA"/>
    <w:rsid w:val="009C6D4E"/>
    <w:rsid w:val="009C73A3"/>
    <w:rsid w:val="009D0CA9"/>
    <w:rsid w:val="009D0E6C"/>
    <w:rsid w:val="009D104A"/>
    <w:rsid w:val="009D1C0B"/>
    <w:rsid w:val="009D2715"/>
    <w:rsid w:val="009D2923"/>
    <w:rsid w:val="009D305E"/>
    <w:rsid w:val="009D3B83"/>
    <w:rsid w:val="009D42CD"/>
    <w:rsid w:val="009D4E89"/>
    <w:rsid w:val="009D54EF"/>
    <w:rsid w:val="009D6B9D"/>
    <w:rsid w:val="009D7076"/>
    <w:rsid w:val="009E047B"/>
    <w:rsid w:val="009E07C6"/>
    <w:rsid w:val="009E1628"/>
    <w:rsid w:val="009E28BC"/>
    <w:rsid w:val="009E2F36"/>
    <w:rsid w:val="009E3098"/>
    <w:rsid w:val="009E375B"/>
    <w:rsid w:val="009E49BF"/>
    <w:rsid w:val="009E4A19"/>
    <w:rsid w:val="009E571A"/>
    <w:rsid w:val="009E5805"/>
    <w:rsid w:val="009E5E7C"/>
    <w:rsid w:val="009E5FBA"/>
    <w:rsid w:val="009E7E85"/>
    <w:rsid w:val="009F0103"/>
    <w:rsid w:val="009F0440"/>
    <w:rsid w:val="009F0CE8"/>
    <w:rsid w:val="009F0E10"/>
    <w:rsid w:val="009F12E2"/>
    <w:rsid w:val="009F17DB"/>
    <w:rsid w:val="009F1931"/>
    <w:rsid w:val="009F232F"/>
    <w:rsid w:val="009F2409"/>
    <w:rsid w:val="009F2BC8"/>
    <w:rsid w:val="009F31A2"/>
    <w:rsid w:val="009F31A4"/>
    <w:rsid w:val="009F31C8"/>
    <w:rsid w:val="009F32B2"/>
    <w:rsid w:val="009F3859"/>
    <w:rsid w:val="009F40BB"/>
    <w:rsid w:val="009F44AA"/>
    <w:rsid w:val="009F4991"/>
    <w:rsid w:val="009F4A09"/>
    <w:rsid w:val="009F4FA1"/>
    <w:rsid w:val="009F50B8"/>
    <w:rsid w:val="009F511F"/>
    <w:rsid w:val="009F6AA5"/>
    <w:rsid w:val="009F6F39"/>
    <w:rsid w:val="00A001BC"/>
    <w:rsid w:val="00A0059F"/>
    <w:rsid w:val="00A0072D"/>
    <w:rsid w:val="00A007AB"/>
    <w:rsid w:val="00A0082B"/>
    <w:rsid w:val="00A00B98"/>
    <w:rsid w:val="00A00BF5"/>
    <w:rsid w:val="00A01A78"/>
    <w:rsid w:val="00A0220D"/>
    <w:rsid w:val="00A02918"/>
    <w:rsid w:val="00A02E43"/>
    <w:rsid w:val="00A02ED6"/>
    <w:rsid w:val="00A0338B"/>
    <w:rsid w:val="00A039FC"/>
    <w:rsid w:val="00A03C7D"/>
    <w:rsid w:val="00A04B9A"/>
    <w:rsid w:val="00A0506B"/>
    <w:rsid w:val="00A053B4"/>
    <w:rsid w:val="00A058CB"/>
    <w:rsid w:val="00A05BD1"/>
    <w:rsid w:val="00A06251"/>
    <w:rsid w:val="00A06F91"/>
    <w:rsid w:val="00A07737"/>
    <w:rsid w:val="00A07879"/>
    <w:rsid w:val="00A07A33"/>
    <w:rsid w:val="00A07A5C"/>
    <w:rsid w:val="00A07B12"/>
    <w:rsid w:val="00A07D5F"/>
    <w:rsid w:val="00A10710"/>
    <w:rsid w:val="00A10885"/>
    <w:rsid w:val="00A108A6"/>
    <w:rsid w:val="00A10C6A"/>
    <w:rsid w:val="00A10D7B"/>
    <w:rsid w:val="00A12158"/>
    <w:rsid w:val="00A12553"/>
    <w:rsid w:val="00A1297A"/>
    <w:rsid w:val="00A12B7C"/>
    <w:rsid w:val="00A12C1A"/>
    <w:rsid w:val="00A12CF6"/>
    <w:rsid w:val="00A12D5F"/>
    <w:rsid w:val="00A12E00"/>
    <w:rsid w:val="00A1332A"/>
    <w:rsid w:val="00A133D3"/>
    <w:rsid w:val="00A13D96"/>
    <w:rsid w:val="00A1503A"/>
    <w:rsid w:val="00A150FF"/>
    <w:rsid w:val="00A154A9"/>
    <w:rsid w:val="00A161CD"/>
    <w:rsid w:val="00A16438"/>
    <w:rsid w:val="00A16663"/>
    <w:rsid w:val="00A16A35"/>
    <w:rsid w:val="00A16BC0"/>
    <w:rsid w:val="00A16ED0"/>
    <w:rsid w:val="00A1727A"/>
    <w:rsid w:val="00A173DF"/>
    <w:rsid w:val="00A179C3"/>
    <w:rsid w:val="00A17A60"/>
    <w:rsid w:val="00A2065C"/>
    <w:rsid w:val="00A21819"/>
    <w:rsid w:val="00A219A2"/>
    <w:rsid w:val="00A21AAB"/>
    <w:rsid w:val="00A21B0A"/>
    <w:rsid w:val="00A220BA"/>
    <w:rsid w:val="00A2287F"/>
    <w:rsid w:val="00A237D8"/>
    <w:rsid w:val="00A23F4E"/>
    <w:rsid w:val="00A241CD"/>
    <w:rsid w:val="00A243DD"/>
    <w:rsid w:val="00A243ED"/>
    <w:rsid w:val="00A246E9"/>
    <w:rsid w:val="00A24A10"/>
    <w:rsid w:val="00A251A0"/>
    <w:rsid w:val="00A25AE5"/>
    <w:rsid w:val="00A25E42"/>
    <w:rsid w:val="00A270B3"/>
    <w:rsid w:val="00A27626"/>
    <w:rsid w:val="00A27C3C"/>
    <w:rsid w:val="00A27D52"/>
    <w:rsid w:val="00A30523"/>
    <w:rsid w:val="00A305F5"/>
    <w:rsid w:val="00A30FD1"/>
    <w:rsid w:val="00A31283"/>
    <w:rsid w:val="00A31807"/>
    <w:rsid w:val="00A3196A"/>
    <w:rsid w:val="00A32220"/>
    <w:rsid w:val="00A32F28"/>
    <w:rsid w:val="00A33937"/>
    <w:rsid w:val="00A33BE1"/>
    <w:rsid w:val="00A33BF6"/>
    <w:rsid w:val="00A33C86"/>
    <w:rsid w:val="00A33F53"/>
    <w:rsid w:val="00A34295"/>
    <w:rsid w:val="00A34477"/>
    <w:rsid w:val="00A34481"/>
    <w:rsid w:val="00A348BB"/>
    <w:rsid w:val="00A34EF1"/>
    <w:rsid w:val="00A35973"/>
    <w:rsid w:val="00A35CE8"/>
    <w:rsid w:val="00A36584"/>
    <w:rsid w:val="00A36860"/>
    <w:rsid w:val="00A369ED"/>
    <w:rsid w:val="00A36A1D"/>
    <w:rsid w:val="00A374BB"/>
    <w:rsid w:val="00A37DDD"/>
    <w:rsid w:val="00A4016F"/>
    <w:rsid w:val="00A405AC"/>
    <w:rsid w:val="00A405B7"/>
    <w:rsid w:val="00A4069D"/>
    <w:rsid w:val="00A4107B"/>
    <w:rsid w:val="00A41258"/>
    <w:rsid w:val="00A4152D"/>
    <w:rsid w:val="00A419A1"/>
    <w:rsid w:val="00A41A16"/>
    <w:rsid w:val="00A41AC2"/>
    <w:rsid w:val="00A425AA"/>
    <w:rsid w:val="00A427AE"/>
    <w:rsid w:val="00A42B19"/>
    <w:rsid w:val="00A42BBE"/>
    <w:rsid w:val="00A42C76"/>
    <w:rsid w:val="00A43C19"/>
    <w:rsid w:val="00A43F7F"/>
    <w:rsid w:val="00A44A00"/>
    <w:rsid w:val="00A44DE8"/>
    <w:rsid w:val="00A459E9"/>
    <w:rsid w:val="00A4675A"/>
    <w:rsid w:val="00A47334"/>
    <w:rsid w:val="00A47B71"/>
    <w:rsid w:val="00A47C2E"/>
    <w:rsid w:val="00A47F4C"/>
    <w:rsid w:val="00A500B9"/>
    <w:rsid w:val="00A50277"/>
    <w:rsid w:val="00A50A98"/>
    <w:rsid w:val="00A50D41"/>
    <w:rsid w:val="00A51112"/>
    <w:rsid w:val="00A51503"/>
    <w:rsid w:val="00A51590"/>
    <w:rsid w:val="00A51AFA"/>
    <w:rsid w:val="00A52AAB"/>
    <w:rsid w:val="00A53D64"/>
    <w:rsid w:val="00A54246"/>
    <w:rsid w:val="00A5443C"/>
    <w:rsid w:val="00A5482F"/>
    <w:rsid w:val="00A54AEF"/>
    <w:rsid w:val="00A54BB6"/>
    <w:rsid w:val="00A54BE7"/>
    <w:rsid w:val="00A54EFA"/>
    <w:rsid w:val="00A55539"/>
    <w:rsid w:val="00A5567A"/>
    <w:rsid w:val="00A5576C"/>
    <w:rsid w:val="00A55FFC"/>
    <w:rsid w:val="00A5615C"/>
    <w:rsid w:val="00A56208"/>
    <w:rsid w:val="00A564CA"/>
    <w:rsid w:val="00A5696D"/>
    <w:rsid w:val="00A56D28"/>
    <w:rsid w:val="00A57E36"/>
    <w:rsid w:val="00A57FD8"/>
    <w:rsid w:val="00A606FD"/>
    <w:rsid w:val="00A60A55"/>
    <w:rsid w:val="00A60C11"/>
    <w:rsid w:val="00A60C8F"/>
    <w:rsid w:val="00A619EF"/>
    <w:rsid w:val="00A61E66"/>
    <w:rsid w:val="00A61ED1"/>
    <w:rsid w:val="00A631E9"/>
    <w:rsid w:val="00A63B93"/>
    <w:rsid w:val="00A63C90"/>
    <w:rsid w:val="00A64654"/>
    <w:rsid w:val="00A64EE3"/>
    <w:rsid w:val="00A657B7"/>
    <w:rsid w:val="00A65BC9"/>
    <w:rsid w:val="00A66343"/>
    <w:rsid w:val="00A66DBF"/>
    <w:rsid w:val="00A67ACB"/>
    <w:rsid w:val="00A70022"/>
    <w:rsid w:val="00A7032B"/>
    <w:rsid w:val="00A7048F"/>
    <w:rsid w:val="00A706C3"/>
    <w:rsid w:val="00A70A84"/>
    <w:rsid w:val="00A71134"/>
    <w:rsid w:val="00A7115D"/>
    <w:rsid w:val="00A71436"/>
    <w:rsid w:val="00A716C0"/>
    <w:rsid w:val="00A71C55"/>
    <w:rsid w:val="00A71D32"/>
    <w:rsid w:val="00A7221A"/>
    <w:rsid w:val="00A72E48"/>
    <w:rsid w:val="00A73603"/>
    <w:rsid w:val="00A73C9A"/>
    <w:rsid w:val="00A73E0D"/>
    <w:rsid w:val="00A74190"/>
    <w:rsid w:val="00A744C5"/>
    <w:rsid w:val="00A74D19"/>
    <w:rsid w:val="00A74FA4"/>
    <w:rsid w:val="00A75487"/>
    <w:rsid w:val="00A75FC4"/>
    <w:rsid w:val="00A764BA"/>
    <w:rsid w:val="00A766C3"/>
    <w:rsid w:val="00A76912"/>
    <w:rsid w:val="00A76C87"/>
    <w:rsid w:val="00A76DEA"/>
    <w:rsid w:val="00A76E60"/>
    <w:rsid w:val="00A76FE6"/>
    <w:rsid w:val="00A7768B"/>
    <w:rsid w:val="00A77735"/>
    <w:rsid w:val="00A77A39"/>
    <w:rsid w:val="00A77E79"/>
    <w:rsid w:val="00A80783"/>
    <w:rsid w:val="00A80AAD"/>
    <w:rsid w:val="00A80D02"/>
    <w:rsid w:val="00A81571"/>
    <w:rsid w:val="00A821F4"/>
    <w:rsid w:val="00A822E2"/>
    <w:rsid w:val="00A825CB"/>
    <w:rsid w:val="00A829C9"/>
    <w:rsid w:val="00A8309C"/>
    <w:rsid w:val="00A83278"/>
    <w:rsid w:val="00A83683"/>
    <w:rsid w:val="00A840F5"/>
    <w:rsid w:val="00A84312"/>
    <w:rsid w:val="00A84718"/>
    <w:rsid w:val="00A84CE8"/>
    <w:rsid w:val="00A85036"/>
    <w:rsid w:val="00A8503B"/>
    <w:rsid w:val="00A8527E"/>
    <w:rsid w:val="00A85996"/>
    <w:rsid w:val="00A86819"/>
    <w:rsid w:val="00A86CA3"/>
    <w:rsid w:val="00A87439"/>
    <w:rsid w:val="00A87BBF"/>
    <w:rsid w:val="00A87D77"/>
    <w:rsid w:val="00A90A0F"/>
    <w:rsid w:val="00A90D04"/>
    <w:rsid w:val="00A90D6D"/>
    <w:rsid w:val="00A91F44"/>
    <w:rsid w:val="00A923B9"/>
    <w:rsid w:val="00A92588"/>
    <w:rsid w:val="00A92CBD"/>
    <w:rsid w:val="00A92EA4"/>
    <w:rsid w:val="00A93423"/>
    <w:rsid w:val="00A93F43"/>
    <w:rsid w:val="00A942B5"/>
    <w:rsid w:val="00A953E2"/>
    <w:rsid w:val="00A959D0"/>
    <w:rsid w:val="00A95C0C"/>
    <w:rsid w:val="00A968FF"/>
    <w:rsid w:val="00A97328"/>
    <w:rsid w:val="00A97C54"/>
    <w:rsid w:val="00A97F5F"/>
    <w:rsid w:val="00AA030F"/>
    <w:rsid w:val="00AA05B2"/>
    <w:rsid w:val="00AA086A"/>
    <w:rsid w:val="00AA16BA"/>
    <w:rsid w:val="00AA16C7"/>
    <w:rsid w:val="00AA22A4"/>
    <w:rsid w:val="00AA23DA"/>
    <w:rsid w:val="00AA2C9E"/>
    <w:rsid w:val="00AA3A88"/>
    <w:rsid w:val="00AA3D63"/>
    <w:rsid w:val="00AA4784"/>
    <w:rsid w:val="00AA4912"/>
    <w:rsid w:val="00AA49BA"/>
    <w:rsid w:val="00AA506B"/>
    <w:rsid w:val="00AA51BE"/>
    <w:rsid w:val="00AA581C"/>
    <w:rsid w:val="00AA628F"/>
    <w:rsid w:val="00AA63AC"/>
    <w:rsid w:val="00AA6BFA"/>
    <w:rsid w:val="00AA6ECC"/>
    <w:rsid w:val="00AA7B75"/>
    <w:rsid w:val="00AB017D"/>
    <w:rsid w:val="00AB184D"/>
    <w:rsid w:val="00AB20F8"/>
    <w:rsid w:val="00AB29F7"/>
    <w:rsid w:val="00AB2CC7"/>
    <w:rsid w:val="00AB2EF3"/>
    <w:rsid w:val="00AB3AF1"/>
    <w:rsid w:val="00AB3BAD"/>
    <w:rsid w:val="00AB3E2C"/>
    <w:rsid w:val="00AB429F"/>
    <w:rsid w:val="00AB4AAF"/>
    <w:rsid w:val="00AB5279"/>
    <w:rsid w:val="00AB527B"/>
    <w:rsid w:val="00AB60C8"/>
    <w:rsid w:val="00AB62D9"/>
    <w:rsid w:val="00AB6438"/>
    <w:rsid w:val="00AB6623"/>
    <w:rsid w:val="00AB6E2B"/>
    <w:rsid w:val="00AB720F"/>
    <w:rsid w:val="00AB7895"/>
    <w:rsid w:val="00AB79FD"/>
    <w:rsid w:val="00AB7E12"/>
    <w:rsid w:val="00AB7EDE"/>
    <w:rsid w:val="00AC0228"/>
    <w:rsid w:val="00AC1F87"/>
    <w:rsid w:val="00AC2227"/>
    <w:rsid w:val="00AC24EF"/>
    <w:rsid w:val="00AC301C"/>
    <w:rsid w:val="00AC336D"/>
    <w:rsid w:val="00AC371D"/>
    <w:rsid w:val="00AC3849"/>
    <w:rsid w:val="00AC3BD6"/>
    <w:rsid w:val="00AC44F6"/>
    <w:rsid w:val="00AC6202"/>
    <w:rsid w:val="00AC65FE"/>
    <w:rsid w:val="00AC687E"/>
    <w:rsid w:val="00AC696D"/>
    <w:rsid w:val="00AC6A53"/>
    <w:rsid w:val="00AC6B5A"/>
    <w:rsid w:val="00AC71AC"/>
    <w:rsid w:val="00AC736B"/>
    <w:rsid w:val="00AC766C"/>
    <w:rsid w:val="00AC7784"/>
    <w:rsid w:val="00AC7C3A"/>
    <w:rsid w:val="00AD0441"/>
    <w:rsid w:val="00AD065F"/>
    <w:rsid w:val="00AD09A2"/>
    <w:rsid w:val="00AD2550"/>
    <w:rsid w:val="00AD280E"/>
    <w:rsid w:val="00AD4881"/>
    <w:rsid w:val="00AD4F0F"/>
    <w:rsid w:val="00AD5204"/>
    <w:rsid w:val="00AD56BE"/>
    <w:rsid w:val="00AD5A1E"/>
    <w:rsid w:val="00AD637F"/>
    <w:rsid w:val="00AD6702"/>
    <w:rsid w:val="00AD6D4E"/>
    <w:rsid w:val="00AD6EAF"/>
    <w:rsid w:val="00AD700F"/>
    <w:rsid w:val="00AD7115"/>
    <w:rsid w:val="00AD7D76"/>
    <w:rsid w:val="00AE0071"/>
    <w:rsid w:val="00AE0D3E"/>
    <w:rsid w:val="00AE0EC6"/>
    <w:rsid w:val="00AE1C3D"/>
    <w:rsid w:val="00AE1E8F"/>
    <w:rsid w:val="00AE22E7"/>
    <w:rsid w:val="00AE2395"/>
    <w:rsid w:val="00AE2719"/>
    <w:rsid w:val="00AE2798"/>
    <w:rsid w:val="00AE2B0B"/>
    <w:rsid w:val="00AE2D2B"/>
    <w:rsid w:val="00AE3480"/>
    <w:rsid w:val="00AE355E"/>
    <w:rsid w:val="00AE3902"/>
    <w:rsid w:val="00AE3F44"/>
    <w:rsid w:val="00AE3F71"/>
    <w:rsid w:val="00AE4215"/>
    <w:rsid w:val="00AE4439"/>
    <w:rsid w:val="00AE5924"/>
    <w:rsid w:val="00AE6233"/>
    <w:rsid w:val="00AE6433"/>
    <w:rsid w:val="00AE67ED"/>
    <w:rsid w:val="00AE6959"/>
    <w:rsid w:val="00AE6B93"/>
    <w:rsid w:val="00AE6CF6"/>
    <w:rsid w:val="00AE6DC4"/>
    <w:rsid w:val="00AE71E0"/>
    <w:rsid w:val="00AE7A51"/>
    <w:rsid w:val="00AE7FFA"/>
    <w:rsid w:val="00AE7FFE"/>
    <w:rsid w:val="00AF0083"/>
    <w:rsid w:val="00AF17E5"/>
    <w:rsid w:val="00AF2016"/>
    <w:rsid w:val="00AF32D3"/>
    <w:rsid w:val="00AF32E7"/>
    <w:rsid w:val="00AF3396"/>
    <w:rsid w:val="00AF372F"/>
    <w:rsid w:val="00AF3D58"/>
    <w:rsid w:val="00AF4AC7"/>
    <w:rsid w:val="00AF4FF1"/>
    <w:rsid w:val="00AF50AB"/>
    <w:rsid w:val="00AF51E6"/>
    <w:rsid w:val="00AF5436"/>
    <w:rsid w:val="00AF54EA"/>
    <w:rsid w:val="00AF594A"/>
    <w:rsid w:val="00AF6B3D"/>
    <w:rsid w:val="00AF6CFF"/>
    <w:rsid w:val="00AF7053"/>
    <w:rsid w:val="00AF78FD"/>
    <w:rsid w:val="00B00402"/>
    <w:rsid w:val="00B0048C"/>
    <w:rsid w:val="00B0065E"/>
    <w:rsid w:val="00B00B69"/>
    <w:rsid w:val="00B0112D"/>
    <w:rsid w:val="00B0131E"/>
    <w:rsid w:val="00B014C4"/>
    <w:rsid w:val="00B0162E"/>
    <w:rsid w:val="00B016AB"/>
    <w:rsid w:val="00B01C37"/>
    <w:rsid w:val="00B01E52"/>
    <w:rsid w:val="00B01F82"/>
    <w:rsid w:val="00B021D0"/>
    <w:rsid w:val="00B02559"/>
    <w:rsid w:val="00B0260B"/>
    <w:rsid w:val="00B02B82"/>
    <w:rsid w:val="00B03172"/>
    <w:rsid w:val="00B03872"/>
    <w:rsid w:val="00B03CEB"/>
    <w:rsid w:val="00B03FE8"/>
    <w:rsid w:val="00B042B6"/>
    <w:rsid w:val="00B0452E"/>
    <w:rsid w:val="00B04999"/>
    <w:rsid w:val="00B04D90"/>
    <w:rsid w:val="00B05001"/>
    <w:rsid w:val="00B05135"/>
    <w:rsid w:val="00B05210"/>
    <w:rsid w:val="00B05BA1"/>
    <w:rsid w:val="00B05F32"/>
    <w:rsid w:val="00B06053"/>
    <w:rsid w:val="00B07013"/>
    <w:rsid w:val="00B07345"/>
    <w:rsid w:val="00B07574"/>
    <w:rsid w:val="00B0757E"/>
    <w:rsid w:val="00B07852"/>
    <w:rsid w:val="00B07E01"/>
    <w:rsid w:val="00B100A8"/>
    <w:rsid w:val="00B1060F"/>
    <w:rsid w:val="00B106E0"/>
    <w:rsid w:val="00B1072F"/>
    <w:rsid w:val="00B10921"/>
    <w:rsid w:val="00B10E1C"/>
    <w:rsid w:val="00B122A4"/>
    <w:rsid w:val="00B13093"/>
    <w:rsid w:val="00B136E4"/>
    <w:rsid w:val="00B13797"/>
    <w:rsid w:val="00B13AEA"/>
    <w:rsid w:val="00B13C7D"/>
    <w:rsid w:val="00B14811"/>
    <w:rsid w:val="00B14E44"/>
    <w:rsid w:val="00B1522D"/>
    <w:rsid w:val="00B15338"/>
    <w:rsid w:val="00B15464"/>
    <w:rsid w:val="00B161E5"/>
    <w:rsid w:val="00B16205"/>
    <w:rsid w:val="00B16D62"/>
    <w:rsid w:val="00B177DA"/>
    <w:rsid w:val="00B178F5"/>
    <w:rsid w:val="00B17B3A"/>
    <w:rsid w:val="00B17C34"/>
    <w:rsid w:val="00B2038F"/>
    <w:rsid w:val="00B20BDE"/>
    <w:rsid w:val="00B2129E"/>
    <w:rsid w:val="00B2190E"/>
    <w:rsid w:val="00B220D4"/>
    <w:rsid w:val="00B22194"/>
    <w:rsid w:val="00B2338F"/>
    <w:rsid w:val="00B23D7D"/>
    <w:rsid w:val="00B2407E"/>
    <w:rsid w:val="00B244F8"/>
    <w:rsid w:val="00B24720"/>
    <w:rsid w:val="00B247B0"/>
    <w:rsid w:val="00B249F4"/>
    <w:rsid w:val="00B24A7A"/>
    <w:rsid w:val="00B24A97"/>
    <w:rsid w:val="00B25139"/>
    <w:rsid w:val="00B2569F"/>
    <w:rsid w:val="00B25D94"/>
    <w:rsid w:val="00B2710F"/>
    <w:rsid w:val="00B27314"/>
    <w:rsid w:val="00B2751B"/>
    <w:rsid w:val="00B27927"/>
    <w:rsid w:val="00B30A8D"/>
    <w:rsid w:val="00B30D9B"/>
    <w:rsid w:val="00B310DA"/>
    <w:rsid w:val="00B3170D"/>
    <w:rsid w:val="00B3183D"/>
    <w:rsid w:val="00B3226A"/>
    <w:rsid w:val="00B3235F"/>
    <w:rsid w:val="00B3256E"/>
    <w:rsid w:val="00B32C43"/>
    <w:rsid w:val="00B338D1"/>
    <w:rsid w:val="00B3406E"/>
    <w:rsid w:val="00B346B9"/>
    <w:rsid w:val="00B35598"/>
    <w:rsid w:val="00B35B00"/>
    <w:rsid w:val="00B35F96"/>
    <w:rsid w:val="00B3681C"/>
    <w:rsid w:val="00B37A94"/>
    <w:rsid w:val="00B4126F"/>
    <w:rsid w:val="00B414C3"/>
    <w:rsid w:val="00B41641"/>
    <w:rsid w:val="00B416CA"/>
    <w:rsid w:val="00B41703"/>
    <w:rsid w:val="00B41B2C"/>
    <w:rsid w:val="00B42247"/>
    <w:rsid w:val="00B42FCC"/>
    <w:rsid w:val="00B43E21"/>
    <w:rsid w:val="00B43E4E"/>
    <w:rsid w:val="00B43F06"/>
    <w:rsid w:val="00B441FC"/>
    <w:rsid w:val="00B45285"/>
    <w:rsid w:val="00B45DA8"/>
    <w:rsid w:val="00B4612C"/>
    <w:rsid w:val="00B466E5"/>
    <w:rsid w:val="00B470CB"/>
    <w:rsid w:val="00B473E8"/>
    <w:rsid w:val="00B47949"/>
    <w:rsid w:val="00B47A7E"/>
    <w:rsid w:val="00B5019E"/>
    <w:rsid w:val="00B50318"/>
    <w:rsid w:val="00B506FE"/>
    <w:rsid w:val="00B514A3"/>
    <w:rsid w:val="00B51796"/>
    <w:rsid w:val="00B51A60"/>
    <w:rsid w:val="00B5243E"/>
    <w:rsid w:val="00B52619"/>
    <w:rsid w:val="00B526D4"/>
    <w:rsid w:val="00B529D7"/>
    <w:rsid w:val="00B52DAD"/>
    <w:rsid w:val="00B530BB"/>
    <w:rsid w:val="00B53452"/>
    <w:rsid w:val="00B538C9"/>
    <w:rsid w:val="00B53AAF"/>
    <w:rsid w:val="00B543EF"/>
    <w:rsid w:val="00B54568"/>
    <w:rsid w:val="00B548AB"/>
    <w:rsid w:val="00B54D45"/>
    <w:rsid w:val="00B5545C"/>
    <w:rsid w:val="00B5670F"/>
    <w:rsid w:val="00B57279"/>
    <w:rsid w:val="00B5760B"/>
    <w:rsid w:val="00B57679"/>
    <w:rsid w:val="00B60A60"/>
    <w:rsid w:val="00B60CE9"/>
    <w:rsid w:val="00B611BC"/>
    <w:rsid w:val="00B61225"/>
    <w:rsid w:val="00B6194C"/>
    <w:rsid w:val="00B61C78"/>
    <w:rsid w:val="00B6287C"/>
    <w:rsid w:val="00B62A69"/>
    <w:rsid w:val="00B62EBD"/>
    <w:rsid w:val="00B6342D"/>
    <w:rsid w:val="00B63AA8"/>
    <w:rsid w:val="00B640BA"/>
    <w:rsid w:val="00B649D0"/>
    <w:rsid w:val="00B64CB5"/>
    <w:rsid w:val="00B64DB6"/>
    <w:rsid w:val="00B652CC"/>
    <w:rsid w:val="00B65324"/>
    <w:rsid w:val="00B6584D"/>
    <w:rsid w:val="00B658EE"/>
    <w:rsid w:val="00B65F65"/>
    <w:rsid w:val="00B66109"/>
    <w:rsid w:val="00B66568"/>
    <w:rsid w:val="00B6680C"/>
    <w:rsid w:val="00B66EF5"/>
    <w:rsid w:val="00B678D2"/>
    <w:rsid w:val="00B679F3"/>
    <w:rsid w:val="00B67CCA"/>
    <w:rsid w:val="00B67D39"/>
    <w:rsid w:val="00B67F4C"/>
    <w:rsid w:val="00B707FB"/>
    <w:rsid w:val="00B70DE2"/>
    <w:rsid w:val="00B71666"/>
    <w:rsid w:val="00B7183E"/>
    <w:rsid w:val="00B719A1"/>
    <w:rsid w:val="00B71E37"/>
    <w:rsid w:val="00B7274A"/>
    <w:rsid w:val="00B728D8"/>
    <w:rsid w:val="00B72E60"/>
    <w:rsid w:val="00B748D9"/>
    <w:rsid w:val="00B74AA5"/>
    <w:rsid w:val="00B74AB5"/>
    <w:rsid w:val="00B74F29"/>
    <w:rsid w:val="00B75971"/>
    <w:rsid w:val="00B75F03"/>
    <w:rsid w:val="00B75F17"/>
    <w:rsid w:val="00B76E15"/>
    <w:rsid w:val="00B76EB2"/>
    <w:rsid w:val="00B77259"/>
    <w:rsid w:val="00B774CA"/>
    <w:rsid w:val="00B77773"/>
    <w:rsid w:val="00B77AD4"/>
    <w:rsid w:val="00B77E8A"/>
    <w:rsid w:val="00B77FD7"/>
    <w:rsid w:val="00B80C05"/>
    <w:rsid w:val="00B80F95"/>
    <w:rsid w:val="00B811BB"/>
    <w:rsid w:val="00B81491"/>
    <w:rsid w:val="00B816DF"/>
    <w:rsid w:val="00B8213C"/>
    <w:rsid w:val="00B8264A"/>
    <w:rsid w:val="00B82886"/>
    <w:rsid w:val="00B82FF9"/>
    <w:rsid w:val="00B83276"/>
    <w:rsid w:val="00B833AA"/>
    <w:rsid w:val="00B83E21"/>
    <w:rsid w:val="00B844BA"/>
    <w:rsid w:val="00B84513"/>
    <w:rsid w:val="00B8481C"/>
    <w:rsid w:val="00B85E52"/>
    <w:rsid w:val="00B85F12"/>
    <w:rsid w:val="00B86E15"/>
    <w:rsid w:val="00B87611"/>
    <w:rsid w:val="00B87DD5"/>
    <w:rsid w:val="00B90575"/>
    <w:rsid w:val="00B91AC5"/>
    <w:rsid w:val="00B9275B"/>
    <w:rsid w:val="00B928F2"/>
    <w:rsid w:val="00B929EC"/>
    <w:rsid w:val="00B92B7F"/>
    <w:rsid w:val="00B92EE2"/>
    <w:rsid w:val="00B92FD6"/>
    <w:rsid w:val="00B934EE"/>
    <w:rsid w:val="00B93834"/>
    <w:rsid w:val="00B93E67"/>
    <w:rsid w:val="00B9417D"/>
    <w:rsid w:val="00B94C20"/>
    <w:rsid w:val="00B9511E"/>
    <w:rsid w:val="00B9559B"/>
    <w:rsid w:val="00B95667"/>
    <w:rsid w:val="00B95CD0"/>
    <w:rsid w:val="00B95DC2"/>
    <w:rsid w:val="00B95FAD"/>
    <w:rsid w:val="00B96139"/>
    <w:rsid w:val="00B96372"/>
    <w:rsid w:val="00B96B73"/>
    <w:rsid w:val="00B96E90"/>
    <w:rsid w:val="00B96F77"/>
    <w:rsid w:val="00B970D1"/>
    <w:rsid w:val="00B9730A"/>
    <w:rsid w:val="00B978CE"/>
    <w:rsid w:val="00B97AC6"/>
    <w:rsid w:val="00BA0FFF"/>
    <w:rsid w:val="00BA10FE"/>
    <w:rsid w:val="00BA15C5"/>
    <w:rsid w:val="00BA15CF"/>
    <w:rsid w:val="00BA1706"/>
    <w:rsid w:val="00BA190C"/>
    <w:rsid w:val="00BA1BF3"/>
    <w:rsid w:val="00BA24FA"/>
    <w:rsid w:val="00BA2632"/>
    <w:rsid w:val="00BA27A6"/>
    <w:rsid w:val="00BA28E3"/>
    <w:rsid w:val="00BA2AC1"/>
    <w:rsid w:val="00BA36DF"/>
    <w:rsid w:val="00BA3AE0"/>
    <w:rsid w:val="00BA3D93"/>
    <w:rsid w:val="00BA41A9"/>
    <w:rsid w:val="00BA425B"/>
    <w:rsid w:val="00BA4312"/>
    <w:rsid w:val="00BA446F"/>
    <w:rsid w:val="00BA4C5B"/>
    <w:rsid w:val="00BA4E2C"/>
    <w:rsid w:val="00BA521D"/>
    <w:rsid w:val="00BA52DC"/>
    <w:rsid w:val="00BA55CB"/>
    <w:rsid w:val="00BA62EF"/>
    <w:rsid w:val="00BA6BF0"/>
    <w:rsid w:val="00BA71F9"/>
    <w:rsid w:val="00BB0CBB"/>
    <w:rsid w:val="00BB15DA"/>
    <w:rsid w:val="00BB1664"/>
    <w:rsid w:val="00BB2E2A"/>
    <w:rsid w:val="00BB2F36"/>
    <w:rsid w:val="00BB3027"/>
    <w:rsid w:val="00BB37EA"/>
    <w:rsid w:val="00BB39D6"/>
    <w:rsid w:val="00BB3F77"/>
    <w:rsid w:val="00BB4016"/>
    <w:rsid w:val="00BB401F"/>
    <w:rsid w:val="00BB463A"/>
    <w:rsid w:val="00BB4741"/>
    <w:rsid w:val="00BB49D3"/>
    <w:rsid w:val="00BB501B"/>
    <w:rsid w:val="00BB5673"/>
    <w:rsid w:val="00BB5747"/>
    <w:rsid w:val="00BB5D5D"/>
    <w:rsid w:val="00BB5E2E"/>
    <w:rsid w:val="00BB77CF"/>
    <w:rsid w:val="00BB7A44"/>
    <w:rsid w:val="00BB7B93"/>
    <w:rsid w:val="00BB7BD5"/>
    <w:rsid w:val="00BB7E8D"/>
    <w:rsid w:val="00BC0270"/>
    <w:rsid w:val="00BC0870"/>
    <w:rsid w:val="00BC1327"/>
    <w:rsid w:val="00BC1633"/>
    <w:rsid w:val="00BC2133"/>
    <w:rsid w:val="00BC24FB"/>
    <w:rsid w:val="00BC289A"/>
    <w:rsid w:val="00BC2BF5"/>
    <w:rsid w:val="00BC2D1C"/>
    <w:rsid w:val="00BC329C"/>
    <w:rsid w:val="00BC3F34"/>
    <w:rsid w:val="00BC42E0"/>
    <w:rsid w:val="00BC42F4"/>
    <w:rsid w:val="00BC4AE8"/>
    <w:rsid w:val="00BC4D0B"/>
    <w:rsid w:val="00BC512E"/>
    <w:rsid w:val="00BC51D5"/>
    <w:rsid w:val="00BC52FE"/>
    <w:rsid w:val="00BC5EA5"/>
    <w:rsid w:val="00BC6206"/>
    <w:rsid w:val="00BC7B1C"/>
    <w:rsid w:val="00BD2208"/>
    <w:rsid w:val="00BD2456"/>
    <w:rsid w:val="00BD27A0"/>
    <w:rsid w:val="00BD375C"/>
    <w:rsid w:val="00BD376E"/>
    <w:rsid w:val="00BD40BF"/>
    <w:rsid w:val="00BD48EC"/>
    <w:rsid w:val="00BD4990"/>
    <w:rsid w:val="00BD5481"/>
    <w:rsid w:val="00BD5570"/>
    <w:rsid w:val="00BD6A05"/>
    <w:rsid w:val="00BD6A74"/>
    <w:rsid w:val="00BD6CA1"/>
    <w:rsid w:val="00BD701A"/>
    <w:rsid w:val="00BD7053"/>
    <w:rsid w:val="00BD7719"/>
    <w:rsid w:val="00BD7DE3"/>
    <w:rsid w:val="00BE00B5"/>
    <w:rsid w:val="00BE0A05"/>
    <w:rsid w:val="00BE10E3"/>
    <w:rsid w:val="00BE10EE"/>
    <w:rsid w:val="00BE10FE"/>
    <w:rsid w:val="00BE169E"/>
    <w:rsid w:val="00BE1824"/>
    <w:rsid w:val="00BE1BEA"/>
    <w:rsid w:val="00BE2C1B"/>
    <w:rsid w:val="00BE317E"/>
    <w:rsid w:val="00BE33F2"/>
    <w:rsid w:val="00BE3850"/>
    <w:rsid w:val="00BE39C6"/>
    <w:rsid w:val="00BE3F74"/>
    <w:rsid w:val="00BE4BA9"/>
    <w:rsid w:val="00BE4C2B"/>
    <w:rsid w:val="00BE5A58"/>
    <w:rsid w:val="00BE5AB9"/>
    <w:rsid w:val="00BE5E46"/>
    <w:rsid w:val="00BE5FA2"/>
    <w:rsid w:val="00BE6535"/>
    <w:rsid w:val="00BE67BB"/>
    <w:rsid w:val="00BE6BB7"/>
    <w:rsid w:val="00BE7A71"/>
    <w:rsid w:val="00BF033D"/>
    <w:rsid w:val="00BF0812"/>
    <w:rsid w:val="00BF0963"/>
    <w:rsid w:val="00BF0B61"/>
    <w:rsid w:val="00BF1037"/>
    <w:rsid w:val="00BF17FB"/>
    <w:rsid w:val="00BF1CEC"/>
    <w:rsid w:val="00BF1CF4"/>
    <w:rsid w:val="00BF207D"/>
    <w:rsid w:val="00BF208C"/>
    <w:rsid w:val="00BF2455"/>
    <w:rsid w:val="00BF2C1C"/>
    <w:rsid w:val="00BF32F8"/>
    <w:rsid w:val="00BF3830"/>
    <w:rsid w:val="00BF3898"/>
    <w:rsid w:val="00BF42F7"/>
    <w:rsid w:val="00BF435B"/>
    <w:rsid w:val="00BF4467"/>
    <w:rsid w:val="00BF5032"/>
    <w:rsid w:val="00BF533A"/>
    <w:rsid w:val="00BF54CE"/>
    <w:rsid w:val="00BF55B9"/>
    <w:rsid w:val="00BF58C0"/>
    <w:rsid w:val="00BF6487"/>
    <w:rsid w:val="00BF69E8"/>
    <w:rsid w:val="00C006E6"/>
    <w:rsid w:val="00C00D86"/>
    <w:rsid w:val="00C00DA9"/>
    <w:rsid w:val="00C0127A"/>
    <w:rsid w:val="00C01BF4"/>
    <w:rsid w:val="00C01CF5"/>
    <w:rsid w:val="00C01E19"/>
    <w:rsid w:val="00C02670"/>
    <w:rsid w:val="00C02AEE"/>
    <w:rsid w:val="00C03028"/>
    <w:rsid w:val="00C03304"/>
    <w:rsid w:val="00C037D7"/>
    <w:rsid w:val="00C04380"/>
    <w:rsid w:val="00C04958"/>
    <w:rsid w:val="00C05C05"/>
    <w:rsid w:val="00C06526"/>
    <w:rsid w:val="00C06D32"/>
    <w:rsid w:val="00C076B6"/>
    <w:rsid w:val="00C076F2"/>
    <w:rsid w:val="00C07C41"/>
    <w:rsid w:val="00C07FF2"/>
    <w:rsid w:val="00C10557"/>
    <w:rsid w:val="00C11DC4"/>
    <w:rsid w:val="00C125A1"/>
    <w:rsid w:val="00C12ED5"/>
    <w:rsid w:val="00C1325E"/>
    <w:rsid w:val="00C13948"/>
    <w:rsid w:val="00C14734"/>
    <w:rsid w:val="00C14774"/>
    <w:rsid w:val="00C1503C"/>
    <w:rsid w:val="00C15097"/>
    <w:rsid w:val="00C153DB"/>
    <w:rsid w:val="00C15B03"/>
    <w:rsid w:val="00C15C0C"/>
    <w:rsid w:val="00C15F4C"/>
    <w:rsid w:val="00C16293"/>
    <w:rsid w:val="00C168D5"/>
    <w:rsid w:val="00C169BA"/>
    <w:rsid w:val="00C16B9E"/>
    <w:rsid w:val="00C16C04"/>
    <w:rsid w:val="00C16D8C"/>
    <w:rsid w:val="00C16FE6"/>
    <w:rsid w:val="00C17077"/>
    <w:rsid w:val="00C17078"/>
    <w:rsid w:val="00C17469"/>
    <w:rsid w:val="00C17606"/>
    <w:rsid w:val="00C17933"/>
    <w:rsid w:val="00C17F0B"/>
    <w:rsid w:val="00C17FBC"/>
    <w:rsid w:val="00C21124"/>
    <w:rsid w:val="00C218B1"/>
    <w:rsid w:val="00C21D6F"/>
    <w:rsid w:val="00C2237D"/>
    <w:rsid w:val="00C23333"/>
    <w:rsid w:val="00C2335D"/>
    <w:rsid w:val="00C23C9F"/>
    <w:rsid w:val="00C24295"/>
    <w:rsid w:val="00C248EE"/>
    <w:rsid w:val="00C25178"/>
    <w:rsid w:val="00C25435"/>
    <w:rsid w:val="00C25676"/>
    <w:rsid w:val="00C25804"/>
    <w:rsid w:val="00C25C52"/>
    <w:rsid w:val="00C2626B"/>
    <w:rsid w:val="00C262F7"/>
    <w:rsid w:val="00C265CB"/>
    <w:rsid w:val="00C26D18"/>
    <w:rsid w:val="00C30103"/>
    <w:rsid w:val="00C30112"/>
    <w:rsid w:val="00C301E0"/>
    <w:rsid w:val="00C30770"/>
    <w:rsid w:val="00C30874"/>
    <w:rsid w:val="00C30CFC"/>
    <w:rsid w:val="00C31DEC"/>
    <w:rsid w:val="00C32167"/>
    <w:rsid w:val="00C3330B"/>
    <w:rsid w:val="00C33A82"/>
    <w:rsid w:val="00C33C6C"/>
    <w:rsid w:val="00C340D8"/>
    <w:rsid w:val="00C34208"/>
    <w:rsid w:val="00C34308"/>
    <w:rsid w:val="00C343F8"/>
    <w:rsid w:val="00C35960"/>
    <w:rsid w:val="00C359D1"/>
    <w:rsid w:val="00C364AC"/>
    <w:rsid w:val="00C3656A"/>
    <w:rsid w:val="00C3675E"/>
    <w:rsid w:val="00C367A4"/>
    <w:rsid w:val="00C372AA"/>
    <w:rsid w:val="00C3795D"/>
    <w:rsid w:val="00C37F7E"/>
    <w:rsid w:val="00C4039B"/>
    <w:rsid w:val="00C409F7"/>
    <w:rsid w:val="00C40CDD"/>
    <w:rsid w:val="00C41130"/>
    <w:rsid w:val="00C41269"/>
    <w:rsid w:val="00C419BD"/>
    <w:rsid w:val="00C41CB9"/>
    <w:rsid w:val="00C4250F"/>
    <w:rsid w:val="00C427CC"/>
    <w:rsid w:val="00C42D99"/>
    <w:rsid w:val="00C42FCB"/>
    <w:rsid w:val="00C4333B"/>
    <w:rsid w:val="00C439CF"/>
    <w:rsid w:val="00C43BD8"/>
    <w:rsid w:val="00C43E1B"/>
    <w:rsid w:val="00C442ED"/>
    <w:rsid w:val="00C44B9C"/>
    <w:rsid w:val="00C44EB7"/>
    <w:rsid w:val="00C4517A"/>
    <w:rsid w:val="00C452EB"/>
    <w:rsid w:val="00C45817"/>
    <w:rsid w:val="00C46210"/>
    <w:rsid w:val="00C46A82"/>
    <w:rsid w:val="00C46DBF"/>
    <w:rsid w:val="00C4705F"/>
    <w:rsid w:val="00C47068"/>
    <w:rsid w:val="00C47770"/>
    <w:rsid w:val="00C47DE9"/>
    <w:rsid w:val="00C5014F"/>
    <w:rsid w:val="00C5122A"/>
    <w:rsid w:val="00C515ED"/>
    <w:rsid w:val="00C5170E"/>
    <w:rsid w:val="00C517CD"/>
    <w:rsid w:val="00C51AD1"/>
    <w:rsid w:val="00C51C51"/>
    <w:rsid w:val="00C52428"/>
    <w:rsid w:val="00C5248F"/>
    <w:rsid w:val="00C52B91"/>
    <w:rsid w:val="00C52B92"/>
    <w:rsid w:val="00C52FF8"/>
    <w:rsid w:val="00C5378F"/>
    <w:rsid w:val="00C5451F"/>
    <w:rsid w:val="00C5609E"/>
    <w:rsid w:val="00C56ECD"/>
    <w:rsid w:val="00C57443"/>
    <w:rsid w:val="00C5778D"/>
    <w:rsid w:val="00C579D5"/>
    <w:rsid w:val="00C57A2F"/>
    <w:rsid w:val="00C57A8F"/>
    <w:rsid w:val="00C60369"/>
    <w:rsid w:val="00C60447"/>
    <w:rsid w:val="00C604C1"/>
    <w:rsid w:val="00C60FAC"/>
    <w:rsid w:val="00C61164"/>
    <w:rsid w:val="00C6147C"/>
    <w:rsid w:val="00C61494"/>
    <w:rsid w:val="00C615F6"/>
    <w:rsid w:val="00C61715"/>
    <w:rsid w:val="00C61A5F"/>
    <w:rsid w:val="00C6224A"/>
    <w:rsid w:val="00C624D9"/>
    <w:rsid w:val="00C62738"/>
    <w:rsid w:val="00C627D6"/>
    <w:rsid w:val="00C62885"/>
    <w:rsid w:val="00C629A1"/>
    <w:rsid w:val="00C62DB6"/>
    <w:rsid w:val="00C6313B"/>
    <w:rsid w:val="00C63A31"/>
    <w:rsid w:val="00C63CE2"/>
    <w:rsid w:val="00C645DE"/>
    <w:rsid w:val="00C64A48"/>
    <w:rsid w:val="00C65694"/>
    <w:rsid w:val="00C660A9"/>
    <w:rsid w:val="00C661AF"/>
    <w:rsid w:val="00C66339"/>
    <w:rsid w:val="00C663BB"/>
    <w:rsid w:val="00C66561"/>
    <w:rsid w:val="00C66639"/>
    <w:rsid w:val="00C6687D"/>
    <w:rsid w:val="00C70E5C"/>
    <w:rsid w:val="00C72634"/>
    <w:rsid w:val="00C72DA5"/>
    <w:rsid w:val="00C72F46"/>
    <w:rsid w:val="00C73284"/>
    <w:rsid w:val="00C73BFA"/>
    <w:rsid w:val="00C73D20"/>
    <w:rsid w:val="00C73FEF"/>
    <w:rsid w:val="00C74056"/>
    <w:rsid w:val="00C74A7C"/>
    <w:rsid w:val="00C74E06"/>
    <w:rsid w:val="00C74EA1"/>
    <w:rsid w:val="00C74FC0"/>
    <w:rsid w:val="00C75320"/>
    <w:rsid w:val="00C7566A"/>
    <w:rsid w:val="00C75EAF"/>
    <w:rsid w:val="00C76961"/>
    <w:rsid w:val="00C76F0E"/>
    <w:rsid w:val="00C7711C"/>
    <w:rsid w:val="00C77FF6"/>
    <w:rsid w:val="00C80189"/>
    <w:rsid w:val="00C804DB"/>
    <w:rsid w:val="00C8055E"/>
    <w:rsid w:val="00C8067B"/>
    <w:rsid w:val="00C80B4A"/>
    <w:rsid w:val="00C80C61"/>
    <w:rsid w:val="00C816DC"/>
    <w:rsid w:val="00C830E0"/>
    <w:rsid w:val="00C84E59"/>
    <w:rsid w:val="00C85256"/>
    <w:rsid w:val="00C8581E"/>
    <w:rsid w:val="00C85BF3"/>
    <w:rsid w:val="00C864C5"/>
    <w:rsid w:val="00C86632"/>
    <w:rsid w:val="00C866FA"/>
    <w:rsid w:val="00C86877"/>
    <w:rsid w:val="00C870B1"/>
    <w:rsid w:val="00C87876"/>
    <w:rsid w:val="00C87C6A"/>
    <w:rsid w:val="00C87E96"/>
    <w:rsid w:val="00C90610"/>
    <w:rsid w:val="00C90F34"/>
    <w:rsid w:val="00C911FF"/>
    <w:rsid w:val="00C91EB3"/>
    <w:rsid w:val="00C91F45"/>
    <w:rsid w:val="00C92A69"/>
    <w:rsid w:val="00C92C40"/>
    <w:rsid w:val="00C93158"/>
    <w:rsid w:val="00C932E3"/>
    <w:rsid w:val="00C93422"/>
    <w:rsid w:val="00C935C0"/>
    <w:rsid w:val="00C935E5"/>
    <w:rsid w:val="00C9545E"/>
    <w:rsid w:val="00C95896"/>
    <w:rsid w:val="00C95AB2"/>
    <w:rsid w:val="00C965BA"/>
    <w:rsid w:val="00C96943"/>
    <w:rsid w:val="00C96C95"/>
    <w:rsid w:val="00C9707C"/>
    <w:rsid w:val="00C97DC6"/>
    <w:rsid w:val="00CA00EA"/>
    <w:rsid w:val="00CA14BA"/>
    <w:rsid w:val="00CA1668"/>
    <w:rsid w:val="00CA1CEB"/>
    <w:rsid w:val="00CA1D53"/>
    <w:rsid w:val="00CA234C"/>
    <w:rsid w:val="00CA2626"/>
    <w:rsid w:val="00CA2792"/>
    <w:rsid w:val="00CA2AB1"/>
    <w:rsid w:val="00CA3029"/>
    <w:rsid w:val="00CA3555"/>
    <w:rsid w:val="00CA388C"/>
    <w:rsid w:val="00CA430F"/>
    <w:rsid w:val="00CA4A05"/>
    <w:rsid w:val="00CA5AB6"/>
    <w:rsid w:val="00CA5BC4"/>
    <w:rsid w:val="00CA6858"/>
    <w:rsid w:val="00CA6BBC"/>
    <w:rsid w:val="00CA6CD0"/>
    <w:rsid w:val="00CA7462"/>
    <w:rsid w:val="00CA7BE4"/>
    <w:rsid w:val="00CA7E0D"/>
    <w:rsid w:val="00CB03BB"/>
    <w:rsid w:val="00CB0D6A"/>
    <w:rsid w:val="00CB1E0D"/>
    <w:rsid w:val="00CB2076"/>
    <w:rsid w:val="00CB212E"/>
    <w:rsid w:val="00CB2A4B"/>
    <w:rsid w:val="00CB2C3C"/>
    <w:rsid w:val="00CB2CA1"/>
    <w:rsid w:val="00CB2D8C"/>
    <w:rsid w:val="00CB3261"/>
    <w:rsid w:val="00CB337A"/>
    <w:rsid w:val="00CB3674"/>
    <w:rsid w:val="00CB3A68"/>
    <w:rsid w:val="00CB3EE9"/>
    <w:rsid w:val="00CB4BE1"/>
    <w:rsid w:val="00CB4D57"/>
    <w:rsid w:val="00CB53B7"/>
    <w:rsid w:val="00CB606F"/>
    <w:rsid w:val="00CB6374"/>
    <w:rsid w:val="00CB698B"/>
    <w:rsid w:val="00CB69B8"/>
    <w:rsid w:val="00CB6A31"/>
    <w:rsid w:val="00CB6C7B"/>
    <w:rsid w:val="00CB7287"/>
    <w:rsid w:val="00CB7824"/>
    <w:rsid w:val="00CC0918"/>
    <w:rsid w:val="00CC0A22"/>
    <w:rsid w:val="00CC0F08"/>
    <w:rsid w:val="00CC101F"/>
    <w:rsid w:val="00CC113A"/>
    <w:rsid w:val="00CC128B"/>
    <w:rsid w:val="00CC134C"/>
    <w:rsid w:val="00CC13F4"/>
    <w:rsid w:val="00CC337C"/>
    <w:rsid w:val="00CC35DC"/>
    <w:rsid w:val="00CC3EA7"/>
    <w:rsid w:val="00CC3EDC"/>
    <w:rsid w:val="00CC4059"/>
    <w:rsid w:val="00CC46CB"/>
    <w:rsid w:val="00CC499E"/>
    <w:rsid w:val="00CC59E1"/>
    <w:rsid w:val="00CC5A5E"/>
    <w:rsid w:val="00CC5DC7"/>
    <w:rsid w:val="00CC614A"/>
    <w:rsid w:val="00CC6496"/>
    <w:rsid w:val="00CC6839"/>
    <w:rsid w:val="00CC68E8"/>
    <w:rsid w:val="00CC6986"/>
    <w:rsid w:val="00CC6C9E"/>
    <w:rsid w:val="00CC6D7C"/>
    <w:rsid w:val="00CC7359"/>
    <w:rsid w:val="00CC749A"/>
    <w:rsid w:val="00CC77B8"/>
    <w:rsid w:val="00CC7F9D"/>
    <w:rsid w:val="00CD0A52"/>
    <w:rsid w:val="00CD11DC"/>
    <w:rsid w:val="00CD121B"/>
    <w:rsid w:val="00CD17ED"/>
    <w:rsid w:val="00CD1938"/>
    <w:rsid w:val="00CD1957"/>
    <w:rsid w:val="00CD1E70"/>
    <w:rsid w:val="00CD1F80"/>
    <w:rsid w:val="00CD22A1"/>
    <w:rsid w:val="00CD2769"/>
    <w:rsid w:val="00CD278C"/>
    <w:rsid w:val="00CD2C98"/>
    <w:rsid w:val="00CD2FEE"/>
    <w:rsid w:val="00CD36AD"/>
    <w:rsid w:val="00CD3795"/>
    <w:rsid w:val="00CD39D5"/>
    <w:rsid w:val="00CD3B28"/>
    <w:rsid w:val="00CD3C82"/>
    <w:rsid w:val="00CD4414"/>
    <w:rsid w:val="00CD44CF"/>
    <w:rsid w:val="00CD4A1E"/>
    <w:rsid w:val="00CD4B2D"/>
    <w:rsid w:val="00CD4D1B"/>
    <w:rsid w:val="00CD5066"/>
    <w:rsid w:val="00CD50D3"/>
    <w:rsid w:val="00CD55F9"/>
    <w:rsid w:val="00CD5844"/>
    <w:rsid w:val="00CD58D6"/>
    <w:rsid w:val="00CD5999"/>
    <w:rsid w:val="00CD5B4F"/>
    <w:rsid w:val="00CD5E4F"/>
    <w:rsid w:val="00CD6002"/>
    <w:rsid w:val="00CD6ABA"/>
    <w:rsid w:val="00CD6C4D"/>
    <w:rsid w:val="00CD738B"/>
    <w:rsid w:val="00CD78D5"/>
    <w:rsid w:val="00CD7F82"/>
    <w:rsid w:val="00CE042F"/>
    <w:rsid w:val="00CE05FD"/>
    <w:rsid w:val="00CE08EF"/>
    <w:rsid w:val="00CE0D5C"/>
    <w:rsid w:val="00CE1570"/>
    <w:rsid w:val="00CE17E7"/>
    <w:rsid w:val="00CE1AAD"/>
    <w:rsid w:val="00CE1D92"/>
    <w:rsid w:val="00CE2351"/>
    <w:rsid w:val="00CE2458"/>
    <w:rsid w:val="00CE27A3"/>
    <w:rsid w:val="00CE3C7C"/>
    <w:rsid w:val="00CE3DCD"/>
    <w:rsid w:val="00CE417B"/>
    <w:rsid w:val="00CE41C0"/>
    <w:rsid w:val="00CE48A9"/>
    <w:rsid w:val="00CE4A9D"/>
    <w:rsid w:val="00CE4AAA"/>
    <w:rsid w:val="00CE4B74"/>
    <w:rsid w:val="00CE4E38"/>
    <w:rsid w:val="00CE50F8"/>
    <w:rsid w:val="00CE5274"/>
    <w:rsid w:val="00CE52BC"/>
    <w:rsid w:val="00CE56A3"/>
    <w:rsid w:val="00CE5941"/>
    <w:rsid w:val="00CE5A69"/>
    <w:rsid w:val="00CE5CA1"/>
    <w:rsid w:val="00CE66DC"/>
    <w:rsid w:val="00CE6B61"/>
    <w:rsid w:val="00CE6E4B"/>
    <w:rsid w:val="00CE7589"/>
    <w:rsid w:val="00CE7830"/>
    <w:rsid w:val="00CE784E"/>
    <w:rsid w:val="00CE7C4F"/>
    <w:rsid w:val="00CE7FA7"/>
    <w:rsid w:val="00CF018D"/>
    <w:rsid w:val="00CF028A"/>
    <w:rsid w:val="00CF0653"/>
    <w:rsid w:val="00CF06D6"/>
    <w:rsid w:val="00CF0A3C"/>
    <w:rsid w:val="00CF0BC6"/>
    <w:rsid w:val="00CF0C92"/>
    <w:rsid w:val="00CF132C"/>
    <w:rsid w:val="00CF1459"/>
    <w:rsid w:val="00CF1CFA"/>
    <w:rsid w:val="00CF1D55"/>
    <w:rsid w:val="00CF239D"/>
    <w:rsid w:val="00CF2FD6"/>
    <w:rsid w:val="00CF34B8"/>
    <w:rsid w:val="00CF3A29"/>
    <w:rsid w:val="00CF3F9B"/>
    <w:rsid w:val="00CF461C"/>
    <w:rsid w:val="00CF4A0C"/>
    <w:rsid w:val="00CF4F4A"/>
    <w:rsid w:val="00CF531F"/>
    <w:rsid w:val="00CF541C"/>
    <w:rsid w:val="00CF56E9"/>
    <w:rsid w:val="00CF5E7F"/>
    <w:rsid w:val="00CF6161"/>
    <w:rsid w:val="00CF61E7"/>
    <w:rsid w:val="00CF626A"/>
    <w:rsid w:val="00CF6477"/>
    <w:rsid w:val="00CF64D6"/>
    <w:rsid w:val="00CF6CD3"/>
    <w:rsid w:val="00CF6F57"/>
    <w:rsid w:val="00CF754F"/>
    <w:rsid w:val="00CF7952"/>
    <w:rsid w:val="00D00187"/>
    <w:rsid w:val="00D0025E"/>
    <w:rsid w:val="00D002B0"/>
    <w:rsid w:val="00D007E7"/>
    <w:rsid w:val="00D0083F"/>
    <w:rsid w:val="00D008EC"/>
    <w:rsid w:val="00D00C6E"/>
    <w:rsid w:val="00D0158E"/>
    <w:rsid w:val="00D01682"/>
    <w:rsid w:val="00D016A5"/>
    <w:rsid w:val="00D01706"/>
    <w:rsid w:val="00D01B31"/>
    <w:rsid w:val="00D02827"/>
    <w:rsid w:val="00D02A1F"/>
    <w:rsid w:val="00D02BCF"/>
    <w:rsid w:val="00D0430B"/>
    <w:rsid w:val="00D046BD"/>
    <w:rsid w:val="00D047C4"/>
    <w:rsid w:val="00D0499C"/>
    <w:rsid w:val="00D04E96"/>
    <w:rsid w:val="00D04FAC"/>
    <w:rsid w:val="00D05449"/>
    <w:rsid w:val="00D05BD6"/>
    <w:rsid w:val="00D05C49"/>
    <w:rsid w:val="00D06613"/>
    <w:rsid w:val="00D066FB"/>
    <w:rsid w:val="00D06A5B"/>
    <w:rsid w:val="00D079F4"/>
    <w:rsid w:val="00D07E9A"/>
    <w:rsid w:val="00D100F2"/>
    <w:rsid w:val="00D10D83"/>
    <w:rsid w:val="00D110A6"/>
    <w:rsid w:val="00D11F8B"/>
    <w:rsid w:val="00D13168"/>
    <w:rsid w:val="00D13DEF"/>
    <w:rsid w:val="00D14119"/>
    <w:rsid w:val="00D14D01"/>
    <w:rsid w:val="00D158DF"/>
    <w:rsid w:val="00D1600E"/>
    <w:rsid w:val="00D16065"/>
    <w:rsid w:val="00D17094"/>
    <w:rsid w:val="00D17EA5"/>
    <w:rsid w:val="00D202DD"/>
    <w:rsid w:val="00D20652"/>
    <w:rsid w:val="00D20740"/>
    <w:rsid w:val="00D20E0B"/>
    <w:rsid w:val="00D20F7F"/>
    <w:rsid w:val="00D21990"/>
    <w:rsid w:val="00D21C00"/>
    <w:rsid w:val="00D227A0"/>
    <w:rsid w:val="00D2287A"/>
    <w:rsid w:val="00D22A97"/>
    <w:rsid w:val="00D22D4A"/>
    <w:rsid w:val="00D22DD0"/>
    <w:rsid w:val="00D22FE4"/>
    <w:rsid w:val="00D2388C"/>
    <w:rsid w:val="00D23B8B"/>
    <w:rsid w:val="00D23CDC"/>
    <w:rsid w:val="00D23D29"/>
    <w:rsid w:val="00D23F16"/>
    <w:rsid w:val="00D24074"/>
    <w:rsid w:val="00D246C8"/>
    <w:rsid w:val="00D24E03"/>
    <w:rsid w:val="00D24E0A"/>
    <w:rsid w:val="00D25970"/>
    <w:rsid w:val="00D259D6"/>
    <w:rsid w:val="00D25AF8"/>
    <w:rsid w:val="00D26D59"/>
    <w:rsid w:val="00D278E4"/>
    <w:rsid w:val="00D30173"/>
    <w:rsid w:val="00D307B8"/>
    <w:rsid w:val="00D312A8"/>
    <w:rsid w:val="00D3155B"/>
    <w:rsid w:val="00D3228A"/>
    <w:rsid w:val="00D3320F"/>
    <w:rsid w:val="00D3340C"/>
    <w:rsid w:val="00D33EF5"/>
    <w:rsid w:val="00D3415C"/>
    <w:rsid w:val="00D34430"/>
    <w:rsid w:val="00D34945"/>
    <w:rsid w:val="00D34AE0"/>
    <w:rsid w:val="00D35564"/>
    <w:rsid w:val="00D35B96"/>
    <w:rsid w:val="00D35F5F"/>
    <w:rsid w:val="00D360A5"/>
    <w:rsid w:val="00D3753A"/>
    <w:rsid w:val="00D37C41"/>
    <w:rsid w:val="00D37EAF"/>
    <w:rsid w:val="00D40240"/>
    <w:rsid w:val="00D403B2"/>
    <w:rsid w:val="00D40508"/>
    <w:rsid w:val="00D40F2A"/>
    <w:rsid w:val="00D410C4"/>
    <w:rsid w:val="00D42365"/>
    <w:rsid w:val="00D423FD"/>
    <w:rsid w:val="00D4247C"/>
    <w:rsid w:val="00D4282F"/>
    <w:rsid w:val="00D42A11"/>
    <w:rsid w:val="00D42F53"/>
    <w:rsid w:val="00D430DF"/>
    <w:rsid w:val="00D431D4"/>
    <w:rsid w:val="00D437A4"/>
    <w:rsid w:val="00D43B64"/>
    <w:rsid w:val="00D43C33"/>
    <w:rsid w:val="00D43DEB"/>
    <w:rsid w:val="00D44141"/>
    <w:rsid w:val="00D446F7"/>
    <w:rsid w:val="00D44E5D"/>
    <w:rsid w:val="00D44E8E"/>
    <w:rsid w:val="00D456F8"/>
    <w:rsid w:val="00D45C93"/>
    <w:rsid w:val="00D46F81"/>
    <w:rsid w:val="00D47096"/>
    <w:rsid w:val="00D5008B"/>
    <w:rsid w:val="00D509A5"/>
    <w:rsid w:val="00D50C0D"/>
    <w:rsid w:val="00D50E88"/>
    <w:rsid w:val="00D51100"/>
    <w:rsid w:val="00D517DD"/>
    <w:rsid w:val="00D519ED"/>
    <w:rsid w:val="00D520A2"/>
    <w:rsid w:val="00D521FA"/>
    <w:rsid w:val="00D527E8"/>
    <w:rsid w:val="00D52A0D"/>
    <w:rsid w:val="00D5392F"/>
    <w:rsid w:val="00D54146"/>
    <w:rsid w:val="00D54DA1"/>
    <w:rsid w:val="00D55FA6"/>
    <w:rsid w:val="00D563AB"/>
    <w:rsid w:val="00D5657F"/>
    <w:rsid w:val="00D56DC7"/>
    <w:rsid w:val="00D56DF9"/>
    <w:rsid w:val="00D56EC5"/>
    <w:rsid w:val="00D57014"/>
    <w:rsid w:val="00D5721D"/>
    <w:rsid w:val="00D578F5"/>
    <w:rsid w:val="00D57ABE"/>
    <w:rsid w:val="00D57CF3"/>
    <w:rsid w:val="00D57F71"/>
    <w:rsid w:val="00D6106E"/>
    <w:rsid w:val="00D610D8"/>
    <w:rsid w:val="00D61955"/>
    <w:rsid w:val="00D61A65"/>
    <w:rsid w:val="00D61E8E"/>
    <w:rsid w:val="00D6209B"/>
    <w:rsid w:val="00D62212"/>
    <w:rsid w:val="00D62743"/>
    <w:rsid w:val="00D62746"/>
    <w:rsid w:val="00D63A3D"/>
    <w:rsid w:val="00D63D2E"/>
    <w:rsid w:val="00D646E2"/>
    <w:rsid w:val="00D64AD7"/>
    <w:rsid w:val="00D64F9B"/>
    <w:rsid w:val="00D6570B"/>
    <w:rsid w:val="00D65D3B"/>
    <w:rsid w:val="00D6738D"/>
    <w:rsid w:val="00D67C81"/>
    <w:rsid w:val="00D70520"/>
    <w:rsid w:val="00D7069C"/>
    <w:rsid w:val="00D706C9"/>
    <w:rsid w:val="00D714D8"/>
    <w:rsid w:val="00D7186F"/>
    <w:rsid w:val="00D73024"/>
    <w:rsid w:val="00D73532"/>
    <w:rsid w:val="00D7359F"/>
    <w:rsid w:val="00D7363A"/>
    <w:rsid w:val="00D737E7"/>
    <w:rsid w:val="00D7420A"/>
    <w:rsid w:val="00D744B9"/>
    <w:rsid w:val="00D74F15"/>
    <w:rsid w:val="00D7576E"/>
    <w:rsid w:val="00D771FA"/>
    <w:rsid w:val="00D778DB"/>
    <w:rsid w:val="00D77A81"/>
    <w:rsid w:val="00D77B45"/>
    <w:rsid w:val="00D77F03"/>
    <w:rsid w:val="00D8049D"/>
    <w:rsid w:val="00D82547"/>
    <w:rsid w:val="00D82897"/>
    <w:rsid w:val="00D82BB3"/>
    <w:rsid w:val="00D82ECA"/>
    <w:rsid w:val="00D82ED3"/>
    <w:rsid w:val="00D830BE"/>
    <w:rsid w:val="00D83E4B"/>
    <w:rsid w:val="00D84158"/>
    <w:rsid w:val="00D843B7"/>
    <w:rsid w:val="00D84A56"/>
    <w:rsid w:val="00D84CDF"/>
    <w:rsid w:val="00D84D9A"/>
    <w:rsid w:val="00D84EF3"/>
    <w:rsid w:val="00D858EC"/>
    <w:rsid w:val="00D85C11"/>
    <w:rsid w:val="00D85DCF"/>
    <w:rsid w:val="00D86601"/>
    <w:rsid w:val="00D86886"/>
    <w:rsid w:val="00D86A36"/>
    <w:rsid w:val="00D86ACB"/>
    <w:rsid w:val="00D86B3C"/>
    <w:rsid w:val="00D872CA"/>
    <w:rsid w:val="00D8785A"/>
    <w:rsid w:val="00D87AAB"/>
    <w:rsid w:val="00D90641"/>
    <w:rsid w:val="00D91573"/>
    <w:rsid w:val="00D91D03"/>
    <w:rsid w:val="00D91D1B"/>
    <w:rsid w:val="00D92308"/>
    <w:rsid w:val="00D923B7"/>
    <w:rsid w:val="00D92A99"/>
    <w:rsid w:val="00D92B38"/>
    <w:rsid w:val="00D92DB5"/>
    <w:rsid w:val="00D93290"/>
    <w:rsid w:val="00D935A3"/>
    <w:rsid w:val="00D93A82"/>
    <w:rsid w:val="00D93C79"/>
    <w:rsid w:val="00D9430B"/>
    <w:rsid w:val="00D94397"/>
    <w:rsid w:val="00D944F5"/>
    <w:rsid w:val="00D94595"/>
    <w:rsid w:val="00D94716"/>
    <w:rsid w:val="00D94BE6"/>
    <w:rsid w:val="00D94DE5"/>
    <w:rsid w:val="00D95C88"/>
    <w:rsid w:val="00D96225"/>
    <w:rsid w:val="00D972E1"/>
    <w:rsid w:val="00D974FD"/>
    <w:rsid w:val="00D9755D"/>
    <w:rsid w:val="00D97568"/>
    <w:rsid w:val="00D977DD"/>
    <w:rsid w:val="00DA0884"/>
    <w:rsid w:val="00DA0E02"/>
    <w:rsid w:val="00DA11EF"/>
    <w:rsid w:val="00DA19B0"/>
    <w:rsid w:val="00DA1A4D"/>
    <w:rsid w:val="00DA2163"/>
    <w:rsid w:val="00DA2580"/>
    <w:rsid w:val="00DA440E"/>
    <w:rsid w:val="00DA4443"/>
    <w:rsid w:val="00DA444D"/>
    <w:rsid w:val="00DA4470"/>
    <w:rsid w:val="00DA4797"/>
    <w:rsid w:val="00DA4BF1"/>
    <w:rsid w:val="00DA5568"/>
    <w:rsid w:val="00DA5886"/>
    <w:rsid w:val="00DA5C5F"/>
    <w:rsid w:val="00DA6648"/>
    <w:rsid w:val="00DA69AF"/>
    <w:rsid w:val="00DA6F36"/>
    <w:rsid w:val="00DA6F3C"/>
    <w:rsid w:val="00DA7238"/>
    <w:rsid w:val="00DA77F9"/>
    <w:rsid w:val="00DB1134"/>
    <w:rsid w:val="00DB138C"/>
    <w:rsid w:val="00DB19D5"/>
    <w:rsid w:val="00DB1D06"/>
    <w:rsid w:val="00DB28F7"/>
    <w:rsid w:val="00DB2BAC"/>
    <w:rsid w:val="00DB31E3"/>
    <w:rsid w:val="00DB3588"/>
    <w:rsid w:val="00DB3A75"/>
    <w:rsid w:val="00DB4217"/>
    <w:rsid w:val="00DB509A"/>
    <w:rsid w:val="00DB55F9"/>
    <w:rsid w:val="00DB5E17"/>
    <w:rsid w:val="00DB5F2A"/>
    <w:rsid w:val="00DB695B"/>
    <w:rsid w:val="00DB6D24"/>
    <w:rsid w:val="00DB6DD0"/>
    <w:rsid w:val="00DC01CE"/>
    <w:rsid w:val="00DC03DC"/>
    <w:rsid w:val="00DC0866"/>
    <w:rsid w:val="00DC0F50"/>
    <w:rsid w:val="00DC160E"/>
    <w:rsid w:val="00DC182D"/>
    <w:rsid w:val="00DC247F"/>
    <w:rsid w:val="00DC2A91"/>
    <w:rsid w:val="00DC2FCE"/>
    <w:rsid w:val="00DC369C"/>
    <w:rsid w:val="00DC3C10"/>
    <w:rsid w:val="00DC3F76"/>
    <w:rsid w:val="00DC4397"/>
    <w:rsid w:val="00DC43C0"/>
    <w:rsid w:val="00DC4722"/>
    <w:rsid w:val="00DC4EEE"/>
    <w:rsid w:val="00DC4F07"/>
    <w:rsid w:val="00DC4F09"/>
    <w:rsid w:val="00DC5478"/>
    <w:rsid w:val="00DC698E"/>
    <w:rsid w:val="00DC71AA"/>
    <w:rsid w:val="00DD0106"/>
    <w:rsid w:val="00DD03D8"/>
    <w:rsid w:val="00DD0AD1"/>
    <w:rsid w:val="00DD0D3E"/>
    <w:rsid w:val="00DD1067"/>
    <w:rsid w:val="00DD122F"/>
    <w:rsid w:val="00DD1A68"/>
    <w:rsid w:val="00DD1ECC"/>
    <w:rsid w:val="00DD2397"/>
    <w:rsid w:val="00DD25A0"/>
    <w:rsid w:val="00DD283F"/>
    <w:rsid w:val="00DD2AB3"/>
    <w:rsid w:val="00DD2C11"/>
    <w:rsid w:val="00DD2C3B"/>
    <w:rsid w:val="00DD2CE9"/>
    <w:rsid w:val="00DD2CFD"/>
    <w:rsid w:val="00DD311F"/>
    <w:rsid w:val="00DD3D5F"/>
    <w:rsid w:val="00DD4153"/>
    <w:rsid w:val="00DD4B9F"/>
    <w:rsid w:val="00DD4E78"/>
    <w:rsid w:val="00DD4F3C"/>
    <w:rsid w:val="00DD56DB"/>
    <w:rsid w:val="00DD6C14"/>
    <w:rsid w:val="00DD70CE"/>
    <w:rsid w:val="00DD74F9"/>
    <w:rsid w:val="00DE1130"/>
    <w:rsid w:val="00DE119A"/>
    <w:rsid w:val="00DE1575"/>
    <w:rsid w:val="00DE218D"/>
    <w:rsid w:val="00DE29DD"/>
    <w:rsid w:val="00DE29F5"/>
    <w:rsid w:val="00DE2B47"/>
    <w:rsid w:val="00DE3CAF"/>
    <w:rsid w:val="00DE3DBF"/>
    <w:rsid w:val="00DE3F4F"/>
    <w:rsid w:val="00DE4738"/>
    <w:rsid w:val="00DE48B6"/>
    <w:rsid w:val="00DE5127"/>
    <w:rsid w:val="00DE56BD"/>
    <w:rsid w:val="00DE5CCF"/>
    <w:rsid w:val="00DE5E3E"/>
    <w:rsid w:val="00DE691A"/>
    <w:rsid w:val="00DE6FFC"/>
    <w:rsid w:val="00DE72C6"/>
    <w:rsid w:val="00DE79CD"/>
    <w:rsid w:val="00DE7D3F"/>
    <w:rsid w:val="00DE7E3A"/>
    <w:rsid w:val="00DF00FD"/>
    <w:rsid w:val="00DF0BCE"/>
    <w:rsid w:val="00DF17BA"/>
    <w:rsid w:val="00DF2587"/>
    <w:rsid w:val="00DF2AEC"/>
    <w:rsid w:val="00DF32A4"/>
    <w:rsid w:val="00DF340C"/>
    <w:rsid w:val="00DF3591"/>
    <w:rsid w:val="00DF3762"/>
    <w:rsid w:val="00DF4167"/>
    <w:rsid w:val="00DF440C"/>
    <w:rsid w:val="00DF4900"/>
    <w:rsid w:val="00DF4A24"/>
    <w:rsid w:val="00DF4D10"/>
    <w:rsid w:val="00DF555F"/>
    <w:rsid w:val="00DF6A0D"/>
    <w:rsid w:val="00DF700E"/>
    <w:rsid w:val="00DF702C"/>
    <w:rsid w:val="00DF7332"/>
    <w:rsid w:val="00DF75CD"/>
    <w:rsid w:val="00DF7E3A"/>
    <w:rsid w:val="00E00AA2"/>
    <w:rsid w:val="00E00C1B"/>
    <w:rsid w:val="00E01B84"/>
    <w:rsid w:val="00E01D43"/>
    <w:rsid w:val="00E023CD"/>
    <w:rsid w:val="00E02AD2"/>
    <w:rsid w:val="00E0326B"/>
    <w:rsid w:val="00E03274"/>
    <w:rsid w:val="00E036B7"/>
    <w:rsid w:val="00E03C07"/>
    <w:rsid w:val="00E03E6F"/>
    <w:rsid w:val="00E043B5"/>
    <w:rsid w:val="00E04D93"/>
    <w:rsid w:val="00E05307"/>
    <w:rsid w:val="00E05E97"/>
    <w:rsid w:val="00E06C20"/>
    <w:rsid w:val="00E0723F"/>
    <w:rsid w:val="00E074A4"/>
    <w:rsid w:val="00E078CE"/>
    <w:rsid w:val="00E07B1A"/>
    <w:rsid w:val="00E07C65"/>
    <w:rsid w:val="00E07ED5"/>
    <w:rsid w:val="00E07FEE"/>
    <w:rsid w:val="00E10073"/>
    <w:rsid w:val="00E101DF"/>
    <w:rsid w:val="00E104C1"/>
    <w:rsid w:val="00E11065"/>
    <w:rsid w:val="00E11C65"/>
    <w:rsid w:val="00E11D90"/>
    <w:rsid w:val="00E11E48"/>
    <w:rsid w:val="00E12238"/>
    <w:rsid w:val="00E12654"/>
    <w:rsid w:val="00E12D1C"/>
    <w:rsid w:val="00E12E01"/>
    <w:rsid w:val="00E1369B"/>
    <w:rsid w:val="00E13726"/>
    <w:rsid w:val="00E137BB"/>
    <w:rsid w:val="00E13C5A"/>
    <w:rsid w:val="00E13CC5"/>
    <w:rsid w:val="00E14143"/>
    <w:rsid w:val="00E14734"/>
    <w:rsid w:val="00E14BE9"/>
    <w:rsid w:val="00E1503A"/>
    <w:rsid w:val="00E1511C"/>
    <w:rsid w:val="00E155C4"/>
    <w:rsid w:val="00E15976"/>
    <w:rsid w:val="00E15E89"/>
    <w:rsid w:val="00E1680B"/>
    <w:rsid w:val="00E16FBA"/>
    <w:rsid w:val="00E16FF6"/>
    <w:rsid w:val="00E200BF"/>
    <w:rsid w:val="00E207ED"/>
    <w:rsid w:val="00E21261"/>
    <w:rsid w:val="00E226AB"/>
    <w:rsid w:val="00E22715"/>
    <w:rsid w:val="00E23140"/>
    <w:rsid w:val="00E23850"/>
    <w:rsid w:val="00E23B13"/>
    <w:rsid w:val="00E24A21"/>
    <w:rsid w:val="00E24BCA"/>
    <w:rsid w:val="00E2557D"/>
    <w:rsid w:val="00E2614F"/>
    <w:rsid w:val="00E261B6"/>
    <w:rsid w:val="00E262A0"/>
    <w:rsid w:val="00E26352"/>
    <w:rsid w:val="00E26446"/>
    <w:rsid w:val="00E265E7"/>
    <w:rsid w:val="00E26D06"/>
    <w:rsid w:val="00E27995"/>
    <w:rsid w:val="00E27BC7"/>
    <w:rsid w:val="00E27CC4"/>
    <w:rsid w:val="00E27D0C"/>
    <w:rsid w:val="00E27F59"/>
    <w:rsid w:val="00E30A34"/>
    <w:rsid w:val="00E30DF6"/>
    <w:rsid w:val="00E3146A"/>
    <w:rsid w:val="00E31C39"/>
    <w:rsid w:val="00E32B86"/>
    <w:rsid w:val="00E331A8"/>
    <w:rsid w:val="00E3393D"/>
    <w:rsid w:val="00E34008"/>
    <w:rsid w:val="00E34101"/>
    <w:rsid w:val="00E3415B"/>
    <w:rsid w:val="00E34AEE"/>
    <w:rsid w:val="00E35529"/>
    <w:rsid w:val="00E3619E"/>
    <w:rsid w:val="00E371B0"/>
    <w:rsid w:val="00E37F6E"/>
    <w:rsid w:val="00E408B6"/>
    <w:rsid w:val="00E4201B"/>
    <w:rsid w:val="00E424F0"/>
    <w:rsid w:val="00E426D2"/>
    <w:rsid w:val="00E4286C"/>
    <w:rsid w:val="00E42885"/>
    <w:rsid w:val="00E42BFF"/>
    <w:rsid w:val="00E43AEA"/>
    <w:rsid w:val="00E43DA4"/>
    <w:rsid w:val="00E43E27"/>
    <w:rsid w:val="00E4405C"/>
    <w:rsid w:val="00E4412E"/>
    <w:rsid w:val="00E44257"/>
    <w:rsid w:val="00E446D5"/>
    <w:rsid w:val="00E44A22"/>
    <w:rsid w:val="00E4536C"/>
    <w:rsid w:val="00E4597F"/>
    <w:rsid w:val="00E45981"/>
    <w:rsid w:val="00E45B96"/>
    <w:rsid w:val="00E463AE"/>
    <w:rsid w:val="00E46CA2"/>
    <w:rsid w:val="00E47018"/>
    <w:rsid w:val="00E470D8"/>
    <w:rsid w:val="00E4743B"/>
    <w:rsid w:val="00E47834"/>
    <w:rsid w:val="00E4792B"/>
    <w:rsid w:val="00E47BFC"/>
    <w:rsid w:val="00E47D48"/>
    <w:rsid w:val="00E5037F"/>
    <w:rsid w:val="00E50AA2"/>
    <w:rsid w:val="00E50E68"/>
    <w:rsid w:val="00E514ED"/>
    <w:rsid w:val="00E51614"/>
    <w:rsid w:val="00E51D16"/>
    <w:rsid w:val="00E51D1A"/>
    <w:rsid w:val="00E51D34"/>
    <w:rsid w:val="00E525B2"/>
    <w:rsid w:val="00E5383D"/>
    <w:rsid w:val="00E53BFA"/>
    <w:rsid w:val="00E5436A"/>
    <w:rsid w:val="00E5449D"/>
    <w:rsid w:val="00E55F1A"/>
    <w:rsid w:val="00E5660C"/>
    <w:rsid w:val="00E56A24"/>
    <w:rsid w:val="00E56FC6"/>
    <w:rsid w:val="00E570BA"/>
    <w:rsid w:val="00E57E90"/>
    <w:rsid w:val="00E60968"/>
    <w:rsid w:val="00E60A87"/>
    <w:rsid w:val="00E61037"/>
    <w:rsid w:val="00E612A1"/>
    <w:rsid w:val="00E6138C"/>
    <w:rsid w:val="00E6146D"/>
    <w:rsid w:val="00E61613"/>
    <w:rsid w:val="00E617DF"/>
    <w:rsid w:val="00E62096"/>
    <w:rsid w:val="00E62682"/>
    <w:rsid w:val="00E62A19"/>
    <w:rsid w:val="00E6319E"/>
    <w:rsid w:val="00E631D1"/>
    <w:rsid w:val="00E64BC9"/>
    <w:rsid w:val="00E6502D"/>
    <w:rsid w:val="00E6552B"/>
    <w:rsid w:val="00E65802"/>
    <w:rsid w:val="00E65939"/>
    <w:rsid w:val="00E65AD4"/>
    <w:rsid w:val="00E65F26"/>
    <w:rsid w:val="00E6664A"/>
    <w:rsid w:val="00E678C5"/>
    <w:rsid w:val="00E67A8C"/>
    <w:rsid w:val="00E67ADB"/>
    <w:rsid w:val="00E67D54"/>
    <w:rsid w:val="00E704A1"/>
    <w:rsid w:val="00E71618"/>
    <w:rsid w:val="00E71EC3"/>
    <w:rsid w:val="00E729E2"/>
    <w:rsid w:val="00E72A75"/>
    <w:rsid w:val="00E72B6F"/>
    <w:rsid w:val="00E74469"/>
    <w:rsid w:val="00E7486F"/>
    <w:rsid w:val="00E749B5"/>
    <w:rsid w:val="00E7549A"/>
    <w:rsid w:val="00E7573F"/>
    <w:rsid w:val="00E75A59"/>
    <w:rsid w:val="00E75A65"/>
    <w:rsid w:val="00E75DA6"/>
    <w:rsid w:val="00E765B3"/>
    <w:rsid w:val="00E76C13"/>
    <w:rsid w:val="00E76E76"/>
    <w:rsid w:val="00E77729"/>
    <w:rsid w:val="00E77884"/>
    <w:rsid w:val="00E77D75"/>
    <w:rsid w:val="00E8028F"/>
    <w:rsid w:val="00E80314"/>
    <w:rsid w:val="00E806CC"/>
    <w:rsid w:val="00E806E5"/>
    <w:rsid w:val="00E808BB"/>
    <w:rsid w:val="00E8099E"/>
    <w:rsid w:val="00E80CCA"/>
    <w:rsid w:val="00E80FF0"/>
    <w:rsid w:val="00E81D95"/>
    <w:rsid w:val="00E823E0"/>
    <w:rsid w:val="00E828D5"/>
    <w:rsid w:val="00E83A98"/>
    <w:rsid w:val="00E83C4E"/>
    <w:rsid w:val="00E83D61"/>
    <w:rsid w:val="00E840D3"/>
    <w:rsid w:val="00E84135"/>
    <w:rsid w:val="00E84B0D"/>
    <w:rsid w:val="00E855B2"/>
    <w:rsid w:val="00E864FD"/>
    <w:rsid w:val="00E86B98"/>
    <w:rsid w:val="00E87498"/>
    <w:rsid w:val="00E874BD"/>
    <w:rsid w:val="00E87554"/>
    <w:rsid w:val="00E907EC"/>
    <w:rsid w:val="00E914DD"/>
    <w:rsid w:val="00E91A1B"/>
    <w:rsid w:val="00E91EAD"/>
    <w:rsid w:val="00E920D5"/>
    <w:rsid w:val="00E9218B"/>
    <w:rsid w:val="00E92D3E"/>
    <w:rsid w:val="00E930F9"/>
    <w:rsid w:val="00E9315A"/>
    <w:rsid w:val="00E9318F"/>
    <w:rsid w:val="00E93325"/>
    <w:rsid w:val="00E93A02"/>
    <w:rsid w:val="00E93A72"/>
    <w:rsid w:val="00E93BBE"/>
    <w:rsid w:val="00E94167"/>
    <w:rsid w:val="00E9480A"/>
    <w:rsid w:val="00E9490F"/>
    <w:rsid w:val="00E94AFB"/>
    <w:rsid w:val="00E94DE9"/>
    <w:rsid w:val="00E958FA"/>
    <w:rsid w:val="00E961B6"/>
    <w:rsid w:val="00E961FC"/>
    <w:rsid w:val="00E96372"/>
    <w:rsid w:val="00E969E9"/>
    <w:rsid w:val="00E96ACC"/>
    <w:rsid w:val="00E96B17"/>
    <w:rsid w:val="00E96B52"/>
    <w:rsid w:val="00E96B55"/>
    <w:rsid w:val="00E97192"/>
    <w:rsid w:val="00E97247"/>
    <w:rsid w:val="00E973F5"/>
    <w:rsid w:val="00E97B73"/>
    <w:rsid w:val="00E97DAA"/>
    <w:rsid w:val="00EA00C5"/>
    <w:rsid w:val="00EA0417"/>
    <w:rsid w:val="00EA0886"/>
    <w:rsid w:val="00EA093A"/>
    <w:rsid w:val="00EA0C65"/>
    <w:rsid w:val="00EA0D1B"/>
    <w:rsid w:val="00EA184A"/>
    <w:rsid w:val="00EA1ADD"/>
    <w:rsid w:val="00EA1F67"/>
    <w:rsid w:val="00EA20AD"/>
    <w:rsid w:val="00EA22B9"/>
    <w:rsid w:val="00EA268B"/>
    <w:rsid w:val="00EA2828"/>
    <w:rsid w:val="00EA2B76"/>
    <w:rsid w:val="00EA2CF8"/>
    <w:rsid w:val="00EA2E95"/>
    <w:rsid w:val="00EA2F24"/>
    <w:rsid w:val="00EA33EA"/>
    <w:rsid w:val="00EA34CB"/>
    <w:rsid w:val="00EA3640"/>
    <w:rsid w:val="00EA471F"/>
    <w:rsid w:val="00EA47C7"/>
    <w:rsid w:val="00EA4B8F"/>
    <w:rsid w:val="00EA4FE8"/>
    <w:rsid w:val="00EA559F"/>
    <w:rsid w:val="00EA6095"/>
    <w:rsid w:val="00EA6250"/>
    <w:rsid w:val="00EA686C"/>
    <w:rsid w:val="00EA6A92"/>
    <w:rsid w:val="00EA6EC4"/>
    <w:rsid w:val="00EA793D"/>
    <w:rsid w:val="00EA7C2C"/>
    <w:rsid w:val="00EA7F24"/>
    <w:rsid w:val="00EB013F"/>
    <w:rsid w:val="00EB057E"/>
    <w:rsid w:val="00EB09D3"/>
    <w:rsid w:val="00EB14D0"/>
    <w:rsid w:val="00EB17C1"/>
    <w:rsid w:val="00EB1DD0"/>
    <w:rsid w:val="00EB1F89"/>
    <w:rsid w:val="00EB26EB"/>
    <w:rsid w:val="00EB37DC"/>
    <w:rsid w:val="00EB3825"/>
    <w:rsid w:val="00EB3839"/>
    <w:rsid w:val="00EB528C"/>
    <w:rsid w:val="00EB5364"/>
    <w:rsid w:val="00EB59E6"/>
    <w:rsid w:val="00EB5A99"/>
    <w:rsid w:val="00EB5D22"/>
    <w:rsid w:val="00EB5D55"/>
    <w:rsid w:val="00EB5EAF"/>
    <w:rsid w:val="00EB603D"/>
    <w:rsid w:val="00EB62BF"/>
    <w:rsid w:val="00EB63C2"/>
    <w:rsid w:val="00EB6924"/>
    <w:rsid w:val="00EB755E"/>
    <w:rsid w:val="00EB7827"/>
    <w:rsid w:val="00EB79AE"/>
    <w:rsid w:val="00EB7A03"/>
    <w:rsid w:val="00EB7E6F"/>
    <w:rsid w:val="00EC0142"/>
    <w:rsid w:val="00EC0B49"/>
    <w:rsid w:val="00EC11EF"/>
    <w:rsid w:val="00EC143F"/>
    <w:rsid w:val="00EC1799"/>
    <w:rsid w:val="00EC38EF"/>
    <w:rsid w:val="00EC3A96"/>
    <w:rsid w:val="00EC3C0A"/>
    <w:rsid w:val="00EC4038"/>
    <w:rsid w:val="00EC41C9"/>
    <w:rsid w:val="00EC4C19"/>
    <w:rsid w:val="00EC4CBA"/>
    <w:rsid w:val="00EC55B8"/>
    <w:rsid w:val="00EC57B1"/>
    <w:rsid w:val="00EC5D9C"/>
    <w:rsid w:val="00EC68B3"/>
    <w:rsid w:val="00EC6EC0"/>
    <w:rsid w:val="00EC71D6"/>
    <w:rsid w:val="00EC754E"/>
    <w:rsid w:val="00EC761B"/>
    <w:rsid w:val="00EC7670"/>
    <w:rsid w:val="00EC76AA"/>
    <w:rsid w:val="00ED012C"/>
    <w:rsid w:val="00ED0271"/>
    <w:rsid w:val="00ED0742"/>
    <w:rsid w:val="00ED079D"/>
    <w:rsid w:val="00ED0A0F"/>
    <w:rsid w:val="00ED1012"/>
    <w:rsid w:val="00ED104C"/>
    <w:rsid w:val="00ED1BFE"/>
    <w:rsid w:val="00ED2805"/>
    <w:rsid w:val="00ED2BF3"/>
    <w:rsid w:val="00ED2EBE"/>
    <w:rsid w:val="00ED31F8"/>
    <w:rsid w:val="00ED3C7C"/>
    <w:rsid w:val="00ED4963"/>
    <w:rsid w:val="00ED50F6"/>
    <w:rsid w:val="00ED567F"/>
    <w:rsid w:val="00ED5EF1"/>
    <w:rsid w:val="00ED6836"/>
    <w:rsid w:val="00ED6999"/>
    <w:rsid w:val="00ED6EB7"/>
    <w:rsid w:val="00ED7447"/>
    <w:rsid w:val="00ED74C8"/>
    <w:rsid w:val="00ED79B2"/>
    <w:rsid w:val="00EE06BD"/>
    <w:rsid w:val="00EE135B"/>
    <w:rsid w:val="00EE1451"/>
    <w:rsid w:val="00EE1829"/>
    <w:rsid w:val="00EE1B34"/>
    <w:rsid w:val="00EE1CC5"/>
    <w:rsid w:val="00EE238B"/>
    <w:rsid w:val="00EE2AD8"/>
    <w:rsid w:val="00EE2EBB"/>
    <w:rsid w:val="00EE30DD"/>
    <w:rsid w:val="00EE3538"/>
    <w:rsid w:val="00EE3D2D"/>
    <w:rsid w:val="00EE3FBE"/>
    <w:rsid w:val="00EE4A19"/>
    <w:rsid w:val="00EE52BF"/>
    <w:rsid w:val="00EE5FE4"/>
    <w:rsid w:val="00EE604E"/>
    <w:rsid w:val="00EE6355"/>
    <w:rsid w:val="00EE6B47"/>
    <w:rsid w:val="00EE7046"/>
    <w:rsid w:val="00EE7C07"/>
    <w:rsid w:val="00EE7ECE"/>
    <w:rsid w:val="00EF00E6"/>
    <w:rsid w:val="00EF1176"/>
    <w:rsid w:val="00EF135A"/>
    <w:rsid w:val="00EF1F4F"/>
    <w:rsid w:val="00EF1FD3"/>
    <w:rsid w:val="00EF2494"/>
    <w:rsid w:val="00EF27A8"/>
    <w:rsid w:val="00EF2C14"/>
    <w:rsid w:val="00EF2FAB"/>
    <w:rsid w:val="00EF342D"/>
    <w:rsid w:val="00EF3860"/>
    <w:rsid w:val="00EF3CFA"/>
    <w:rsid w:val="00EF4046"/>
    <w:rsid w:val="00EF434B"/>
    <w:rsid w:val="00EF45E6"/>
    <w:rsid w:val="00EF4AE1"/>
    <w:rsid w:val="00EF51A3"/>
    <w:rsid w:val="00EF58D8"/>
    <w:rsid w:val="00EF5CC5"/>
    <w:rsid w:val="00EF6822"/>
    <w:rsid w:val="00EF68B1"/>
    <w:rsid w:val="00EF6BBC"/>
    <w:rsid w:val="00EF6E14"/>
    <w:rsid w:val="00EF6FD9"/>
    <w:rsid w:val="00EF717C"/>
    <w:rsid w:val="00EF792B"/>
    <w:rsid w:val="00F0009F"/>
    <w:rsid w:val="00F00427"/>
    <w:rsid w:val="00F00508"/>
    <w:rsid w:val="00F00C2B"/>
    <w:rsid w:val="00F018EB"/>
    <w:rsid w:val="00F01E1E"/>
    <w:rsid w:val="00F02429"/>
    <w:rsid w:val="00F0295F"/>
    <w:rsid w:val="00F03778"/>
    <w:rsid w:val="00F03B64"/>
    <w:rsid w:val="00F03C01"/>
    <w:rsid w:val="00F043E5"/>
    <w:rsid w:val="00F04571"/>
    <w:rsid w:val="00F049C2"/>
    <w:rsid w:val="00F04B53"/>
    <w:rsid w:val="00F04BE7"/>
    <w:rsid w:val="00F04FCE"/>
    <w:rsid w:val="00F0535A"/>
    <w:rsid w:val="00F0559E"/>
    <w:rsid w:val="00F05647"/>
    <w:rsid w:val="00F077F9"/>
    <w:rsid w:val="00F07852"/>
    <w:rsid w:val="00F07B59"/>
    <w:rsid w:val="00F07CDC"/>
    <w:rsid w:val="00F07E06"/>
    <w:rsid w:val="00F1029F"/>
    <w:rsid w:val="00F106DD"/>
    <w:rsid w:val="00F10907"/>
    <w:rsid w:val="00F10940"/>
    <w:rsid w:val="00F10E5A"/>
    <w:rsid w:val="00F113C0"/>
    <w:rsid w:val="00F11856"/>
    <w:rsid w:val="00F12135"/>
    <w:rsid w:val="00F1224A"/>
    <w:rsid w:val="00F1243F"/>
    <w:rsid w:val="00F1276C"/>
    <w:rsid w:val="00F12920"/>
    <w:rsid w:val="00F129EA"/>
    <w:rsid w:val="00F12D7F"/>
    <w:rsid w:val="00F12DD3"/>
    <w:rsid w:val="00F130BC"/>
    <w:rsid w:val="00F13EEE"/>
    <w:rsid w:val="00F13F66"/>
    <w:rsid w:val="00F14B44"/>
    <w:rsid w:val="00F14C74"/>
    <w:rsid w:val="00F15319"/>
    <w:rsid w:val="00F1537C"/>
    <w:rsid w:val="00F15429"/>
    <w:rsid w:val="00F15C17"/>
    <w:rsid w:val="00F1607E"/>
    <w:rsid w:val="00F1624D"/>
    <w:rsid w:val="00F1651A"/>
    <w:rsid w:val="00F170F6"/>
    <w:rsid w:val="00F17D19"/>
    <w:rsid w:val="00F2001F"/>
    <w:rsid w:val="00F200F5"/>
    <w:rsid w:val="00F201B7"/>
    <w:rsid w:val="00F20204"/>
    <w:rsid w:val="00F203BB"/>
    <w:rsid w:val="00F20510"/>
    <w:rsid w:val="00F20C53"/>
    <w:rsid w:val="00F215E8"/>
    <w:rsid w:val="00F218EB"/>
    <w:rsid w:val="00F21FA2"/>
    <w:rsid w:val="00F22844"/>
    <w:rsid w:val="00F229BD"/>
    <w:rsid w:val="00F232FF"/>
    <w:rsid w:val="00F23789"/>
    <w:rsid w:val="00F241AB"/>
    <w:rsid w:val="00F243FE"/>
    <w:rsid w:val="00F24967"/>
    <w:rsid w:val="00F24AF6"/>
    <w:rsid w:val="00F250E8"/>
    <w:rsid w:val="00F25410"/>
    <w:rsid w:val="00F2552C"/>
    <w:rsid w:val="00F2651D"/>
    <w:rsid w:val="00F26DD3"/>
    <w:rsid w:val="00F2724D"/>
    <w:rsid w:val="00F27AD8"/>
    <w:rsid w:val="00F27CBE"/>
    <w:rsid w:val="00F305A2"/>
    <w:rsid w:val="00F308F6"/>
    <w:rsid w:val="00F316BB"/>
    <w:rsid w:val="00F3197B"/>
    <w:rsid w:val="00F31C6B"/>
    <w:rsid w:val="00F323B7"/>
    <w:rsid w:val="00F32ACA"/>
    <w:rsid w:val="00F32CEE"/>
    <w:rsid w:val="00F3324C"/>
    <w:rsid w:val="00F33710"/>
    <w:rsid w:val="00F33770"/>
    <w:rsid w:val="00F34694"/>
    <w:rsid w:val="00F3483C"/>
    <w:rsid w:val="00F34D5A"/>
    <w:rsid w:val="00F35F3C"/>
    <w:rsid w:val="00F360A1"/>
    <w:rsid w:val="00F364E7"/>
    <w:rsid w:val="00F36530"/>
    <w:rsid w:val="00F3708B"/>
    <w:rsid w:val="00F37468"/>
    <w:rsid w:val="00F377EF"/>
    <w:rsid w:val="00F37948"/>
    <w:rsid w:val="00F408A4"/>
    <w:rsid w:val="00F40FAD"/>
    <w:rsid w:val="00F412BB"/>
    <w:rsid w:val="00F414E7"/>
    <w:rsid w:val="00F415B7"/>
    <w:rsid w:val="00F4190D"/>
    <w:rsid w:val="00F42688"/>
    <w:rsid w:val="00F42C1D"/>
    <w:rsid w:val="00F42D4A"/>
    <w:rsid w:val="00F43278"/>
    <w:rsid w:val="00F444EF"/>
    <w:rsid w:val="00F459D2"/>
    <w:rsid w:val="00F459D7"/>
    <w:rsid w:val="00F45F4D"/>
    <w:rsid w:val="00F46F66"/>
    <w:rsid w:val="00F50267"/>
    <w:rsid w:val="00F50B39"/>
    <w:rsid w:val="00F50BB9"/>
    <w:rsid w:val="00F50EE4"/>
    <w:rsid w:val="00F513D1"/>
    <w:rsid w:val="00F526F5"/>
    <w:rsid w:val="00F52B90"/>
    <w:rsid w:val="00F52DC9"/>
    <w:rsid w:val="00F52FE8"/>
    <w:rsid w:val="00F533F4"/>
    <w:rsid w:val="00F5409A"/>
    <w:rsid w:val="00F54AE0"/>
    <w:rsid w:val="00F54E11"/>
    <w:rsid w:val="00F555CD"/>
    <w:rsid w:val="00F56D67"/>
    <w:rsid w:val="00F578E8"/>
    <w:rsid w:val="00F57A06"/>
    <w:rsid w:val="00F57A20"/>
    <w:rsid w:val="00F57E88"/>
    <w:rsid w:val="00F60C93"/>
    <w:rsid w:val="00F62001"/>
    <w:rsid w:val="00F62094"/>
    <w:rsid w:val="00F624AD"/>
    <w:rsid w:val="00F62B76"/>
    <w:rsid w:val="00F632DD"/>
    <w:rsid w:val="00F64C3A"/>
    <w:rsid w:val="00F65642"/>
    <w:rsid w:val="00F65CD0"/>
    <w:rsid w:val="00F65ED8"/>
    <w:rsid w:val="00F65F8D"/>
    <w:rsid w:val="00F66499"/>
    <w:rsid w:val="00F6737D"/>
    <w:rsid w:val="00F67E44"/>
    <w:rsid w:val="00F67FCD"/>
    <w:rsid w:val="00F7024A"/>
    <w:rsid w:val="00F703E6"/>
    <w:rsid w:val="00F705F7"/>
    <w:rsid w:val="00F70780"/>
    <w:rsid w:val="00F713B3"/>
    <w:rsid w:val="00F713B8"/>
    <w:rsid w:val="00F7194C"/>
    <w:rsid w:val="00F71ACE"/>
    <w:rsid w:val="00F71C40"/>
    <w:rsid w:val="00F72025"/>
    <w:rsid w:val="00F722DD"/>
    <w:rsid w:val="00F72AB0"/>
    <w:rsid w:val="00F72F1F"/>
    <w:rsid w:val="00F730F6"/>
    <w:rsid w:val="00F73186"/>
    <w:rsid w:val="00F7337D"/>
    <w:rsid w:val="00F73EDF"/>
    <w:rsid w:val="00F74259"/>
    <w:rsid w:val="00F74BF2"/>
    <w:rsid w:val="00F74DBD"/>
    <w:rsid w:val="00F74F32"/>
    <w:rsid w:val="00F75002"/>
    <w:rsid w:val="00F75305"/>
    <w:rsid w:val="00F7562C"/>
    <w:rsid w:val="00F75E96"/>
    <w:rsid w:val="00F7613C"/>
    <w:rsid w:val="00F7664F"/>
    <w:rsid w:val="00F76DF8"/>
    <w:rsid w:val="00F77229"/>
    <w:rsid w:val="00F77E24"/>
    <w:rsid w:val="00F80C28"/>
    <w:rsid w:val="00F8105F"/>
    <w:rsid w:val="00F81085"/>
    <w:rsid w:val="00F810FB"/>
    <w:rsid w:val="00F82C74"/>
    <w:rsid w:val="00F832E0"/>
    <w:rsid w:val="00F83379"/>
    <w:rsid w:val="00F84446"/>
    <w:rsid w:val="00F8453F"/>
    <w:rsid w:val="00F84806"/>
    <w:rsid w:val="00F851BA"/>
    <w:rsid w:val="00F8679D"/>
    <w:rsid w:val="00F86ACD"/>
    <w:rsid w:val="00F86CE3"/>
    <w:rsid w:val="00F90464"/>
    <w:rsid w:val="00F904E3"/>
    <w:rsid w:val="00F905FC"/>
    <w:rsid w:val="00F90F6A"/>
    <w:rsid w:val="00F925DB"/>
    <w:rsid w:val="00F92DBC"/>
    <w:rsid w:val="00F92EF9"/>
    <w:rsid w:val="00F930A2"/>
    <w:rsid w:val="00F93186"/>
    <w:rsid w:val="00F93C4F"/>
    <w:rsid w:val="00F943D6"/>
    <w:rsid w:val="00F944EE"/>
    <w:rsid w:val="00F95D86"/>
    <w:rsid w:val="00F95F3A"/>
    <w:rsid w:val="00F962B0"/>
    <w:rsid w:val="00F96653"/>
    <w:rsid w:val="00FA05F1"/>
    <w:rsid w:val="00FA0BDC"/>
    <w:rsid w:val="00FA0C5C"/>
    <w:rsid w:val="00FA0E19"/>
    <w:rsid w:val="00FA1D77"/>
    <w:rsid w:val="00FA23D7"/>
    <w:rsid w:val="00FA2B35"/>
    <w:rsid w:val="00FA2E27"/>
    <w:rsid w:val="00FA32A0"/>
    <w:rsid w:val="00FA3581"/>
    <w:rsid w:val="00FA37BD"/>
    <w:rsid w:val="00FA4601"/>
    <w:rsid w:val="00FA46DE"/>
    <w:rsid w:val="00FA516D"/>
    <w:rsid w:val="00FA523E"/>
    <w:rsid w:val="00FA57FA"/>
    <w:rsid w:val="00FA5955"/>
    <w:rsid w:val="00FA5AF6"/>
    <w:rsid w:val="00FA5EDE"/>
    <w:rsid w:val="00FA67D7"/>
    <w:rsid w:val="00FA69CE"/>
    <w:rsid w:val="00FA732A"/>
    <w:rsid w:val="00FA77A2"/>
    <w:rsid w:val="00FA77B4"/>
    <w:rsid w:val="00FA7AF0"/>
    <w:rsid w:val="00FB08D9"/>
    <w:rsid w:val="00FB0DB8"/>
    <w:rsid w:val="00FB1162"/>
    <w:rsid w:val="00FB128B"/>
    <w:rsid w:val="00FB15FF"/>
    <w:rsid w:val="00FB18C6"/>
    <w:rsid w:val="00FB1A36"/>
    <w:rsid w:val="00FB1D9B"/>
    <w:rsid w:val="00FB2656"/>
    <w:rsid w:val="00FB2A85"/>
    <w:rsid w:val="00FB2BAF"/>
    <w:rsid w:val="00FB35B9"/>
    <w:rsid w:val="00FB3759"/>
    <w:rsid w:val="00FB41B0"/>
    <w:rsid w:val="00FB41F9"/>
    <w:rsid w:val="00FB4630"/>
    <w:rsid w:val="00FB4C0F"/>
    <w:rsid w:val="00FB5373"/>
    <w:rsid w:val="00FB64EC"/>
    <w:rsid w:val="00FB6880"/>
    <w:rsid w:val="00FB6C7F"/>
    <w:rsid w:val="00FB7151"/>
    <w:rsid w:val="00FB735A"/>
    <w:rsid w:val="00FB7397"/>
    <w:rsid w:val="00FB75BB"/>
    <w:rsid w:val="00FB7795"/>
    <w:rsid w:val="00FB79E6"/>
    <w:rsid w:val="00FC0354"/>
    <w:rsid w:val="00FC1160"/>
    <w:rsid w:val="00FC163F"/>
    <w:rsid w:val="00FC1854"/>
    <w:rsid w:val="00FC18E7"/>
    <w:rsid w:val="00FC1BF8"/>
    <w:rsid w:val="00FC1CAC"/>
    <w:rsid w:val="00FC1CAF"/>
    <w:rsid w:val="00FC2048"/>
    <w:rsid w:val="00FC2BAF"/>
    <w:rsid w:val="00FC3853"/>
    <w:rsid w:val="00FC3A39"/>
    <w:rsid w:val="00FC3C4C"/>
    <w:rsid w:val="00FC3F31"/>
    <w:rsid w:val="00FC4847"/>
    <w:rsid w:val="00FC4C19"/>
    <w:rsid w:val="00FC4D5D"/>
    <w:rsid w:val="00FC52EC"/>
    <w:rsid w:val="00FC6005"/>
    <w:rsid w:val="00FC66B4"/>
    <w:rsid w:val="00FC68DC"/>
    <w:rsid w:val="00FC70D1"/>
    <w:rsid w:val="00FC756C"/>
    <w:rsid w:val="00FC7B32"/>
    <w:rsid w:val="00FD035F"/>
    <w:rsid w:val="00FD096C"/>
    <w:rsid w:val="00FD0CC1"/>
    <w:rsid w:val="00FD194B"/>
    <w:rsid w:val="00FD1FC9"/>
    <w:rsid w:val="00FD2491"/>
    <w:rsid w:val="00FD288E"/>
    <w:rsid w:val="00FD293F"/>
    <w:rsid w:val="00FD2E81"/>
    <w:rsid w:val="00FD3740"/>
    <w:rsid w:val="00FD424D"/>
    <w:rsid w:val="00FD47CE"/>
    <w:rsid w:val="00FD48BE"/>
    <w:rsid w:val="00FD4C9F"/>
    <w:rsid w:val="00FD5C5D"/>
    <w:rsid w:val="00FD6809"/>
    <w:rsid w:val="00FD7063"/>
    <w:rsid w:val="00FD786E"/>
    <w:rsid w:val="00FE00FE"/>
    <w:rsid w:val="00FE07FA"/>
    <w:rsid w:val="00FE0E51"/>
    <w:rsid w:val="00FE0EE2"/>
    <w:rsid w:val="00FE10F9"/>
    <w:rsid w:val="00FE21D7"/>
    <w:rsid w:val="00FE2314"/>
    <w:rsid w:val="00FE42F0"/>
    <w:rsid w:val="00FE435D"/>
    <w:rsid w:val="00FE4892"/>
    <w:rsid w:val="00FE4D40"/>
    <w:rsid w:val="00FE4E21"/>
    <w:rsid w:val="00FE583E"/>
    <w:rsid w:val="00FE59F2"/>
    <w:rsid w:val="00FE60C5"/>
    <w:rsid w:val="00FE6887"/>
    <w:rsid w:val="00FE6ABF"/>
    <w:rsid w:val="00FE6E0E"/>
    <w:rsid w:val="00FE6E1D"/>
    <w:rsid w:val="00FE731C"/>
    <w:rsid w:val="00FE7DEC"/>
    <w:rsid w:val="00FF0445"/>
    <w:rsid w:val="00FF07FD"/>
    <w:rsid w:val="00FF0D74"/>
    <w:rsid w:val="00FF1E0A"/>
    <w:rsid w:val="00FF20FE"/>
    <w:rsid w:val="00FF2594"/>
    <w:rsid w:val="00FF26A7"/>
    <w:rsid w:val="00FF2E46"/>
    <w:rsid w:val="00FF2E74"/>
    <w:rsid w:val="00FF2EB3"/>
    <w:rsid w:val="00FF31F4"/>
    <w:rsid w:val="00FF33BE"/>
    <w:rsid w:val="00FF3D89"/>
    <w:rsid w:val="00FF3EDF"/>
    <w:rsid w:val="00FF3F34"/>
    <w:rsid w:val="00FF431A"/>
    <w:rsid w:val="00FF47FB"/>
    <w:rsid w:val="00FF4891"/>
    <w:rsid w:val="00FF4910"/>
    <w:rsid w:val="00FF4B68"/>
    <w:rsid w:val="00FF4BA3"/>
    <w:rsid w:val="00FF508B"/>
    <w:rsid w:val="00FF55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FFE7D"/>
  <w15:chartTrackingRefBased/>
  <w15:docId w15:val="{B48DB12F-47BF-4278-96D1-BDA75BB4C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2B3"/>
    <w:rPr>
      <w:rFonts w:ascii="Calibri" w:eastAsia="Calibri" w:hAnsi="Calibri" w:cs="Calibri"/>
      <w:lang w:val="en-GB"/>
    </w:rPr>
  </w:style>
  <w:style w:type="paragraph" w:styleId="Heading1">
    <w:name w:val="heading 1"/>
    <w:basedOn w:val="Normal"/>
    <w:next w:val="Normal"/>
    <w:link w:val="Heading1Char"/>
    <w:uiPriority w:val="9"/>
    <w:qFormat/>
    <w:rsid w:val="00E31C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uiPriority w:val="9"/>
    <w:unhideWhenUsed/>
    <w:qFormat/>
    <w:rsid w:val="002E7600"/>
    <w:pPr>
      <w:keepNext/>
      <w:keepLines/>
      <w:spacing w:before="80" w:after="40"/>
      <w:outlineLvl w:val="4"/>
    </w:pPr>
    <w:rPr>
      <w:rFonts w:asciiTheme="minorHAnsi" w:eastAsiaTheme="majorEastAsia" w:hAnsiTheme="min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902"/>
    <w:pPr>
      <w:ind w:left="720"/>
      <w:contextualSpacing/>
    </w:pPr>
  </w:style>
  <w:style w:type="numbering" w:customStyle="1" w:styleId="CurrentList1">
    <w:name w:val="Current List1"/>
    <w:uiPriority w:val="99"/>
    <w:rsid w:val="00BB1664"/>
    <w:pPr>
      <w:numPr>
        <w:numId w:val="5"/>
      </w:numPr>
    </w:pPr>
  </w:style>
  <w:style w:type="character" w:customStyle="1" w:styleId="Heading1Char">
    <w:name w:val="Heading 1 Char"/>
    <w:basedOn w:val="DefaultParagraphFont"/>
    <w:link w:val="Heading1"/>
    <w:uiPriority w:val="9"/>
    <w:rsid w:val="00E31C39"/>
    <w:rPr>
      <w:rFonts w:asciiTheme="majorHAnsi" w:eastAsiaTheme="majorEastAsia" w:hAnsiTheme="majorHAnsi" w:cstheme="majorBidi"/>
      <w:color w:val="2F5496" w:themeColor="accent1" w:themeShade="BF"/>
      <w:sz w:val="32"/>
      <w:szCs w:val="32"/>
      <w:lang w:val="en-GB"/>
    </w:rPr>
  </w:style>
  <w:style w:type="character" w:styleId="CommentReference">
    <w:name w:val="annotation reference"/>
    <w:basedOn w:val="DefaultParagraphFont"/>
    <w:uiPriority w:val="99"/>
    <w:semiHidden/>
    <w:unhideWhenUsed/>
    <w:rsid w:val="00E31C39"/>
    <w:rPr>
      <w:sz w:val="16"/>
      <w:szCs w:val="16"/>
    </w:rPr>
  </w:style>
  <w:style w:type="paragraph" w:styleId="CommentText">
    <w:name w:val="annotation text"/>
    <w:basedOn w:val="Normal"/>
    <w:link w:val="CommentTextChar"/>
    <w:uiPriority w:val="99"/>
    <w:unhideWhenUsed/>
    <w:rsid w:val="00E31C39"/>
    <w:pPr>
      <w:spacing w:line="240" w:lineRule="auto"/>
    </w:pPr>
    <w:rPr>
      <w:sz w:val="20"/>
      <w:szCs w:val="20"/>
    </w:rPr>
  </w:style>
  <w:style w:type="character" w:customStyle="1" w:styleId="CommentTextChar">
    <w:name w:val="Comment Text Char"/>
    <w:basedOn w:val="DefaultParagraphFont"/>
    <w:link w:val="CommentText"/>
    <w:uiPriority w:val="99"/>
    <w:rsid w:val="00E31C39"/>
    <w:rPr>
      <w:rFonts w:ascii="Calibri" w:eastAsia="Calibri" w:hAnsi="Calibri" w:cs="Calibri"/>
      <w:sz w:val="20"/>
      <w:szCs w:val="20"/>
      <w:lang w:val="en-GB"/>
    </w:rPr>
  </w:style>
  <w:style w:type="paragraph" w:styleId="NormalWeb">
    <w:name w:val="Normal (Web)"/>
    <w:basedOn w:val="Normal"/>
    <w:uiPriority w:val="99"/>
    <w:unhideWhenUsed/>
    <w:rsid w:val="002E5F97"/>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675A38"/>
    <w:rPr>
      <w:color w:val="0563C1" w:themeColor="hyperlink"/>
      <w:u w:val="single"/>
    </w:rPr>
  </w:style>
  <w:style w:type="paragraph" w:styleId="FootnoteText">
    <w:name w:val="footnote text"/>
    <w:basedOn w:val="Normal"/>
    <w:link w:val="FootnoteTextChar"/>
    <w:uiPriority w:val="99"/>
    <w:unhideWhenUsed/>
    <w:rsid w:val="00683E51"/>
    <w:pPr>
      <w:spacing w:after="0" w:line="240" w:lineRule="auto"/>
    </w:pPr>
    <w:rPr>
      <w:sz w:val="20"/>
      <w:szCs w:val="20"/>
    </w:rPr>
  </w:style>
  <w:style w:type="character" w:customStyle="1" w:styleId="FootnoteTextChar">
    <w:name w:val="Footnote Text Char"/>
    <w:basedOn w:val="DefaultParagraphFont"/>
    <w:link w:val="FootnoteText"/>
    <w:uiPriority w:val="99"/>
    <w:rsid w:val="00683E51"/>
    <w:rPr>
      <w:rFonts w:ascii="Calibri" w:eastAsia="Calibri" w:hAnsi="Calibri" w:cs="Calibri"/>
      <w:sz w:val="20"/>
      <w:szCs w:val="20"/>
      <w:lang w:val="en-GB"/>
    </w:rPr>
  </w:style>
  <w:style w:type="character" w:styleId="FootnoteReference">
    <w:name w:val="footnote reference"/>
    <w:basedOn w:val="DefaultParagraphFont"/>
    <w:uiPriority w:val="99"/>
    <w:semiHidden/>
    <w:unhideWhenUsed/>
    <w:rsid w:val="00683E51"/>
    <w:rPr>
      <w:vertAlign w:val="superscript"/>
    </w:rPr>
  </w:style>
  <w:style w:type="paragraph" w:styleId="Header">
    <w:name w:val="header"/>
    <w:basedOn w:val="Normal"/>
    <w:link w:val="HeaderChar"/>
    <w:uiPriority w:val="99"/>
    <w:unhideWhenUsed/>
    <w:rsid w:val="008E7A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A6B"/>
    <w:rPr>
      <w:rFonts w:ascii="Calibri" w:eastAsia="Calibri" w:hAnsi="Calibri" w:cs="Calibri"/>
      <w:lang w:val="en-GB"/>
    </w:rPr>
  </w:style>
  <w:style w:type="paragraph" w:styleId="Footer">
    <w:name w:val="footer"/>
    <w:basedOn w:val="Normal"/>
    <w:link w:val="FooterChar"/>
    <w:uiPriority w:val="99"/>
    <w:unhideWhenUsed/>
    <w:rsid w:val="008E7A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A6B"/>
    <w:rPr>
      <w:rFonts w:ascii="Calibri" w:eastAsia="Calibri" w:hAnsi="Calibri" w:cs="Calibri"/>
      <w:lang w:val="en-GB"/>
    </w:rPr>
  </w:style>
  <w:style w:type="character" w:customStyle="1" w:styleId="googlescholar-container">
    <w:name w:val="googlescholar-container"/>
    <w:basedOn w:val="DefaultParagraphFont"/>
    <w:rsid w:val="00A1332A"/>
  </w:style>
  <w:style w:type="character" w:customStyle="1" w:styleId="ref-lnk">
    <w:name w:val="ref-lnk"/>
    <w:basedOn w:val="DefaultParagraphFont"/>
    <w:rsid w:val="00EF00E6"/>
  </w:style>
  <w:style w:type="character" w:customStyle="1" w:styleId="off-screen">
    <w:name w:val="off-screen"/>
    <w:basedOn w:val="DefaultParagraphFont"/>
    <w:rsid w:val="00EF00E6"/>
  </w:style>
  <w:style w:type="character" w:styleId="Strong">
    <w:name w:val="Strong"/>
    <w:basedOn w:val="DefaultParagraphFont"/>
    <w:uiPriority w:val="22"/>
    <w:qFormat/>
    <w:rsid w:val="0026188F"/>
    <w:rPr>
      <w:b/>
      <w:bCs/>
    </w:rPr>
  </w:style>
  <w:style w:type="character" w:customStyle="1" w:styleId="citationsource-journal">
    <w:name w:val="citation_source-journal"/>
    <w:basedOn w:val="DefaultParagraphFont"/>
    <w:rsid w:val="00041B29"/>
  </w:style>
  <w:style w:type="character" w:styleId="FollowedHyperlink">
    <w:name w:val="FollowedHyperlink"/>
    <w:basedOn w:val="DefaultParagraphFont"/>
    <w:uiPriority w:val="99"/>
    <w:semiHidden/>
    <w:unhideWhenUsed/>
    <w:rsid w:val="009A0A06"/>
    <w:rPr>
      <w:color w:val="954F72" w:themeColor="followedHyperlink"/>
      <w:u w:val="single"/>
    </w:rPr>
  </w:style>
  <w:style w:type="character" w:customStyle="1" w:styleId="text-base">
    <w:name w:val="text-base"/>
    <w:basedOn w:val="DefaultParagraphFont"/>
    <w:rsid w:val="00940CDC"/>
  </w:style>
  <w:style w:type="character" w:customStyle="1" w:styleId="UnresolvedMention1">
    <w:name w:val="Unresolved Mention1"/>
    <w:basedOn w:val="DefaultParagraphFont"/>
    <w:uiPriority w:val="99"/>
    <w:semiHidden/>
    <w:unhideWhenUsed/>
    <w:rsid w:val="0085423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560D4"/>
    <w:rPr>
      <w:b/>
      <w:bCs/>
    </w:rPr>
  </w:style>
  <w:style w:type="character" w:customStyle="1" w:styleId="CommentSubjectChar">
    <w:name w:val="Comment Subject Char"/>
    <w:basedOn w:val="CommentTextChar"/>
    <w:link w:val="CommentSubject"/>
    <w:uiPriority w:val="99"/>
    <w:semiHidden/>
    <w:rsid w:val="008560D4"/>
    <w:rPr>
      <w:rFonts w:ascii="Calibri" w:eastAsia="Calibri" w:hAnsi="Calibri" w:cs="Calibri"/>
      <w:b/>
      <w:bCs/>
      <w:sz w:val="20"/>
      <w:szCs w:val="20"/>
      <w:lang w:val="en-GB"/>
    </w:rPr>
  </w:style>
  <w:style w:type="paragraph" w:customStyle="1" w:styleId="comp">
    <w:name w:val="comp"/>
    <w:basedOn w:val="Normal"/>
    <w:rsid w:val="00676BD4"/>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39"/>
    <w:rsid w:val="00676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676BD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6">
    <w:name w:val="Grid Table 6 Colorful Accent 6"/>
    <w:basedOn w:val="TableNormal"/>
    <w:uiPriority w:val="51"/>
    <w:rsid w:val="005646A4"/>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4-Accent6">
    <w:name w:val="List Table 4 Accent 6"/>
    <w:basedOn w:val="TableNormal"/>
    <w:uiPriority w:val="49"/>
    <w:rsid w:val="00DA588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PlainTable2">
    <w:name w:val="Plain Table 2"/>
    <w:basedOn w:val="TableNormal"/>
    <w:uiPriority w:val="42"/>
    <w:rsid w:val="00E94DE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D95C8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901C3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01C3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1C3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Accent2">
    <w:name w:val="Grid Table 2 Accent 2"/>
    <w:basedOn w:val="TableNormal"/>
    <w:uiPriority w:val="47"/>
    <w:rsid w:val="0076133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
    <w:name w:val="Grid Table 5 Dark"/>
    <w:basedOn w:val="TableNormal"/>
    <w:uiPriority w:val="50"/>
    <w:rsid w:val="0076133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6Colorful">
    <w:name w:val="Grid Table 6 Colorful"/>
    <w:basedOn w:val="TableNormal"/>
    <w:uiPriority w:val="51"/>
    <w:rsid w:val="0076133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6B5A2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352F4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5D524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3">
    <w:name w:val="Grid Table 5 Dark Accent 3"/>
    <w:basedOn w:val="TableNormal"/>
    <w:uiPriority w:val="50"/>
    <w:rsid w:val="00C2580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6Colorful-Accent1">
    <w:name w:val="Grid Table 6 Colorful Accent 1"/>
    <w:basedOn w:val="TableNormal"/>
    <w:uiPriority w:val="51"/>
    <w:rsid w:val="00C25804"/>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7Colorful">
    <w:name w:val="Grid Table 7 Colorful"/>
    <w:basedOn w:val="TableNormal"/>
    <w:uiPriority w:val="52"/>
    <w:rsid w:val="00C2580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1Light">
    <w:name w:val="List Table 1 Light"/>
    <w:basedOn w:val="TableNormal"/>
    <w:uiPriority w:val="46"/>
    <w:rsid w:val="00C2580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AC3BD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AC3BD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AC3BD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AC3BD6"/>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mntl-attributionitem-descriptor">
    <w:name w:val="mntl-attribution__item-descriptor"/>
    <w:basedOn w:val="DefaultParagraphFont"/>
    <w:rsid w:val="00917972"/>
  </w:style>
  <w:style w:type="paragraph" w:styleId="NoSpacing">
    <w:name w:val="No Spacing"/>
    <w:uiPriority w:val="1"/>
    <w:qFormat/>
    <w:rsid w:val="00155AD6"/>
    <w:pPr>
      <w:spacing w:after="0" w:line="240" w:lineRule="auto"/>
    </w:pPr>
    <w:rPr>
      <w:rFonts w:ascii="Calibri" w:eastAsia="Calibri" w:hAnsi="Calibri" w:cs="Calibri"/>
      <w:lang w:val="en-GB"/>
    </w:rPr>
  </w:style>
  <w:style w:type="paragraph" w:customStyle="1" w:styleId="DecimalAligned">
    <w:name w:val="Decimal Aligned"/>
    <w:basedOn w:val="Normal"/>
    <w:uiPriority w:val="40"/>
    <w:qFormat/>
    <w:rsid w:val="000E477A"/>
    <w:pPr>
      <w:tabs>
        <w:tab w:val="decimal" w:pos="360"/>
      </w:tabs>
      <w:spacing w:after="200" w:line="276" w:lineRule="auto"/>
    </w:pPr>
    <w:rPr>
      <w:rFonts w:asciiTheme="minorHAnsi" w:eastAsiaTheme="minorEastAsia" w:hAnsiTheme="minorHAnsi" w:cs="Times New Roman"/>
      <w:lang w:val="en-US"/>
    </w:rPr>
  </w:style>
  <w:style w:type="character" w:styleId="SubtleEmphasis">
    <w:name w:val="Subtle Emphasis"/>
    <w:basedOn w:val="DefaultParagraphFont"/>
    <w:uiPriority w:val="19"/>
    <w:qFormat/>
    <w:rsid w:val="000E477A"/>
    <w:rPr>
      <w:i/>
      <w:iCs/>
    </w:rPr>
  </w:style>
  <w:style w:type="table" w:styleId="LightShading-Accent1">
    <w:name w:val="Light Shading Accent 1"/>
    <w:basedOn w:val="TableNormal"/>
    <w:uiPriority w:val="60"/>
    <w:rsid w:val="000E477A"/>
    <w:pPr>
      <w:spacing w:after="0" w:line="240" w:lineRule="auto"/>
    </w:pPr>
    <w:rPr>
      <w:rFonts w:eastAsiaTheme="minorEastAsia"/>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MediumShading2-Accent5">
    <w:name w:val="Medium Shading 2 Accent 5"/>
    <w:basedOn w:val="TableNormal"/>
    <w:uiPriority w:val="64"/>
    <w:rsid w:val="000E477A"/>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next w:val="MediumShading2-Accent5"/>
    <w:uiPriority w:val="64"/>
    <w:rsid w:val="00E023CD"/>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UnresolvedMention2">
    <w:name w:val="Unresolved Mention2"/>
    <w:basedOn w:val="DefaultParagraphFont"/>
    <w:uiPriority w:val="99"/>
    <w:semiHidden/>
    <w:unhideWhenUsed/>
    <w:rsid w:val="00CB7287"/>
    <w:rPr>
      <w:color w:val="605E5C"/>
      <w:shd w:val="clear" w:color="auto" w:fill="E1DFDD"/>
    </w:rPr>
  </w:style>
  <w:style w:type="character" w:styleId="UnresolvedMention">
    <w:name w:val="Unresolved Mention"/>
    <w:basedOn w:val="DefaultParagraphFont"/>
    <w:uiPriority w:val="99"/>
    <w:semiHidden/>
    <w:unhideWhenUsed/>
    <w:rsid w:val="006C24DE"/>
    <w:rPr>
      <w:color w:val="605E5C"/>
      <w:shd w:val="clear" w:color="auto" w:fill="E1DFDD"/>
    </w:rPr>
  </w:style>
  <w:style w:type="numbering" w:customStyle="1" w:styleId="CurrentList11">
    <w:name w:val="Current List11"/>
    <w:uiPriority w:val="99"/>
    <w:rsid w:val="006C24DE"/>
  </w:style>
  <w:style w:type="table" w:styleId="TableGridLight">
    <w:name w:val="Grid Table Light"/>
    <w:basedOn w:val="TableNormal"/>
    <w:uiPriority w:val="40"/>
    <w:rsid w:val="003756B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5Dark-Accent1">
    <w:name w:val="Grid Table 5 Dark Accent 1"/>
    <w:basedOn w:val="TableNormal"/>
    <w:uiPriority w:val="50"/>
    <w:rsid w:val="00994A0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5">
    <w:name w:val="Grid Table 5 Dark Accent 5"/>
    <w:basedOn w:val="TableNormal"/>
    <w:uiPriority w:val="50"/>
    <w:rsid w:val="0083058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3-Accent3">
    <w:name w:val="List Table 3 Accent 3"/>
    <w:basedOn w:val="TableNormal"/>
    <w:uiPriority w:val="48"/>
    <w:rsid w:val="00CC128B"/>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Caption">
    <w:name w:val="caption"/>
    <w:basedOn w:val="Normal"/>
    <w:next w:val="Normal"/>
    <w:uiPriority w:val="35"/>
    <w:unhideWhenUsed/>
    <w:qFormat/>
    <w:rsid w:val="002E27E5"/>
    <w:pPr>
      <w:spacing w:after="200" w:line="240" w:lineRule="auto"/>
    </w:pPr>
    <w:rPr>
      <w:i/>
      <w:iCs/>
      <w:color w:val="44546A" w:themeColor="text2"/>
      <w:sz w:val="18"/>
      <w:szCs w:val="18"/>
    </w:rPr>
  </w:style>
  <w:style w:type="character" w:customStyle="1" w:styleId="anchor-text">
    <w:name w:val="anchor-text"/>
    <w:basedOn w:val="DefaultParagraphFont"/>
    <w:rsid w:val="00235EB1"/>
  </w:style>
  <w:style w:type="character" w:customStyle="1" w:styleId="article-doi">
    <w:name w:val="article-doi"/>
    <w:basedOn w:val="DefaultParagraphFont"/>
    <w:rsid w:val="00FC66B4"/>
  </w:style>
  <w:style w:type="character" w:customStyle="1" w:styleId="Heading5Char">
    <w:name w:val="Heading 5 Char"/>
    <w:basedOn w:val="DefaultParagraphFont"/>
    <w:link w:val="Heading5"/>
    <w:uiPriority w:val="9"/>
    <w:semiHidden/>
    <w:rsid w:val="002E7600"/>
    <w:rPr>
      <w:rFonts w:eastAsiaTheme="majorEastAsia" w:cstheme="majorBidi"/>
      <w:color w:val="2F5496" w:themeColor="accent1" w:themeShade="BF"/>
      <w:lang w:val="en-GB"/>
    </w:rPr>
  </w:style>
  <w:style w:type="character" w:customStyle="1" w:styleId="dont-break-out">
    <w:name w:val="dont-break-out"/>
    <w:basedOn w:val="DefaultParagraphFont"/>
    <w:rsid w:val="002E7600"/>
  </w:style>
  <w:style w:type="paragraph" w:styleId="Revision">
    <w:name w:val="Revision"/>
    <w:hidden/>
    <w:uiPriority w:val="99"/>
    <w:semiHidden/>
    <w:rsid w:val="00621045"/>
    <w:pPr>
      <w:spacing w:after="0" w:line="240" w:lineRule="auto"/>
    </w:pPr>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4887">
      <w:bodyDiv w:val="1"/>
      <w:marLeft w:val="0"/>
      <w:marRight w:val="0"/>
      <w:marTop w:val="0"/>
      <w:marBottom w:val="0"/>
      <w:divBdr>
        <w:top w:val="none" w:sz="0" w:space="0" w:color="auto"/>
        <w:left w:val="none" w:sz="0" w:space="0" w:color="auto"/>
        <w:bottom w:val="none" w:sz="0" w:space="0" w:color="auto"/>
        <w:right w:val="none" w:sz="0" w:space="0" w:color="auto"/>
      </w:divBdr>
      <w:divsChild>
        <w:div w:id="2103916514">
          <w:marLeft w:val="0"/>
          <w:marRight w:val="0"/>
          <w:marTop w:val="0"/>
          <w:marBottom w:val="0"/>
          <w:divBdr>
            <w:top w:val="none" w:sz="0" w:space="0" w:color="auto"/>
            <w:left w:val="none" w:sz="0" w:space="0" w:color="auto"/>
            <w:bottom w:val="none" w:sz="0" w:space="0" w:color="auto"/>
            <w:right w:val="none" w:sz="0" w:space="0" w:color="auto"/>
          </w:divBdr>
          <w:divsChild>
            <w:div w:id="924344463">
              <w:marLeft w:val="0"/>
              <w:marRight w:val="0"/>
              <w:marTop w:val="300"/>
              <w:marBottom w:val="150"/>
              <w:divBdr>
                <w:top w:val="none" w:sz="0" w:space="0" w:color="auto"/>
                <w:left w:val="none" w:sz="0" w:space="0" w:color="auto"/>
                <w:bottom w:val="none" w:sz="0" w:space="0" w:color="auto"/>
                <w:right w:val="none" w:sz="0" w:space="0" w:color="auto"/>
              </w:divBdr>
            </w:div>
          </w:divsChild>
        </w:div>
        <w:div w:id="1291322539">
          <w:marLeft w:val="0"/>
          <w:marRight w:val="0"/>
          <w:marTop w:val="0"/>
          <w:marBottom w:val="0"/>
          <w:divBdr>
            <w:top w:val="none" w:sz="0" w:space="0" w:color="auto"/>
            <w:left w:val="none" w:sz="0" w:space="0" w:color="auto"/>
            <w:bottom w:val="none" w:sz="0" w:space="0" w:color="auto"/>
            <w:right w:val="none" w:sz="0" w:space="0" w:color="auto"/>
          </w:divBdr>
          <w:divsChild>
            <w:div w:id="1738673649">
              <w:marLeft w:val="0"/>
              <w:marRight w:val="0"/>
              <w:marTop w:val="0"/>
              <w:marBottom w:val="0"/>
              <w:divBdr>
                <w:top w:val="none" w:sz="0" w:space="0" w:color="auto"/>
                <w:left w:val="none" w:sz="0" w:space="0" w:color="auto"/>
                <w:bottom w:val="none" w:sz="0" w:space="0" w:color="auto"/>
                <w:right w:val="none" w:sz="0" w:space="0" w:color="auto"/>
              </w:divBdr>
            </w:div>
            <w:div w:id="17332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8675">
      <w:bodyDiv w:val="1"/>
      <w:marLeft w:val="0"/>
      <w:marRight w:val="0"/>
      <w:marTop w:val="0"/>
      <w:marBottom w:val="0"/>
      <w:divBdr>
        <w:top w:val="none" w:sz="0" w:space="0" w:color="auto"/>
        <w:left w:val="none" w:sz="0" w:space="0" w:color="auto"/>
        <w:bottom w:val="none" w:sz="0" w:space="0" w:color="auto"/>
        <w:right w:val="none" w:sz="0" w:space="0" w:color="auto"/>
      </w:divBdr>
    </w:div>
    <w:div w:id="121774659">
      <w:bodyDiv w:val="1"/>
      <w:marLeft w:val="0"/>
      <w:marRight w:val="0"/>
      <w:marTop w:val="0"/>
      <w:marBottom w:val="0"/>
      <w:divBdr>
        <w:top w:val="none" w:sz="0" w:space="0" w:color="auto"/>
        <w:left w:val="none" w:sz="0" w:space="0" w:color="auto"/>
        <w:bottom w:val="none" w:sz="0" w:space="0" w:color="auto"/>
        <w:right w:val="none" w:sz="0" w:space="0" w:color="auto"/>
      </w:divBdr>
      <w:divsChild>
        <w:div w:id="1668753035">
          <w:marLeft w:val="0"/>
          <w:marRight w:val="0"/>
          <w:marTop w:val="240"/>
          <w:marBottom w:val="240"/>
          <w:divBdr>
            <w:top w:val="none" w:sz="0" w:space="0" w:color="auto"/>
            <w:left w:val="none" w:sz="0" w:space="0" w:color="auto"/>
            <w:bottom w:val="none" w:sz="0" w:space="0" w:color="auto"/>
            <w:right w:val="none" w:sz="0" w:space="0" w:color="auto"/>
          </w:divBdr>
        </w:div>
        <w:div w:id="1007707944">
          <w:marLeft w:val="0"/>
          <w:marRight w:val="0"/>
          <w:marTop w:val="0"/>
          <w:marBottom w:val="240"/>
          <w:divBdr>
            <w:top w:val="none" w:sz="0" w:space="0" w:color="auto"/>
            <w:left w:val="none" w:sz="0" w:space="0" w:color="auto"/>
            <w:bottom w:val="none" w:sz="0" w:space="0" w:color="auto"/>
            <w:right w:val="none" w:sz="0" w:space="0" w:color="auto"/>
          </w:divBdr>
        </w:div>
        <w:div w:id="355617569">
          <w:marLeft w:val="0"/>
          <w:marRight w:val="0"/>
          <w:marTop w:val="240"/>
          <w:marBottom w:val="240"/>
          <w:divBdr>
            <w:top w:val="none" w:sz="0" w:space="0" w:color="auto"/>
            <w:left w:val="none" w:sz="0" w:space="0" w:color="auto"/>
            <w:bottom w:val="none" w:sz="0" w:space="0" w:color="auto"/>
            <w:right w:val="none" w:sz="0" w:space="0" w:color="auto"/>
          </w:divBdr>
        </w:div>
        <w:div w:id="1319961023">
          <w:marLeft w:val="0"/>
          <w:marRight w:val="0"/>
          <w:marTop w:val="0"/>
          <w:marBottom w:val="240"/>
          <w:divBdr>
            <w:top w:val="none" w:sz="0" w:space="0" w:color="auto"/>
            <w:left w:val="none" w:sz="0" w:space="0" w:color="auto"/>
            <w:bottom w:val="none" w:sz="0" w:space="0" w:color="auto"/>
            <w:right w:val="none" w:sz="0" w:space="0" w:color="auto"/>
          </w:divBdr>
        </w:div>
      </w:divsChild>
    </w:div>
    <w:div w:id="285238599">
      <w:bodyDiv w:val="1"/>
      <w:marLeft w:val="0"/>
      <w:marRight w:val="0"/>
      <w:marTop w:val="0"/>
      <w:marBottom w:val="0"/>
      <w:divBdr>
        <w:top w:val="none" w:sz="0" w:space="0" w:color="auto"/>
        <w:left w:val="none" w:sz="0" w:space="0" w:color="auto"/>
        <w:bottom w:val="none" w:sz="0" w:space="0" w:color="auto"/>
        <w:right w:val="none" w:sz="0" w:space="0" w:color="auto"/>
      </w:divBdr>
      <w:divsChild>
        <w:div w:id="1568107208">
          <w:marLeft w:val="0"/>
          <w:marRight w:val="0"/>
          <w:marTop w:val="0"/>
          <w:marBottom w:val="0"/>
          <w:divBdr>
            <w:top w:val="none" w:sz="0" w:space="0" w:color="auto"/>
            <w:left w:val="none" w:sz="0" w:space="0" w:color="auto"/>
            <w:bottom w:val="none" w:sz="0" w:space="0" w:color="auto"/>
            <w:right w:val="none" w:sz="0" w:space="0" w:color="auto"/>
          </w:divBdr>
        </w:div>
      </w:divsChild>
    </w:div>
    <w:div w:id="289628253">
      <w:bodyDiv w:val="1"/>
      <w:marLeft w:val="0"/>
      <w:marRight w:val="0"/>
      <w:marTop w:val="0"/>
      <w:marBottom w:val="0"/>
      <w:divBdr>
        <w:top w:val="none" w:sz="0" w:space="0" w:color="auto"/>
        <w:left w:val="none" w:sz="0" w:space="0" w:color="auto"/>
        <w:bottom w:val="none" w:sz="0" w:space="0" w:color="auto"/>
        <w:right w:val="none" w:sz="0" w:space="0" w:color="auto"/>
      </w:divBdr>
      <w:divsChild>
        <w:div w:id="1773747213">
          <w:marLeft w:val="0"/>
          <w:marRight w:val="0"/>
          <w:marTop w:val="0"/>
          <w:marBottom w:val="0"/>
          <w:divBdr>
            <w:top w:val="none" w:sz="0" w:space="0" w:color="auto"/>
            <w:left w:val="none" w:sz="0" w:space="0" w:color="auto"/>
            <w:bottom w:val="none" w:sz="0" w:space="0" w:color="auto"/>
            <w:right w:val="none" w:sz="0" w:space="0" w:color="auto"/>
          </w:divBdr>
          <w:divsChild>
            <w:div w:id="498741281">
              <w:marLeft w:val="0"/>
              <w:marRight w:val="0"/>
              <w:marTop w:val="300"/>
              <w:marBottom w:val="150"/>
              <w:divBdr>
                <w:top w:val="none" w:sz="0" w:space="0" w:color="auto"/>
                <w:left w:val="none" w:sz="0" w:space="0" w:color="auto"/>
                <w:bottom w:val="none" w:sz="0" w:space="0" w:color="auto"/>
                <w:right w:val="none" w:sz="0" w:space="0" w:color="auto"/>
              </w:divBdr>
            </w:div>
          </w:divsChild>
        </w:div>
        <w:div w:id="1498493034">
          <w:marLeft w:val="0"/>
          <w:marRight w:val="0"/>
          <w:marTop w:val="0"/>
          <w:marBottom w:val="0"/>
          <w:divBdr>
            <w:top w:val="none" w:sz="0" w:space="0" w:color="auto"/>
            <w:left w:val="none" w:sz="0" w:space="0" w:color="auto"/>
            <w:bottom w:val="none" w:sz="0" w:space="0" w:color="auto"/>
            <w:right w:val="none" w:sz="0" w:space="0" w:color="auto"/>
          </w:divBdr>
          <w:divsChild>
            <w:div w:id="1125779299">
              <w:marLeft w:val="0"/>
              <w:marRight w:val="0"/>
              <w:marTop w:val="0"/>
              <w:marBottom w:val="0"/>
              <w:divBdr>
                <w:top w:val="none" w:sz="0" w:space="0" w:color="auto"/>
                <w:left w:val="none" w:sz="0" w:space="0" w:color="auto"/>
                <w:bottom w:val="none" w:sz="0" w:space="0" w:color="auto"/>
                <w:right w:val="none" w:sz="0" w:space="0" w:color="auto"/>
              </w:divBdr>
            </w:div>
            <w:div w:id="15143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36729">
      <w:bodyDiv w:val="1"/>
      <w:marLeft w:val="0"/>
      <w:marRight w:val="0"/>
      <w:marTop w:val="0"/>
      <w:marBottom w:val="0"/>
      <w:divBdr>
        <w:top w:val="none" w:sz="0" w:space="0" w:color="auto"/>
        <w:left w:val="none" w:sz="0" w:space="0" w:color="auto"/>
        <w:bottom w:val="none" w:sz="0" w:space="0" w:color="auto"/>
        <w:right w:val="none" w:sz="0" w:space="0" w:color="auto"/>
      </w:divBdr>
    </w:div>
    <w:div w:id="402410323">
      <w:bodyDiv w:val="1"/>
      <w:marLeft w:val="0"/>
      <w:marRight w:val="0"/>
      <w:marTop w:val="0"/>
      <w:marBottom w:val="0"/>
      <w:divBdr>
        <w:top w:val="none" w:sz="0" w:space="0" w:color="auto"/>
        <w:left w:val="none" w:sz="0" w:space="0" w:color="auto"/>
        <w:bottom w:val="none" w:sz="0" w:space="0" w:color="auto"/>
        <w:right w:val="none" w:sz="0" w:space="0" w:color="auto"/>
      </w:divBdr>
      <w:divsChild>
        <w:div w:id="1927227604">
          <w:marLeft w:val="0"/>
          <w:marRight w:val="0"/>
          <w:marTop w:val="0"/>
          <w:marBottom w:val="0"/>
          <w:divBdr>
            <w:top w:val="none" w:sz="0" w:space="0" w:color="auto"/>
            <w:left w:val="none" w:sz="0" w:space="0" w:color="auto"/>
            <w:bottom w:val="none" w:sz="0" w:space="0" w:color="auto"/>
            <w:right w:val="none" w:sz="0" w:space="0" w:color="auto"/>
          </w:divBdr>
          <w:divsChild>
            <w:div w:id="2098942354">
              <w:marLeft w:val="0"/>
              <w:marRight w:val="0"/>
              <w:marTop w:val="0"/>
              <w:marBottom w:val="225"/>
              <w:divBdr>
                <w:top w:val="none" w:sz="0" w:space="0" w:color="auto"/>
                <w:left w:val="none" w:sz="0" w:space="0" w:color="auto"/>
                <w:bottom w:val="none" w:sz="0" w:space="0" w:color="auto"/>
                <w:right w:val="none" w:sz="0" w:space="0" w:color="auto"/>
              </w:divBdr>
              <w:divsChild>
                <w:div w:id="11073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38886">
          <w:marLeft w:val="0"/>
          <w:marRight w:val="0"/>
          <w:marTop w:val="0"/>
          <w:marBottom w:val="0"/>
          <w:divBdr>
            <w:top w:val="none" w:sz="0" w:space="0" w:color="auto"/>
            <w:left w:val="none" w:sz="0" w:space="0" w:color="auto"/>
            <w:bottom w:val="none" w:sz="0" w:space="0" w:color="auto"/>
            <w:right w:val="none" w:sz="0" w:space="0" w:color="auto"/>
          </w:divBdr>
          <w:divsChild>
            <w:div w:id="845250310">
              <w:marLeft w:val="0"/>
              <w:marRight w:val="0"/>
              <w:marTop w:val="0"/>
              <w:marBottom w:val="225"/>
              <w:divBdr>
                <w:top w:val="none" w:sz="0" w:space="0" w:color="auto"/>
                <w:left w:val="none" w:sz="0" w:space="0" w:color="auto"/>
                <w:bottom w:val="none" w:sz="0" w:space="0" w:color="auto"/>
                <w:right w:val="none" w:sz="0" w:space="0" w:color="auto"/>
              </w:divBdr>
              <w:divsChild>
                <w:div w:id="15314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51333">
      <w:bodyDiv w:val="1"/>
      <w:marLeft w:val="0"/>
      <w:marRight w:val="0"/>
      <w:marTop w:val="0"/>
      <w:marBottom w:val="0"/>
      <w:divBdr>
        <w:top w:val="none" w:sz="0" w:space="0" w:color="auto"/>
        <w:left w:val="none" w:sz="0" w:space="0" w:color="auto"/>
        <w:bottom w:val="none" w:sz="0" w:space="0" w:color="auto"/>
        <w:right w:val="none" w:sz="0" w:space="0" w:color="auto"/>
      </w:divBdr>
    </w:div>
    <w:div w:id="407772882">
      <w:bodyDiv w:val="1"/>
      <w:marLeft w:val="0"/>
      <w:marRight w:val="0"/>
      <w:marTop w:val="0"/>
      <w:marBottom w:val="0"/>
      <w:divBdr>
        <w:top w:val="none" w:sz="0" w:space="0" w:color="auto"/>
        <w:left w:val="none" w:sz="0" w:space="0" w:color="auto"/>
        <w:bottom w:val="none" w:sz="0" w:space="0" w:color="auto"/>
        <w:right w:val="none" w:sz="0" w:space="0" w:color="auto"/>
      </w:divBdr>
    </w:div>
    <w:div w:id="461265336">
      <w:bodyDiv w:val="1"/>
      <w:marLeft w:val="0"/>
      <w:marRight w:val="0"/>
      <w:marTop w:val="0"/>
      <w:marBottom w:val="0"/>
      <w:divBdr>
        <w:top w:val="none" w:sz="0" w:space="0" w:color="auto"/>
        <w:left w:val="none" w:sz="0" w:space="0" w:color="auto"/>
        <w:bottom w:val="none" w:sz="0" w:space="0" w:color="auto"/>
        <w:right w:val="none" w:sz="0" w:space="0" w:color="auto"/>
      </w:divBdr>
      <w:divsChild>
        <w:div w:id="671566628">
          <w:marLeft w:val="0"/>
          <w:marRight w:val="0"/>
          <w:marTop w:val="0"/>
          <w:marBottom w:val="240"/>
          <w:divBdr>
            <w:top w:val="none" w:sz="0" w:space="0" w:color="auto"/>
            <w:left w:val="none" w:sz="0" w:space="0" w:color="auto"/>
            <w:bottom w:val="none" w:sz="0" w:space="0" w:color="auto"/>
            <w:right w:val="none" w:sz="0" w:space="0" w:color="auto"/>
          </w:divBdr>
        </w:div>
        <w:div w:id="2128698330">
          <w:marLeft w:val="0"/>
          <w:marRight w:val="0"/>
          <w:marTop w:val="240"/>
          <w:marBottom w:val="240"/>
          <w:divBdr>
            <w:top w:val="none" w:sz="0" w:space="0" w:color="auto"/>
            <w:left w:val="none" w:sz="0" w:space="0" w:color="auto"/>
            <w:bottom w:val="none" w:sz="0" w:space="0" w:color="auto"/>
            <w:right w:val="none" w:sz="0" w:space="0" w:color="auto"/>
          </w:divBdr>
        </w:div>
        <w:div w:id="1317995497">
          <w:marLeft w:val="0"/>
          <w:marRight w:val="0"/>
          <w:marTop w:val="240"/>
          <w:marBottom w:val="240"/>
          <w:divBdr>
            <w:top w:val="none" w:sz="0" w:space="0" w:color="auto"/>
            <w:left w:val="none" w:sz="0" w:space="0" w:color="auto"/>
            <w:bottom w:val="none" w:sz="0" w:space="0" w:color="auto"/>
            <w:right w:val="none" w:sz="0" w:space="0" w:color="auto"/>
          </w:divBdr>
          <w:divsChild>
            <w:div w:id="508178675">
              <w:marLeft w:val="0"/>
              <w:marRight w:val="0"/>
              <w:marTop w:val="0"/>
              <w:marBottom w:val="0"/>
              <w:divBdr>
                <w:top w:val="none" w:sz="0" w:space="0" w:color="auto"/>
                <w:left w:val="none" w:sz="0" w:space="0" w:color="auto"/>
                <w:bottom w:val="none" w:sz="0" w:space="0" w:color="auto"/>
                <w:right w:val="none" w:sz="0" w:space="0" w:color="auto"/>
              </w:divBdr>
              <w:divsChild>
                <w:div w:id="795296579">
                  <w:marLeft w:val="0"/>
                  <w:marRight w:val="0"/>
                  <w:marTop w:val="240"/>
                  <w:marBottom w:val="240"/>
                  <w:divBdr>
                    <w:top w:val="none" w:sz="0" w:space="0" w:color="auto"/>
                    <w:left w:val="none" w:sz="0" w:space="0" w:color="auto"/>
                    <w:bottom w:val="none" w:sz="0" w:space="0" w:color="auto"/>
                    <w:right w:val="none" w:sz="0" w:space="0" w:color="auto"/>
                  </w:divBdr>
                </w:div>
                <w:div w:id="121046387">
                  <w:marLeft w:val="0"/>
                  <w:marRight w:val="0"/>
                  <w:marTop w:val="240"/>
                  <w:marBottom w:val="240"/>
                  <w:divBdr>
                    <w:top w:val="none" w:sz="0" w:space="0" w:color="auto"/>
                    <w:left w:val="none" w:sz="0" w:space="0" w:color="auto"/>
                    <w:bottom w:val="none" w:sz="0" w:space="0" w:color="auto"/>
                    <w:right w:val="none" w:sz="0" w:space="0" w:color="auto"/>
                  </w:divBdr>
                  <w:divsChild>
                    <w:div w:id="1471097856">
                      <w:marLeft w:val="0"/>
                      <w:marRight w:val="0"/>
                      <w:marTop w:val="0"/>
                      <w:marBottom w:val="0"/>
                      <w:divBdr>
                        <w:top w:val="none" w:sz="0" w:space="0" w:color="auto"/>
                        <w:left w:val="none" w:sz="0" w:space="0" w:color="auto"/>
                        <w:bottom w:val="none" w:sz="0" w:space="0" w:color="auto"/>
                        <w:right w:val="none" w:sz="0" w:space="0" w:color="auto"/>
                      </w:divBdr>
                      <w:divsChild>
                        <w:div w:id="208413767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95654037">
      <w:bodyDiv w:val="1"/>
      <w:marLeft w:val="0"/>
      <w:marRight w:val="0"/>
      <w:marTop w:val="0"/>
      <w:marBottom w:val="0"/>
      <w:divBdr>
        <w:top w:val="none" w:sz="0" w:space="0" w:color="auto"/>
        <w:left w:val="none" w:sz="0" w:space="0" w:color="auto"/>
        <w:bottom w:val="none" w:sz="0" w:space="0" w:color="auto"/>
        <w:right w:val="none" w:sz="0" w:space="0" w:color="auto"/>
      </w:divBdr>
    </w:div>
    <w:div w:id="509758404">
      <w:bodyDiv w:val="1"/>
      <w:marLeft w:val="0"/>
      <w:marRight w:val="0"/>
      <w:marTop w:val="0"/>
      <w:marBottom w:val="0"/>
      <w:divBdr>
        <w:top w:val="none" w:sz="0" w:space="0" w:color="auto"/>
        <w:left w:val="none" w:sz="0" w:space="0" w:color="auto"/>
        <w:bottom w:val="none" w:sz="0" w:space="0" w:color="auto"/>
        <w:right w:val="none" w:sz="0" w:space="0" w:color="auto"/>
      </w:divBdr>
      <w:divsChild>
        <w:div w:id="622805216">
          <w:marLeft w:val="0"/>
          <w:marRight w:val="0"/>
          <w:marTop w:val="0"/>
          <w:marBottom w:val="0"/>
          <w:divBdr>
            <w:top w:val="none" w:sz="0" w:space="0" w:color="auto"/>
            <w:left w:val="none" w:sz="0" w:space="0" w:color="auto"/>
            <w:bottom w:val="none" w:sz="0" w:space="0" w:color="auto"/>
            <w:right w:val="none" w:sz="0" w:space="0" w:color="auto"/>
          </w:divBdr>
        </w:div>
        <w:div w:id="1987969765">
          <w:marLeft w:val="0"/>
          <w:marRight w:val="0"/>
          <w:marTop w:val="0"/>
          <w:marBottom w:val="0"/>
          <w:divBdr>
            <w:top w:val="none" w:sz="0" w:space="0" w:color="auto"/>
            <w:left w:val="none" w:sz="0" w:space="0" w:color="auto"/>
            <w:bottom w:val="none" w:sz="0" w:space="0" w:color="auto"/>
            <w:right w:val="none" w:sz="0" w:space="0" w:color="auto"/>
          </w:divBdr>
        </w:div>
      </w:divsChild>
    </w:div>
    <w:div w:id="533273548">
      <w:bodyDiv w:val="1"/>
      <w:marLeft w:val="0"/>
      <w:marRight w:val="0"/>
      <w:marTop w:val="0"/>
      <w:marBottom w:val="0"/>
      <w:divBdr>
        <w:top w:val="none" w:sz="0" w:space="0" w:color="auto"/>
        <w:left w:val="none" w:sz="0" w:space="0" w:color="auto"/>
        <w:bottom w:val="none" w:sz="0" w:space="0" w:color="auto"/>
        <w:right w:val="none" w:sz="0" w:space="0" w:color="auto"/>
      </w:divBdr>
      <w:divsChild>
        <w:div w:id="879124067">
          <w:marLeft w:val="0"/>
          <w:marRight w:val="0"/>
          <w:marTop w:val="240"/>
          <w:marBottom w:val="240"/>
          <w:divBdr>
            <w:top w:val="none" w:sz="0" w:space="0" w:color="auto"/>
            <w:left w:val="none" w:sz="0" w:space="0" w:color="auto"/>
            <w:bottom w:val="none" w:sz="0" w:space="0" w:color="auto"/>
            <w:right w:val="none" w:sz="0" w:space="0" w:color="auto"/>
          </w:divBdr>
        </w:div>
        <w:div w:id="677805931">
          <w:marLeft w:val="0"/>
          <w:marRight w:val="0"/>
          <w:marTop w:val="0"/>
          <w:marBottom w:val="240"/>
          <w:divBdr>
            <w:top w:val="none" w:sz="0" w:space="0" w:color="auto"/>
            <w:left w:val="none" w:sz="0" w:space="0" w:color="auto"/>
            <w:bottom w:val="none" w:sz="0" w:space="0" w:color="auto"/>
            <w:right w:val="none" w:sz="0" w:space="0" w:color="auto"/>
          </w:divBdr>
        </w:div>
        <w:div w:id="1472865040">
          <w:marLeft w:val="0"/>
          <w:marRight w:val="0"/>
          <w:marTop w:val="240"/>
          <w:marBottom w:val="240"/>
          <w:divBdr>
            <w:top w:val="none" w:sz="0" w:space="0" w:color="auto"/>
            <w:left w:val="none" w:sz="0" w:space="0" w:color="auto"/>
            <w:bottom w:val="none" w:sz="0" w:space="0" w:color="auto"/>
            <w:right w:val="none" w:sz="0" w:space="0" w:color="auto"/>
          </w:divBdr>
        </w:div>
        <w:div w:id="1006136315">
          <w:marLeft w:val="0"/>
          <w:marRight w:val="0"/>
          <w:marTop w:val="240"/>
          <w:marBottom w:val="240"/>
          <w:divBdr>
            <w:top w:val="none" w:sz="0" w:space="0" w:color="auto"/>
            <w:left w:val="none" w:sz="0" w:space="0" w:color="auto"/>
            <w:bottom w:val="none" w:sz="0" w:space="0" w:color="auto"/>
            <w:right w:val="none" w:sz="0" w:space="0" w:color="auto"/>
          </w:divBdr>
        </w:div>
        <w:div w:id="360665148">
          <w:marLeft w:val="0"/>
          <w:marRight w:val="0"/>
          <w:marTop w:val="0"/>
          <w:marBottom w:val="240"/>
          <w:divBdr>
            <w:top w:val="none" w:sz="0" w:space="0" w:color="auto"/>
            <w:left w:val="none" w:sz="0" w:space="0" w:color="auto"/>
            <w:bottom w:val="none" w:sz="0" w:space="0" w:color="auto"/>
            <w:right w:val="none" w:sz="0" w:space="0" w:color="auto"/>
          </w:divBdr>
        </w:div>
      </w:divsChild>
    </w:div>
    <w:div w:id="582642467">
      <w:bodyDiv w:val="1"/>
      <w:marLeft w:val="0"/>
      <w:marRight w:val="0"/>
      <w:marTop w:val="0"/>
      <w:marBottom w:val="0"/>
      <w:divBdr>
        <w:top w:val="none" w:sz="0" w:space="0" w:color="auto"/>
        <w:left w:val="none" w:sz="0" w:space="0" w:color="auto"/>
        <w:bottom w:val="none" w:sz="0" w:space="0" w:color="auto"/>
        <w:right w:val="none" w:sz="0" w:space="0" w:color="auto"/>
      </w:divBdr>
    </w:div>
    <w:div w:id="697045324">
      <w:bodyDiv w:val="1"/>
      <w:marLeft w:val="0"/>
      <w:marRight w:val="0"/>
      <w:marTop w:val="0"/>
      <w:marBottom w:val="0"/>
      <w:divBdr>
        <w:top w:val="none" w:sz="0" w:space="0" w:color="auto"/>
        <w:left w:val="none" w:sz="0" w:space="0" w:color="auto"/>
        <w:bottom w:val="none" w:sz="0" w:space="0" w:color="auto"/>
        <w:right w:val="none" w:sz="0" w:space="0" w:color="auto"/>
      </w:divBdr>
    </w:div>
    <w:div w:id="827676436">
      <w:bodyDiv w:val="1"/>
      <w:marLeft w:val="0"/>
      <w:marRight w:val="0"/>
      <w:marTop w:val="0"/>
      <w:marBottom w:val="0"/>
      <w:divBdr>
        <w:top w:val="none" w:sz="0" w:space="0" w:color="auto"/>
        <w:left w:val="none" w:sz="0" w:space="0" w:color="auto"/>
        <w:bottom w:val="none" w:sz="0" w:space="0" w:color="auto"/>
        <w:right w:val="none" w:sz="0" w:space="0" w:color="auto"/>
      </w:divBdr>
      <w:divsChild>
        <w:div w:id="1959876757">
          <w:marLeft w:val="-420"/>
          <w:marRight w:val="0"/>
          <w:marTop w:val="0"/>
          <w:marBottom w:val="0"/>
          <w:divBdr>
            <w:top w:val="none" w:sz="0" w:space="0" w:color="auto"/>
            <w:left w:val="none" w:sz="0" w:space="0" w:color="auto"/>
            <w:bottom w:val="none" w:sz="0" w:space="0" w:color="auto"/>
            <w:right w:val="none" w:sz="0" w:space="0" w:color="auto"/>
          </w:divBdr>
          <w:divsChild>
            <w:div w:id="1765222960">
              <w:marLeft w:val="0"/>
              <w:marRight w:val="0"/>
              <w:marTop w:val="0"/>
              <w:marBottom w:val="0"/>
              <w:divBdr>
                <w:top w:val="none" w:sz="0" w:space="0" w:color="auto"/>
                <w:left w:val="none" w:sz="0" w:space="0" w:color="auto"/>
                <w:bottom w:val="none" w:sz="0" w:space="0" w:color="auto"/>
                <w:right w:val="none" w:sz="0" w:space="0" w:color="auto"/>
              </w:divBdr>
              <w:divsChild>
                <w:div w:id="1427073788">
                  <w:marLeft w:val="0"/>
                  <w:marRight w:val="0"/>
                  <w:marTop w:val="0"/>
                  <w:marBottom w:val="0"/>
                  <w:divBdr>
                    <w:top w:val="none" w:sz="0" w:space="0" w:color="auto"/>
                    <w:left w:val="none" w:sz="0" w:space="0" w:color="auto"/>
                    <w:bottom w:val="none" w:sz="0" w:space="0" w:color="auto"/>
                    <w:right w:val="none" w:sz="0" w:space="0" w:color="auto"/>
                  </w:divBdr>
                  <w:divsChild>
                    <w:div w:id="1864244798">
                      <w:marLeft w:val="0"/>
                      <w:marRight w:val="0"/>
                      <w:marTop w:val="0"/>
                      <w:marBottom w:val="0"/>
                      <w:divBdr>
                        <w:top w:val="none" w:sz="0" w:space="0" w:color="auto"/>
                        <w:left w:val="none" w:sz="0" w:space="0" w:color="auto"/>
                        <w:bottom w:val="none" w:sz="0" w:space="0" w:color="auto"/>
                        <w:right w:val="none" w:sz="0" w:space="0" w:color="auto"/>
                      </w:divBdr>
                    </w:div>
                    <w:div w:id="110376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063121">
          <w:marLeft w:val="-420"/>
          <w:marRight w:val="0"/>
          <w:marTop w:val="0"/>
          <w:marBottom w:val="0"/>
          <w:divBdr>
            <w:top w:val="none" w:sz="0" w:space="0" w:color="auto"/>
            <w:left w:val="none" w:sz="0" w:space="0" w:color="auto"/>
            <w:bottom w:val="none" w:sz="0" w:space="0" w:color="auto"/>
            <w:right w:val="none" w:sz="0" w:space="0" w:color="auto"/>
          </w:divBdr>
          <w:divsChild>
            <w:div w:id="434329453">
              <w:marLeft w:val="0"/>
              <w:marRight w:val="0"/>
              <w:marTop w:val="0"/>
              <w:marBottom w:val="0"/>
              <w:divBdr>
                <w:top w:val="none" w:sz="0" w:space="0" w:color="auto"/>
                <w:left w:val="none" w:sz="0" w:space="0" w:color="auto"/>
                <w:bottom w:val="none" w:sz="0" w:space="0" w:color="auto"/>
                <w:right w:val="none" w:sz="0" w:space="0" w:color="auto"/>
              </w:divBdr>
              <w:divsChild>
                <w:div w:id="1559973480">
                  <w:marLeft w:val="0"/>
                  <w:marRight w:val="0"/>
                  <w:marTop w:val="0"/>
                  <w:marBottom w:val="0"/>
                  <w:divBdr>
                    <w:top w:val="none" w:sz="0" w:space="0" w:color="auto"/>
                    <w:left w:val="none" w:sz="0" w:space="0" w:color="auto"/>
                    <w:bottom w:val="none" w:sz="0" w:space="0" w:color="auto"/>
                    <w:right w:val="none" w:sz="0" w:space="0" w:color="auto"/>
                  </w:divBdr>
                  <w:divsChild>
                    <w:div w:id="1735884043">
                      <w:marLeft w:val="0"/>
                      <w:marRight w:val="0"/>
                      <w:marTop w:val="0"/>
                      <w:marBottom w:val="0"/>
                      <w:divBdr>
                        <w:top w:val="none" w:sz="0" w:space="0" w:color="auto"/>
                        <w:left w:val="none" w:sz="0" w:space="0" w:color="auto"/>
                        <w:bottom w:val="none" w:sz="0" w:space="0" w:color="auto"/>
                        <w:right w:val="none" w:sz="0" w:space="0" w:color="auto"/>
                      </w:divBdr>
                    </w:div>
                    <w:div w:id="7673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249325">
          <w:marLeft w:val="-420"/>
          <w:marRight w:val="0"/>
          <w:marTop w:val="0"/>
          <w:marBottom w:val="0"/>
          <w:divBdr>
            <w:top w:val="none" w:sz="0" w:space="0" w:color="auto"/>
            <w:left w:val="none" w:sz="0" w:space="0" w:color="auto"/>
            <w:bottom w:val="none" w:sz="0" w:space="0" w:color="auto"/>
            <w:right w:val="none" w:sz="0" w:space="0" w:color="auto"/>
          </w:divBdr>
          <w:divsChild>
            <w:div w:id="403527700">
              <w:marLeft w:val="0"/>
              <w:marRight w:val="0"/>
              <w:marTop w:val="0"/>
              <w:marBottom w:val="0"/>
              <w:divBdr>
                <w:top w:val="none" w:sz="0" w:space="0" w:color="auto"/>
                <w:left w:val="none" w:sz="0" w:space="0" w:color="auto"/>
                <w:bottom w:val="none" w:sz="0" w:space="0" w:color="auto"/>
                <w:right w:val="none" w:sz="0" w:space="0" w:color="auto"/>
              </w:divBdr>
              <w:divsChild>
                <w:div w:id="1704672801">
                  <w:marLeft w:val="0"/>
                  <w:marRight w:val="0"/>
                  <w:marTop w:val="0"/>
                  <w:marBottom w:val="0"/>
                  <w:divBdr>
                    <w:top w:val="none" w:sz="0" w:space="0" w:color="auto"/>
                    <w:left w:val="none" w:sz="0" w:space="0" w:color="auto"/>
                    <w:bottom w:val="none" w:sz="0" w:space="0" w:color="auto"/>
                    <w:right w:val="none" w:sz="0" w:space="0" w:color="auto"/>
                  </w:divBdr>
                  <w:divsChild>
                    <w:div w:id="863127897">
                      <w:marLeft w:val="0"/>
                      <w:marRight w:val="0"/>
                      <w:marTop w:val="0"/>
                      <w:marBottom w:val="0"/>
                      <w:divBdr>
                        <w:top w:val="none" w:sz="0" w:space="0" w:color="auto"/>
                        <w:left w:val="none" w:sz="0" w:space="0" w:color="auto"/>
                        <w:bottom w:val="none" w:sz="0" w:space="0" w:color="auto"/>
                        <w:right w:val="none" w:sz="0" w:space="0" w:color="auto"/>
                      </w:divBdr>
                    </w:div>
                    <w:div w:id="210738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5700">
          <w:marLeft w:val="-420"/>
          <w:marRight w:val="0"/>
          <w:marTop w:val="0"/>
          <w:marBottom w:val="0"/>
          <w:divBdr>
            <w:top w:val="none" w:sz="0" w:space="0" w:color="auto"/>
            <w:left w:val="none" w:sz="0" w:space="0" w:color="auto"/>
            <w:bottom w:val="none" w:sz="0" w:space="0" w:color="auto"/>
            <w:right w:val="none" w:sz="0" w:space="0" w:color="auto"/>
          </w:divBdr>
          <w:divsChild>
            <w:div w:id="1101879953">
              <w:marLeft w:val="0"/>
              <w:marRight w:val="0"/>
              <w:marTop w:val="0"/>
              <w:marBottom w:val="0"/>
              <w:divBdr>
                <w:top w:val="none" w:sz="0" w:space="0" w:color="auto"/>
                <w:left w:val="none" w:sz="0" w:space="0" w:color="auto"/>
                <w:bottom w:val="none" w:sz="0" w:space="0" w:color="auto"/>
                <w:right w:val="none" w:sz="0" w:space="0" w:color="auto"/>
              </w:divBdr>
              <w:divsChild>
                <w:div w:id="912668010">
                  <w:marLeft w:val="0"/>
                  <w:marRight w:val="0"/>
                  <w:marTop w:val="0"/>
                  <w:marBottom w:val="0"/>
                  <w:divBdr>
                    <w:top w:val="none" w:sz="0" w:space="0" w:color="auto"/>
                    <w:left w:val="none" w:sz="0" w:space="0" w:color="auto"/>
                    <w:bottom w:val="none" w:sz="0" w:space="0" w:color="auto"/>
                    <w:right w:val="none" w:sz="0" w:space="0" w:color="auto"/>
                  </w:divBdr>
                  <w:divsChild>
                    <w:div w:id="1082677395">
                      <w:marLeft w:val="0"/>
                      <w:marRight w:val="0"/>
                      <w:marTop w:val="0"/>
                      <w:marBottom w:val="0"/>
                      <w:divBdr>
                        <w:top w:val="none" w:sz="0" w:space="0" w:color="auto"/>
                        <w:left w:val="none" w:sz="0" w:space="0" w:color="auto"/>
                        <w:bottom w:val="none" w:sz="0" w:space="0" w:color="auto"/>
                        <w:right w:val="none" w:sz="0" w:space="0" w:color="auto"/>
                      </w:divBdr>
                    </w:div>
                    <w:div w:id="71022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358475">
          <w:marLeft w:val="-420"/>
          <w:marRight w:val="0"/>
          <w:marTop w:val="0"/>
          <w:marBottom w:val="0"/>
          <w:divBdr>
            <w:top w:val="none" w:sz="0" w:space="0" w:color="auto"/>
            <w:left w:val="none" w:sz="0" w:space="0" w:color="auto"/>
            <w:bottom w:val="none" w:sz="0" w:space="0" w:color="auto"/>
            <w:right w:val="none" w:sz="0" w:space="0" w:color="auto"/>
          </w:divBdr>
          <w:divsChild>
            <w:div w:id="878586824">
              <w:marLeft w:val="0"/>
              <w:marRight w:val="0"/>
              <w:marTop w:val="0"/>
              <w:marBottom w:val="0"/>
              <w:divBdr>
                <w:top w:val="none" w:sz="0" w:space="0" w:color="auto"/>
                <w:left w:val="none" w:sz="0" w:space="0" w:color="auto"/>
                <w:bottom w:val="none" w:sz="0" w:space="0" w:color="auto"/>
                <w:right w:val="none" w:sz="0" w:space="0" w:color="auto"/>
              </w:divBdr>
              <w:divsChild>
                <w:div w:id="121307267">
                  <w:marLeft w:val="0"/>
                  <w:marRight w:val="0"/>
                  <w:marTop w:val="0"/>
                  <w:marBottom w:val="0"/>
                  <w:divBdr>
                    <w:top w:val="none" w:sz="0" w:space="0" w:color="auto"/>
                    <w:left w:val="none" w:sz="0" w:space="0" w:color="auto"/>
                    <w:bottom w:val="none" w:sz="0" w:space="0" w:color="auto"/>
                    <w:right w:val="none" w:sz="0" w:space="0" w:color="auto"/>
                  </w:divBdr>
                  <w:divsChild>
                    <w:div w:id="1664165284">
                      <w:marLeft w:val="0"/>
                      <w:marRight w:val="0"/>
                      <w:marTop w:val="0"/>
                      <w:marBottom w:val="0"/>
                      <w:divBdr>
                        <w:top w:val="none" w:sz="0" w:space="0" w:color="auto"/>
                        <w:left w:val="none" w:sz="0" w:space="0" w:color="auto"/>
                        <w:bottom w:val="none" w:sz="0" w:space="0" w:color="auto"/>
                        <w:right w:val="none" w:sz="0" w:space="0" w:color="auto"/>
                      </w:divBdr>
                    </w:div>
                    <w:div w:id="39192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414059">
          <w:marLeft w:val="-420"/>
          <w:marRight w:val="0"/>
          <w:marTop w:val="0"/>
          <w:marBottom w:val="0"/>
          <w:divBdr>
            <w:top w:val="none" w:sz="0" w:space="0" w:color="auto"/>
            <w:left w:val="none" w:sz="0" w:space="0" w:color="auto"/>
            <w:bottom w:val="none" w:sz="0" w:space="0" w:color="auto"/>
            <w:right w:val="none" w:sz="0" w:space="0" w:color="auto"/>
          </w:divBdr>
          <w:divsChild>
            <w:div w:id="1068500071">
              <w:marLeft w:val="0"/>
              <w:marRight w:val="0"/>
              <w:marTop w:val="0"/>
              <w:marBottom w:val="0"/>
              <w:divBdr>
                <w:top w:val="none" w:sz="0" w:space="0" w:color="auto"/>
                <w:left w:val="none" w:sz="0" w:space="0" w:color="auto"/>
                <w:bottom w:val="none" w:sz="0" w:space="0" w:color="auto"/>
                <w:right w:val="none" w:sz="0" w:space="0" w:color="auto"/>
              </w:divBdr>
              <w:divsChild>
                <w:div w:id="2080398317">
                  <w:marLeft w:val="0"/>
                  <w:marRight w:val="0"/>
                  <w:marTop w:val="0"/>
                  <w:marBottom w:val="0"/>
                  <w:divBdr>
                    <w:top w:val="none" w:sz="0" w:space="0" w:color="auto"/>
                    <w:left w:val="none" w:sz="0" w:space="0" w:color="auto"/>
                    <w:bottom w:val="none" w:sz="0" w:space="0" w:color="auto"/>
                    <w:right w:val="none" w:sz="0" w:space="0" w:color="auto"/>
                  </w:divBdr>
                  <w:divsChild>
                    <w:div w:id="1218276502">
                      <w:marLeft w:val="0"/>
                      <w:marRight w:val="0"/>
                      <w:marTop w:val="0"/>
                      <w:marBottom w:val="0"/>
                      <w:divBdr>
                        <w:top w:val="none" w:sz="0" w:space="0" w:color="auto"/>
                        <w:left w:val="none" w:sz="0" w:space="0" w:color="auto"/>
                        <w:bottom w:val="none" w:sz="0" w:space="0" w:color="auto"/>
                        <w:right w:val="none" w:sz="0" w:space="0" w:color="auto"/>
                      </w:divBdr>
                    </w:div>
                    <w:div w:id="166909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07682">
          <w:marLeft w:val="-420"/>
          <w:marRight w:val="0"/>
          <w:marTop w:val="0"/>
          <w:marBottom w:val="0"/>
          <w:divBdr>
            <w:top w:val="none" w:sz="0" w:space="0" w:color="auto"/>
            <w:left w:val="none" w:sz="0" w:space="0" w:color="auto"/>
            <w:bottom w:val="none" w:sz="0" w:space="0" w:color="auto"/>
            <w:right w:val="none" w:sz="0" w:space="0" w:color="auto"/>
          </w:divBdr>
          <w:divsChild>
            <w:div w:id="634527865">
              <w:marLeft w:val="0"/>
              <w:marRight w:val="0"/>
              <w:marTop w:val="0"/>
              <w:marBottom w:val="0"/>
              <w:divBdr>
                <w:top w:val="none" w:sz="0" w:space="0" w:color="auto"/>
                <w:left w:val="none" w:sz="0" w:space="0" w:color="auto"/>
                <w:bottom w:val="none" w:sz="0" w:space="0" w:color="auto"/>
                <w:right w:val="none" w:sz="0" w:space="0" w:color="auto"/>
              </w:divBdr>
              <w:divsChild>
                <w:div w:id="1132678614">
                  <w:marLeft w:val="0"/>
                  <w:marRight w:val="0"/>
                  <w:marTop w:val="0"/>
                  <w:marBottom w:val="0"/>
                  <w:divBdr>
                    <w:top w:val="none" w:sz="0" w:space="0" w:color="auto"/>
                    <w:left w:val="none" w:sz="0" w:space="0" w:color="auto"/>
                    <w:bottom w:val="none" w:sz="0" w:space="0" w:color="auto"/>
                    <w:right w:val="none" w:sz="0" w:space="0" w:color="auto"/>
                  </w:divBdr>
                  <w:divsChild>
                    <w:div w:id="1334795659">
                      <w:marLeft w:val="0"/>
                      <w:marRight w:val="0"/>
                      <w:marTop w:val="0"/>
                      <w:marBottom w:val="0"/>
                      <w:divBdr>
                        <w:top w:val="none" w:sz="0" w:space="0" w:color="auto"/>
                        <w:left w:val="none" w:sz="0" w:space="0" w:color="auto"/>
                        <w:bottom w:val="none" w:sz="0" w:space="0" w:color="auto"/>
                        <w:right w:val="none" w:sz="0" w:space="0" w:color="auto"/>
                      </w:divBdr>
                    </w:div>
                    <w:div w:id="85265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763117">
      <w:bodyDiv w:val="1"/>
      <w:marLeft w:val="0"/>
      <w:marRight w:val="0"/>
      <w:marTop w:val="0"/>
      <w:marBottom w:val="0"/>
      <w:divBdr>
        <w:top w:val="none" w:sz="0" w:space="0" w:color="auto"/>
        <w:left w:val="none" w:sz="0" w:space="0" w:color="auto"/>
        <w:bottom w:val="none" w:sz="0" w:space="0" w:color="auto"/>
        <w:right w:val="none" w:sz="0" w:space="0" w:color="auto"/>
      </w:divBdr>
    </w:div>
    <w:div w:id="985402577">
      <w:bodyDiv w:val="1"/>
      <w:marLeft w:val="0"/>
      <w:marRight w:val="0"/>
      <w:marTop w:val="0"/>
      <w:marBottom w:val="0"/>
      <w:divBdr>
        <w:top w:val="none" w:sz="0" w:space="0" w:color="auto"/>
        <w:left w:val="none" w:sz="0" w:space="0" w:color="auto"/>
        <w:bottom w:val="none" w:sz="0" w:space="0" w:color="auto"/>
        <w:right w:val="none" w:sz="0" w:space="0" w:color="auto"/>
      </w:divBdr>
    </w:div>
    <w:div w:id="1095515031">
      <w:bodyDiv w:val="1"/>
      <w:marLeft w:val="0"/>
      <w:marRight w:val="0"/>
      <w:marTop w:val="0"/>
      <w:marBottom w:val="0"/>
      <w:divBdr>
        <w:top w:val="none" w:sz="0" w:space="0" w:color="auto"/>
        <w:left w:val="none" w:sz="0" w:space="0" w:color="auto"/>
        <w:bottom w:val="none" w:sz="0" w:space="0" w:color="auto"/>
        <w:right w:val="none" w:sz="0" w:space="0" w:color="auto"/>
      </w:divBdr>
      <w:divsChild>
        <w:div w:id="96218375">
          <w:marLeft w:val="-420"/>
          <w:marRight w:val="0"/>
          <w:marTop w:val="0"/>
          <w:marBottom w:val="0"/>
          <w:divBdr>
            <w:top w:val="none" w:sz="0" w:space="0" w:color="auto"/>
            <w:left w:val="none" w:sz="0" w:space="0" w:color="auto"/>
            <w:bottom w:val="none" w:sz="0" w:space="0" w:color="auto"/>
            <w:right w:val="none" w:sz="0" w:space="0" w:color="auto"/>
          </w:divBdr>
          <w:divsChild>
            <w:div w:id="681906017">
              <w:marLeft w:val="0"/>
              <w:marRight w:val="0"/>
              <w:marTop w:val="0"/>
              <w:marBottom w:val="0"/>
              <w:divBdr>
                <w:top w:val="none" w:sz="0" w:space="0" w:color="auto"/>
                <w:left w:val="none" w:sz="0" w:space="0" w:color="auto"/>
                <w:bottom w:val="none" w:sz="0" w:space="0" w:color="auto"/>
                <w:right w:val="none" w:sz="0" w:space="0" w:color="auto"/>
              </w:divBdr>
              <w:divsChild>
                <w:div w:id="862861537">
                  <w:marLeft w:val="0"/>
                  <w:marRight w:val="0"/>
                  <w:marTop w:val="0"/>
                  <w:marBottom w:val="0"/>
                  <w:divBdr>
                    <w:top w:val="none" w:sz="0" w:space="0" w:color="auto"/>
                    <w:left w:val="none" w:sz="0" w:space="0" w:color="auto"/>
                    <w:bottom w:val="none" w:sz="0" w:space="0" w:color="auto"/>
                    <w:right w:val="none" w:sz="0" w:space="0" w:color="auto"/>
                  </w:divBdr>
                  <w:divsChild>
                    <w:div w:id="1197084982">
                      <w:marLeft w:val="0"/>
                      <w:marRight w:val="0"/>
                      <w:marTop w:val="0"/>
                      <w:marBottom w:val="0"/>
                      <w:divBdr>
                        <w:top w:val="none" w:sz="0" w:space="0" w:color="auto"/>
                        <w:left w:val="none" w:sz="0" w:space="0" w:color="auto"/>
                        <w:bottom w:val="none" w:sz="0" w:space="0" w:color="auto"/>
                        <w:right w:val="none" w:sz="0" w:space="0" w:color="auto"/>
                      </w:divBdr>
                    </w:div>
                    <w:div w:id="12616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240474">
          <w:marLeft w:val="-420"/>
          <w:marRight w:val="0"/>
          <w:marTop w:val="0"/>
          <w:marBottom w:val="0"/>
          <w:divBdr>
            <w:top w:val="none" w:sz="0" w:space="0" w:color="auto"/>
            <w:left w:val="none" w:sz="0" w:space="0" w:color="auto"/>
            <w:bottom w:val="none" w:sz="0" w:space="0" w:color="auto"/>
            <w:right w:val="none" w:sz="0" w:space="0" w:color="auto"/>
          </w:divBdr>
          <w:divsChild>
            <w:div w:id="1357732198">
              <w:marLeft w:val="0"/>
              <w:marRight w:val="0"/>
              <w:marTop w:val="0"/>
              <w:marBottom w:val="0"/>
              <w:divBdr>
                <w:top w:val="none" w:sz="0" w:space="0" w:color="auto"/>
                <w:left w:val="none" w:sz="0" w:space="0" w:color="auto"/>
                <w:bottom w:val="none" w:sz="0" w:space="0" w:color="auto"/>
                <w:right w:val="none" w:sz="0" w:space="0" w:color="auto"/>
              </w:divBdr>
              <w:divsChild>
                <w:div w:id="1632982054">
                  <w:marLeft w:val="0"/>
                  <w:marRight w:val="0"/>
                  <w:marTop w:val="0"/>
                  <w:marBottom w:val="0"/>
                  <w:divBdr>
                    <w:top w:val="none" w:sz="0" w:space="0" w:color="auto"/>
                    <w:left w:val="none" w:sz="0" w:space="0" w:color="auto"/>
                    <w:bottom w:val="none" w:sz="0" w:space="0" w:color="auto"/>
                    <w:right w:val="none" w:sz="0" w:space="0" w:color="auto"/>
                  </w:divBdr>
                  <w:divsChild>
                    <w:div w:id="1951738803">
                      <w:marLeft w:val="0"/>
                      <w:marRight w:val="0"/>
                      <w:marTop w:val="0"/>
                      <w:marBottom w:val="0"/>
                      <w:divBdr>
                        <w:top w:val="none" w:sz="0" w:space="0" w:color="auto"/>
                        <w:left w:val="none" w:sz="0" w:space="0" w:color="auto"/>
                        <w:bottom w:val="none" w:sz="0" w:space="0" w:color="auto"/>
                        <w:right w:val="none" w:sz="0" w:space="0" w:color="auto"/>
                      </w:divBdr>
                    </w:div>
                    <w:div w:id="203734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296031">
          <w:marLeft w:val="-420"/>
          <w:marRight w:val="0"/>
          <w:marTop w:val="0"/>
          <w:marBottom w:val="0"/>
          <w:divBdr>
            <w:top w:val="none" w:sz="0" w:space="0" w:color="auto"/>
            <w:left w:val="none" w:sz="0" w:space="0" w:color="auto"/>
            <w:bottom w:val="none" w:sz="0" w:space="0" w:color="auto"/>
            <w:right w:val="none" w:sz="0" w:space="0" w:color="auto"/>
          </w:divBdr>
          <w:divsChild>
            <w:div w:id="664627338">
              <w:marLeft w:val="0"/>
              <w:marRight w:val="0"/>
              <w:marTop w:val="0"/>
              <w:marBottom w:val="0"/>
              <w:divBdr>
                <w:top w:val="none" w:sz="0" w:space="0" w:color="auto"/>
                <w:left w:val="none" w:sz="0" w:space="0" w:color="auto"/>
                <w:bottom w:val="none" w:sz="0" w:space="0" w:color="auto"/>
                <w:right w:val="none" w:sz="0" w:space="0" w:color="auto"/>
              </w:divBdr>
              <w:divsChild>
                <w:div w:id="1704096090">
                  <w:marLeft w:val="0"/>
                  <w:marRight w:val="0"/>
                  <w:marTop w:val="0"/>
                  <w:marBottom w:val="0"/>
                  <w:divBdr>
                    <w:top w:val="none" w:sz="0" w:space="0" w:color="auto"/>
                    <w:left w:val="none" w:sz="0" w:space="0" w:color="auto"/>
                    <w:bottom w:val="none" w:sz="0" w:space="0" w:color="auto"/>
                    <w:right w:val="none" w:sz="0" w:space="0" w:color="auto"/>
                  </w:divBdr>
                  <w:divsChild>
                    <w:div w:id="1812484059">
                      <w:marLeft w:val="0"/>
                      <w:marRight w:val="0"/>
                      <w:marTop w:val="0"/>
                      <w:marBottom w:val="0"/>
                      <w:divBdr>
                        <w:top w:val="none" w:sz="0" w:space="0" w:color="auto"/>
                        <w:left w:val="none" w:sz="0" w:space="0" w:color="auto"/>
                        <w:bottom w:val="none" w:sz="0" w:space="0" w:color="auto"/>
                        <w:right w:val="none" w:sz="0" w:space="0" w:color="auto"/>
                      </w:divBdr>
                    </w:div>
                    <w:div w:id="52163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855623">
          <w:marLeft w:val="-420"/>
          <w:marRight w:val="0"/>
          <w:marTop w:val="0"/>
          <w:marBottom w:val="0"/>
          <w:divBdr>
            <w:top w:val="none" w:sz="0" w:space="0" w:color="auto"/>
            <w:left w:val="none" w:sz="0" w:space="0" w:color="auto"/>
            <w:bottom w:val="none" w:sz="0" w:space="0" w:color="auto"/>
            <w:right w:val="none" w:sz="0" w:space="0" w:color="auto"/>
          </w:divBdr>
          <w:divsChild>
            <w:div w:id="1736852464">
              <w:marLeft w:val="0"/>
              <w:marRight w:val="0"/>
              <w:marTop w:val="0"/>
              <w:marBottom w:val="0"/>
              <w:divBdr>
                <w:top w:val="none" w:sz="0" w:space="0" w:color="auto"/>
                <w:left w:val="none" w:sz="0" w:space="0" w:color="auto"/>
                <w:bottom w:val="none" w:sz="0" w:space="0" w:color="auto"/>
                <w:right w:val="none" w:sz="0" w:space="0" w:color="auto"/>
              </w:divBdr>
              <w:divsChild>
                <w:div w:id="827327297">
                  <w:marLeft w:val="0"/>
                  <w:marRight w:val="0"/>
                  <w:marTop w:val="0"/>
                  <w:marBottom w:val="0"/>
                  <w:divBdr>
                    <w:top w:val="none" w:sz="0" w:space="0" w:color="auto"/>
                    <w:left w:val="none" w:sz="0" w:space="0" w:color="auto"/>
                    <w:bottom w:val="none" w:sz="0" w:space="0" w:color="auto"/>
                    <w:right w:val="none" w:sz="0" w:space="0" w:color="auto"/>
                  </w:divBdr>
                  <w:divsChild>
                    <w:div w:id="664358457">
                      <w:marLeft w:val="0"/>
                      <w:marRight w:val="0"/>
                      <w:marTop w:val="0"/>
                      <w:marBottom w:val="0"/>
                      <w:divBdr>
                        <w:top w:val="none" w:sz="0" w:space="0" w:color="auto"/>
                        <w:left w:val="none" w:sz="0" w:space="0" w:color="auto"/>
                        <w:bottom w:val="none" w:sz="0" w:space="0" w:color="auto"/>
                        <w:right w:val="none" w:sz="0" w:space="0" w:color="auto"/>
                      </w:divBdr>
                    </w:div>
                    <w:div w:id="213124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88512">
          <w:marLeft w:val="-420"/>
          <w:marRight w:val="0"/>
          <w:marTop w:val="0"/>
          <w:marBottom w:val="0"/>
          <w:divBdr>
            <w:top w:val="none" w:sz="0" w:space="0" w:color="auto"/>
            <w:left w:val="none" w:sz="0" w:space="0" w:color="auto"/>
            <w:bottom w:val="none" w:sz="0" w:space="0" w:color="auto"/>
            <w:right w:val="none" w:sz="0" w:space="0" w:color="auto"/>
          </w:divBdr>
          <w:divsChild>
            <w:div w:id="652299434">
              <w:marLeft w:val="0"/>
              <w:marRight w:val="0"/>
              <w:marTop w:val="0"/>
              <w:marBottom w:val="0"/>
              <w:divBdr>
                <w:top w:val="none" w:sz="0" w:space="0" w:color="auto"/>
                <w:left w:val="none" w:sz="0" w:space="0" w:color="auto"/>
                <w:bottom w:val="none" w:sz="0" w:space="0" w:color="auto"/>
                <w:right w:val="none" w:sz="0" w:space="0" w:color="auto"/>
              </w:divBdr>
              <w:divsChild>
                <w:div w:id="1479490065">
                  <w:marLeft w:val="0"/>
                  <w:marRight w:val="0"/>
                  <w:marTop w:val="0"/>
                  <w:marBottom w:val="0"/>
                  <w:divBdr>
                    <w:top w:val="none" w:sz="0" w:space="0" w:color="auto"/>
                    <w:left w:val="none" w:sz="0" w:space="0" w:color="auto"/>
                    <w:bottom w:val="none" w:sz="0" w:space="0" w:color="auto"/>
                    <w:right w:val="none" w:sz="0" w:space="0" w:color="auto"/>
                  </w:divBdr>
                  <w:divsChild>
                    <w:div w:id="508452040">
                      <w:marLeft w:val="0"/>
                      <w:marRight w:val="0"/>
                      <w:marTop w:val="0"/>
                      <w:marBottom w:val="0"/>
                      <w:divBdr>
                        <w:top w:val="none" w:sz="0" w:space="0" w:color="auto"/>
                        <w:left w:val="none" w:sz="0" w:space="0" w:color="auto"/>
                        <w:bottom w:val="none" w:sz="0" w:space="0" w:color="auto"/>
                        <w:right w:val="none" w:sz="0" w:space="0" w:color="auto"/>
                      </w:divBdr>
                    </w:div>
                    <w:div w:id="34833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16130">
          <w:marLeft w:val="-420"/>
          <w:marRight w:val="0"/>
          <w:marTop w:val="0"/>
          <w:marBottom w:val="0"/>
          <w:divBdr>
            <w:top w:val="none" w:sz="0" w:space="0" w:color="auto"/>
            <w:left w:val="none" w:sz="0" w:space="0" w:color="auto"/>
            <w:bottom w:val="none" w:sz="0" w:space="0" w:color="auto"/>
            <w:right w:val="none" w:sz="0" w:space="0" w:color="auto"/>
          </w:divBdr>
          <w:divsChild>
            <w:div w:id="1801874110">
              <w:marLeft w:val="0"/>
              <w:marRight w:val="0"/>
              <w:marTop w:val="0"/>
              <w:marBottom w:val="0"/>
              <w:divBdr>
                <w:top w:val="none" w:sz="0" w:space="0" w:color="auto"/>
                <w:left w:val="none" w:sz="0" w:space="0" w:color="auto"/>
                <w:bottom w:val="none" w:sz="0" w:space="0" w:color="auto"/>
                <w:right w:val="none" w:sz="0" w:space="0" w:color="auto"/>
              </w:divBdr>
              <w:divsChild>
                <w:div w:id="1518957215">
                  <w:marLeft w:val="0"/>
                  <w:marRight w:val="0"/>
                  <w:marTop w:val="0"/>
                  <w:marBottom w:val="0"/>
                  <w:divBdr>
                    <w:top w:val="none" w:sz="0" w:space="0" w:color="auto"/>
                    <w:left w:val="none" w:sz="0" w:space="0" w:color="auto"/>
                    <w:bottom w:val="none" w:sz="0" w:space="0" w:color="auto"/>
                    <w:right w:val="none" w:sz="0" w:space="0" w:color="auto"/>
                  </w:divBdr>
                  <w:divsChild>
                    <w:div w:id="2145850861">
                      <w:marLeft w:val="0"/>
                      <w:marRight w:val="0"/>
                      <w:marTop w:val="0"/>
                      <w:marBottom w:val="0"/>
                      <w:divBdr>
                        <w:top w:val="none" w:sz="0" w:space="0" w:color="auto"/>
                        <w:left w:val="none" w:sz="0" w:space="0" w:color="auto"/>
                        <w:bottom w:val="none" w:sz="0" w:space="0" w:color="auto"/>
                        <w:right w:val="none" w:sz="0" w:space="0" w:color="auto"/>
                      </w:divBdr>
                    </w:div>
                    <w:div w:id="107755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534055">
          <w:marLeft w:val="-420"/>
          <w:marRight w:val="0"/>
          <w:marTop w:val="0"/>
          <w:marBottom w:val="0"/>
          <w:divBdr>
            <w:top w:val="none" w:sz="0" w:space="0" w:color="auto"/>
            <w:left w:val="none" w:sz="0" w:space="0" w:color="auto"/>
            <w:bottom w:val="none" w:sz="0" w:space="0" w:color="auto"/>
            <w:right w:val="none" w:sz="0" w:space="0" w:color="auto"/>
          </w:divBdr>
          <w:divsChild>
            <w:div w:id="671492501">
              <w:marLeft w:val="0"/>
              <w:marRight w:val="0"/>
              <w:marTop w:val="0"/>
              <w:marBottom w:val="0"/>
              <w:divBdr>
                <w:top w:val="none" w:sz="0" w:space="0" w:color="auto"/>
                <w:left w:val="none" w:sz="0" w:space="0" w:color="auto"/>
                <w:bottom w:val="none" w:sz="0" w:space="0" w:color="auto"/>
                <w:right w:val="none" w:sz="0" w:space="0" w:color="auto"/>
              </w:divBdr>
              <w:divsChild>
                <w:div w:id="686097166">
                  <w:marLeft w:val="0"/>
                  <w:marRight w:val="0"/>
                  <w:marTop w:val="0"/>
                  <w:marBottom w:val="0"/>
                  <w:divBdr>
                    <w:top w:val="none" w:sz="0" w:space="0" w:color="auto"/>
                    <w:left w:val="none" w:sz="0" w:space="0" w:color="auto"/>
                    <w:bottom w:val="none" w:sz="0" w:space="0" w:color="auto"/>
                    <w:right w:val="none" w:sz="0" w:space="0" w:color="auto"/>
                  </w:divBdr>
                  <w:divsChild>
                    <w:div w:id="236592657">
                      <w:marLeft w:val="0"/>
                      <w:marRight w:val="0"/>
                      <w:marTop w:val="0"/>
                      <w:marBottom w:val="0"/>
                      <w:divBdr>
                        <w:top w:val="none" w:sz="0" w:space="0" w:color="auto"/>
                        <w:left w:val="none" w:sz="0" w:space="0" w:color="auto"/>
                        <w:bottom w:val="none" w:sz="0" w:space="0" w:color="auto"/>
                        <w:right w:val="none" w:sz="0" w:space="0" w:color="auto"/>
                      </w:divBdr>
                    </w:div>
                    <w:div w:id="212291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025803">
      <w:bodyDiv w:val="1"/>
      <w:marLeft w:val="0"/>
      <w:marRight w:val="0"/>
      <w:marTop w:val="0"/>
      <w:marBottom w:val="0"/>
      <w:divBdr>
        <w:top w:val="none" w:sz="0" w:space="0" w:color="auto"/>
        <w:left w:val="none" w:sz="0" w:space="0" w:color="auto"/>
        <w:bottom w:val="none" w:sz="0" w:space="0" w:color="auto"/>
        <w:right w:val="none" w:sz="0" w:space="0" w:color="auto"/>
      </w:divBdr>
    </w:div>
    <w:div w:id="1161852722">
      <w:bodyDiv w:val="1"/>
      <w:marLeft w:val="0"/>
      <w:marRight w:val="0"/>
      <w:marTop w:val="0"/>
      <w:marBottom w:val="0"/>
      <w:divBdr>
        <w:top w:val="none" w:sz="0" w:space="0" w:color="auto"/>
        <w:left w:val="none" w:sz="0" w:space="0" w:color="auto"/>
        <w:bottom w:val="none" w:sz="0" w:space="0" w:color="auto"/>
        <w:right w:val="none" w:sz="0" w:space="0" w:color="auto"/>
      </w:divBdr>
      <w:divsChild>
        <w:div w:id="426392302">
          <w:marLeft w:val="0"/>
          <w:marRight w:val="0"/>
          <w:marTop w:val="0"/>
          <w:marBottom w:val="0"/>
          <w:divBdr>
            <w:top w:val="none" w:sz="0" w:space="0" w:color="auto"/>
            <w:left w:val="none" w:sz="0" w:space="0" w:color="auto"/>
            <w:bottom w:val="none" w:sz="0" w:space="0" w:color="auto"/>
            <w:right w:val="none" w:sz="0" w:space="0" w:color="auto"/>
          </w:divBdr>
          <w:divsChild>
            <w:div w:id="955872034">
              <w:marLeft w:val="0"/>
              <w:marRight w:val="0"/>
              <w:marTop w:val="0"/>
              <w:marBottom w:val="0"/>
              <w:divBdr>
                <w:top w:val="none" w:sz="0" w:space="0" w:color="auto"/>
                <w:left w:val="none" w:sz="0" w:space="0" w:color="auto"/>
                <w:bottom w:val="none" w:sz="0" w:space="0" w:color="auto"/>
                <w:right w:val="none" w:sz="0" w:space="0" w:color="auto"/>
              </w:divBdr>
              <w:divsChild>
                <w:div w:id="1858470220">
                  <w:marLeft w:val="0"/>
                  <w:marRight w:val="0"/>
                  <w:marTop w:val="0"/>
                  <w:marBottom w:val="120"/>
                  <w:divBdr>
                    <w:top w:val="none" w:sz="0" w:space="0" w:color="auto"/>
                    <w:left w:val="none" w:sz="0" w:space="0" w:color="auto"/>
                    <w:bottom w:val="none" w:sz="0" w:space="0" w:color="auto"/>
                    <w:right w:val="none" w:sz="0" w:space="0" w:color="auto"/>
                  </w:divBdr>
                  <w:divsChild>
                    <w:div w:id="143327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372426">
      <w:bodyDiv w:val="1"/>
      <w:marLeft w:val="0"/>
      <w:marRight w:val="0"/>
      <w:marTop w:val="0"/>
      <w:marBottom w:val="0"/>
      <w:divBdr>
        <w:top w:val="none" w:sz="0" w:space="0" w:color="auto"/>
        <w:left w:val="none" w:sz="0" w:space="0" w:color="auto"/>
        <w:bottom w:val="none" w:sz="0" w:space="0" w:color="auto"/>
        <w:right w:val="none" w:sz="0" w:space="0" w:color="auto"/>
      </w:divBdr>
      <w:divsChild>
        <w:div w:id="1518230286">
          <w:marLeft w:val="0"/>
          <w:marRight w:val="0"/>
          <w:marTop w:val="0"/>
          <w:marBottom w:val="0"/>
          <w:divBdr>
            <w:top w:val="none" w:sz="0" w:space="0" w:color="auto"/>
            <w:left w:val="none" w:sz="0" w:space="0" w:color="auto"/>
            <w:bottom w:val="none" w:sz="0" w:space="0" w:color="auto"/>
            <w:right w:val="none" w:sz="0" w:space="0" w:color="auto"/>
          </w:divBdr>
        </w:div>
      </w:divsChild>
    </w:div>
    <w:div w:id="1363214759">
      <w:bodyDiv w:val="1"/>
      <w:marLeft w:val="0"/>
      <w:marRight w:val="0"/>
      <w:marTop w:val="0"/>
      <w:marBottom w:val="0"/>
      <w:divBdr>
        <w:top w:val="none" w:sz="0" w:space="0" w:color="auto"/>
        <w:left w:val="none" w:sz="0" w:space="0" w:color="auto"/>
        <w:bottom w:val="none" w:sz="0" w:space="0" w:color="auto"/>
        <w:right w:val="none" w:sz="0" w:space="0" w:color="auto"/>
      </w:divBdr>
      <w:divsChild>
        <w:div w:id="1722362009">
          <w:marLeft w:val="0"/>
          <w:marRight w:val="0"/>
          <w:marTop w:val="0"/>
          <w:marBottom w:val="240"/>
          <w:divBdr>
            <w:top w:val="none" w:sz="0" w:space="0" w:color="auto"/>
            <w:left w:val="none" w:sz="0" w:space="0" w:color="auto"/>
            <w:bottom w:val="none" w:sz="0" w:space="0" w:color="auto"/>
            <w:right w:val="none" w:sz="0" w:space="0" w:color="auto"/>
          </w:divBdr>
        </w:div>
        <w:div w:id="470246375">
          <w:marLeft w:val="0"/>
          <w:marRight w:val="0"/>
          <w:marTop w:val="240"/>
          <w:marBottom w:val="240"/>
          <w:divBdr>
            <w:top w:val="none" w:sz="0" w:space="0" w:color="auto"/>
            <w:left w:val="none" w:sz="0" w:space="0" w:color="auto"/>
            <w:bottom w:val="none" w:sz="0" w:space="0" w:color="auto"/>
            <w:right w:val="none" w:sz="0" w:space="0" w:color="auto"/>
          </w:divBdr>
        </w:div>
        <w:div w:id="821384880">
          <w:marLeft w:val="0"/>
          <w:marRight w:val="0"/>
          <w:marTop w:val="0"/>
          <w:marBottom w:val="240"/>
          <w:divBdr>
            <w:top w:val="none" w:sz="0" w:space="0" w:color="auto"/>
            <w:left w:val="none" w:sz="0" w:space="0" w:color="auto"/>
            <w:bottom w:val="none" w:sz="0" w:space="0" w:color="auto"/>
            <w:right w:val="none" w:sz="0" w:space="0" w:color="auto"/>
          </w:divBdr>
        </w:div>
      </w:divsChild>
    </w:div>
    <w:div w:id="1379478671">
      <w:bodyDiv w:val="1"/>
      <w:marLeft w:val="0"/>
      <w:marRight w:val="0"/>
      <w:marTop w:val="0"/>
      <w:marBottom w:val="0"/>
      <w:divBdr>
        <w:top w:val="none" w:sz="0" w:space="0" w:color="auto"/>
        <w:left w:val="none" w:sz="0" w:space="0" w:color="auto"/>
        <w:bottom w:val="none" w:sz="0" w:space="0" w:color="auto"/>
        <w:right w:val="none" w:sz="0" w:space="0" w:color="auto"/>
      </w:divBdr>
    </w:div>
    <w:div w:id="1401978165">
      <w:bodyDiv w:val="1"/>
      <w:marLeft w:val="0"/>
      <w:marRight w:val="0"/>
      <w:marTop w:val="0"/>
      <w:marBottom w:val="0"/>
      <w:divBdr>
        <w:top w:val="none" w:sz="0" w:space="0" w:color="auto"/>
        <w:left w:val="none" w:sz="0" w:space="0" w:color="auto"/>
        <w:bottom w:val="none" w:sz="0" w:space="0" w:color="auto"/>
        <w:right w:val="none" w:sz="0" w:space="0" w:color="auto"/>
      </w:divBdr>
    </w:div>
    <w:div w:id="1590231294">
      <w:bodyDiv w:val="1"/>
      <w:marLeft w:val="0"/>
      <w:marRight w:val="0"/>
      <w:marTop w:val="0"/>
      <w:marBottom w:val="0"/>
      <w:divBdr>
        <w:top w:val="none" w:sz="0" w:space="0" w:color="auto"/>
        <w:left w:val="none" w:sz="0" w:space="0" w:color="auto"/>
        <w:bottom w:val="none" w:sz="0" w:space="0" w:color="auto"/>
        <w:right w:val="none" w:sz="0" w:space="0" w:color="auto"/>
      </w:divBdr>
    </w:div>
    <w:div w:id="1605112558">
      <w:bodyDiv w:val="1"/>
      <w:marLeft w:val="0"/>
      <w:marRight w:val="0"/>
      <w:marTop w:val="0"/>
      <w:marBottom w:val="0"/>
      <w:divBdr>
        <w:top w:val="none" w:sz="0" w:space="0" w:color="auto"/>
        <w:left w:val="none" w:sz="0" w:space="0" w:color="auto"/>
        <w:bottom w:val="none" w:sz="0" w:space="0" w:color="auto"/>
        <w:right w:val="none" w:sz="0" w:space="0" w:color="auto"/>
      </w:divBdr>
      <w:divsChild>
        <w:div w:id="39667101">
          <w:marLeft w:val="0"/>
          <w:marRight w:val="0"/>
          <w:marTop w:val="240"/>
          <w:marBottom w:val="240"/>
          <w:divBdr>
            <w:top w:val="none" w:sz="0" w:space="0" w:color="auto"/>
            <w:left w:val="none" w:sz="0" w:space="0" w:color="auto"/>
            <w:bottom w:val="none" w:sz="0" w:space="0" w:color="auto"/>
            <w:right w:val="none" w:sz="0" w:space="0" w:color="auto"/>
          </w:divBdr>
        </w:div>
        <w:div w:id="1005323330">
          <w:marLeft w:val="0"/>
          <w:marRight w:val="0"/>
          <w:marTop w:val="0"/>
          <w:marBottom w:val="240"/>
          <w:divBdr>
            <w:top w:val="none" w:sz="0" w:space="0" w:color="auto"/>
            <w:left w:val="none" w:sz="0" w:space="0" w:color="auto"/>
            <w:bottom w:val="none" w:sz="0" w:space="0" w:color="auto"/>
            <w:right w:val="none" w:sz="0" w:space="0" w:color="auto"/>
          </w:divBdr>
        </w:div>
        <w:div w:id="1830248189">
          <w:marLeft w:val="0"/>
          <w:marRight w:val="0"/>
          <w:marTop w:val="240"/>
          <w:marBottom w:val="240"/>
          <w:divBdr>
            <w:top w:val="none" w:sz="0" w:space="0" w:color="auto"/>
            <w:left w:val="none" w:sz="0" w:space="0" w:color="auto"/>
            <w:bottom w:val="none" w:sz="0" w:space="0" w:color="auto"/>
            <w:right w:val="none" w:sz="0" w:space="0" w:color="auto"/>
          </w:divBdr>
        </w:div>
        <w:div w:id="772282713">
          <w:marLeft w:val="0"/>
          <w:marRight w:val="0"/>
          <w:marTop w:val="240"/>
          <w:marBottom w:val="240"/>
          <w:divBdr>
            <w:top w:val="none" w:sz="0" w:space="0" w:color="auto"/>
            <w:left w:val="none" w:sz="0" w:space="0" w:color="auto"/>
            <w:bottom w:val="none" w:sz="0" w:space="0" w:color="auto"/>
            <w:right w:val="none" w:sz="0" w:space="0" w:color="auto"/>
          </w:divBdr>
        </w:div>
        <w:div w:id="1783570894">
          <w:marLeft w:val="0"/>
          <w:marRight w:val="0"/>
          <w:marTop w:val="0"/>
          <w:marBottom w:val="240"/>
          <w:divBdr>
            <w:top w:val="none" w:sz="0" w:space="0" w:color="auto"/>
            <w:left w:val="none" w:sz="0" w:space="0" w:color="auto"/>
            <w:bottom w:val="none" w:sz="0" w:space="0" w:color="auto"/>
            <w:right w:val="none" w:sz="0" w:space="0" w:color="auto"/>
          </w:divBdr>
        </w:div>
        <w:div w:id="1524244264">
          <w:marLeft w:val="0"/>
          <w:marRight w:val="0"/>
          <w:marTop w:val="240"/>
          <w:marBottom w:val="240"/>
          <w:divBdr>
            <w:top w:val="none" w:sz="0" w:space="0" w:color="auto"/>
            <w:left w:val="none" w:sz="0" w:space="0" w:color="auto"/>
            <w:bottom w:val="none" w:sz="0" w:space="0" w:color="auto"/>
            <w:right w:val="none" w:sz="0" w:space="0" w:color="auto"/>
          </w:divBdr>
          <w:divsChild>
            <w:div w:id="930235142">
              <w:marLeft w:val="0"/>
              <w:marRight w:val="0"/>
              <w:marTop w:val="0"/>
              <w:marBottom w:val="0"/>
              <w:divBdr>
                <w:top w:val="none" w:sz="0" w:space="0" w:color="auto"/>
                <w:left w:val="none" w:sz="0" w:space="0" w:color="auto"/>
                <w:bottom w:val="none" w:sz="0" w:space="0" w:color="auto"/>
                <w:right w:val="none" w:sz="0" w:space="0" w:color="auto"/>
              </w:divBdr>
              <w:divsChild>
                <w:div w:id="1885024467">
                  <w:marLeft w:val="0"/>
                  <w:marRight w:val="0"/>
                  <w:marTop w:val="240"/>
                  <w:marBottom w:val="240"/>
                  <w:divBdr>
                    <w:top w:val="none" w:sz="0" w:space="0" w:color="auto"/>
                    <w:left w:val="none" w:sz="0" w:space="0" w:color="auto"/>
                    <w:bottom w:val="none" w:sz="0" w:space="0" w:color="auto"/>
                    <w:right w:val="none" w:sz="0" w:space="0" w:color="auto"/>
                  </w:divBdr>
                </w:div>
                <w:div w:id="608319094">
                  <w:marLeft w:val="0"/>
                  <w:marRight w:val="0"/>
                  <w:marTop w:val="0"/>
                  <w:marBottom w:val="240"/>
                  <w:divBdr>
                    <w:top w:val="none" w:sz="0" w:space="0" w:color="auto"/>
                    <w:left w:val="none" w:sz="0" w:space="0" w:color="auto"/>
                    <w:bottom w:val="none" w:sz="0" w:space="0" w:color="auto"/>
                    <w:right w:val="none" w:sz="0" w:space="0" w:color="auto"/>
                  </w:divBdr>
                </w:div>
                <w:div w:id="1457793601">
                  <w:marLeft w:val="0"/>
                  <w:marRight w:val="0"/>
                  <w:marTop w:val="240"/>
                  <w:marBottom w:val="240"/>
                  <w:divBdr>
                    <w:top w:val="none" w:sz="0" w:space="0" w:color="auto"/>
                    <w:left w:val="none" w:sz="0" w:space="0" w:color="auto"/>
                    <w:bottom w:val="none" w:sz="0" w:space="0" w:color="auto"/>
                    <w:right w:val="none" w:sz="0" w:space="0" w:color="auto"/>
                  </w:divBdr>
                </w:div>
                <w:div w:id="286398217">
                  <w:marLeft w:val="0"/>
                  <w:marRight w:val="0"/>
                  <w:marTop w:val="240"/>
                  <w:marBottom w:val="240"/>
                  <w:divBdr>
                    <w:top w:val="none" w:sz="0" w:space="0" w:color="auto"/>
                    <w:left w:val="none" w:sz="0" w:space="0" w:color="auto"/>
                    <w:bottom w:val="none" w:sz="0" w:space="0" w:color="auto"/>
                    <w:right w:val="none" w:sz="0" w:space="0" w:color="auto"/>
                  </w:divBdr>
                </w:div>
              </w:divsChild>
            </w:div>
            <w:div w:id="536815854">
              <w:marLeft w:val="0"/>
              <w:marRight w:val="0"/>
              <w:marTop w:val="0"/>
              <w:marBottom w:val="0"/>
              <w:divBdr>
                <w:top w:val="none" w:sz="0" w:space="0" w:color="auto"/>
                <w:left w:val="none" w:sz="0" w:space="0" w:color="auto"/>
                <w:bottom w:val="none" w:sz="0" w:space="0" w:color="auto"/>
                <w:right w:val="none" w:sz="0" w:space="0" w:color="auto"/>
              </w:divBdr>
            </w:div>
            <w:div w:id="28489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53115">
      <w:bodyDiv w:val="1"/>
      <w:marLeft w:val="0"/>
      <w:marRight w:val="0"/>
      <w:marTop w:val="0"/>
      <w:marBottom w:val="0"/>
      <w:divBdr>
        <w:top w:val="none" w:sz="0" w:space="0" w:color="auto"/>
        <w:left w:val="none" w:sz="0" w:space="0" w:color="auto"/>
        <w:bottom w:val="none" w:sz="0" w:space="0" w:color="auto"/>
        <w:right w:val="none" w:sz="0" w:space="0" w:color="auto"/>
      </w:divBdr>
    </w:div>
    <w:div w:id="1813937418">
      <w:bodyDiv w:val="1"/>
      <w:marLeft w:val="0"/>
      <w:marRight w:val="0"/>
      <w:marTop w:val="0"/>
      <w:marBottom w:val="0"/>
      <w:divBdr>
        <w:top w:val="none" w:sz="0" w:space="0" w:color="auto"/>
        <w:left w:val="none" w:sz="0" w:space="0" w:color="auto"/>
        <w:bottom w:val="none" w:sz="0" w:space="0" w:color="auto"/>
        <w:right w:val="none" w:sz="0" w:space="0" w:color="auto"/>
      </w:divBdr>
    </w:div>
    <w:div w:id="1825464901">
      <w:bodyDiv w:val="1"/>
      <w:marLeft w:val="0"/>
      <w:marRight w:val="0"/>
      <w:marTop w:val="0"/>
      <w:marBottom w:val="0"/>
      <w:divBdr>
        <w:top w:val="none" w:sz="0" w:space="0" w:color="auto"/>
        <w:left w:val="none" w:sz="0" w:space="0" w:color="auto"/>
        <w:bottom w:val="none" w:sz="0" w:space="0" w:color="auto"/>
        <w:right w:val="none" w:sz="0" w:space="0" w:color="auto"/>
      </w:divBdr>
    </w:div>
    <w:div w:id="1889687387">
      <w:bodyDiv w:val="1"/>
      <w:marLeft w:val="0"/>
      <w:marRight w:val="0"/>
      <w:marTop w:val="0"/>
      <w:marBottom w:val="0"/>
      <w:divBdr>
        <w:top w:val="none" w:sz="0" w:space="0" w:color="auto"/>
        <w:left w:val="none" w:sz="0" w:space="0" w:color="auto"/>
        <w:bottom w:val="none" w:sz="0" w:space="0" w:color="auto"/>
        <w:right w:val="none" w:sz="0" w:space="0" w:color="auto"/>
      </w:divBdr>
    </w:div>
    <w:div w:id="1892039769">
      <w:bodyDiv w:val="1"/>
      <w:marLeft w:val="0"/>
      <w:marRight w:val="0"/>
      <w:marTop w:val="0"/>
      <w:marBottom w:val="0"/>
      <w:divBdr>
        <w:top w:val="none" w:sz="0" w:space="0" w:color="auto"/>
        <w:left w:val="none" w:sz="0" w:space="0" w:color="auto"/>
        <w:bottom w:val="none" w:sz="0" w:space="0" w:color="auto"/>
        <w:right w:val="none" w:sz="0" w:space="0" w:color="auto"/>
      </w:divBdr>
    </w:div>
    <w:div w:id="1903714117">
      <w:bodyDiv w:val="1"/>
      <w:marLeft w:val="0"/>
      <w:marRight w:val="0"/>
      <w:marTop w:val="0"/>
      <w:marBottom w:val="0"/>
      <w:divBdr>
        <w:top w:val="none" w:sz="0" w:space="0" w:color="auto"/>
        <w:left w:val="none" w:sz="0" w:space="0" w:color="auto"/>
        <w:bottom w:val="none" w:sz="0" w:space="0" w:color="auto"/>
        <w:right w:val="none" w:sz="0" w:space="0" w:color="auto"/>
      </w:divBdr>
    </w:div>
    <w:div w:id="1909263394">
      <w:bodyDiv w:val="1"/>
      <w:marLeft w:val="0"/>
      <w:marRight w:val="0"/>
      <w:marTop w:val="0"/>
      <w:marBottom w:val="0"/>
      <w:divBdr>
        <w:top w:val="none" w:sz="0" w:space="0" w:color="auto"/>
        <w:left w:val="none" w:sz="0" w:space="0" w:color="auto"/>
        <w:bottom w:val="none" w:sz="0" w:space="0" w:color="auto"/>
        <w:right w:val="none" w:sz="0" w:space="0" w:color="auto"/>
      </w:divBdr>
      <w:divsChild>
        <w:div w:id="259877188">
          <w:marLeft w:val="0"/>
          <w:marRight w:val="0"/>
          <w:marTop w:val="0"/>
          <w:marBottom w:val="0"/>
          <w:divBdr>
            <w:top w:val="none" w:sz="0" w:space="0" w:color="auto"/>
            <w:left w:val="none" w:sz="0" w:space="0" w:color="auto"/>
            <w:bottom w:val="none" w:sz="0" w:space="0" w:color="auto"/>
            <w:right w:val="none" w:sz="0" w:space="0" w:color="auto"/>
          </w:divBdr>
          <w:divsChild>
            <w:div w:id="1424111629">
              <w:marLeft w:val="0"/>
              <w:marRight w:val="0"/>
              <w:marTop w:val="0"/>
              <w:marBottom w:val="0"/>
              <w:divBdr>
                <w:top w:val="none" w:sz="0" w:space="0" w:color="auto"/>
                <w:left w:val="none" w:sz="0" w:space="0" w:color="auto"/>
                <w:bottom w:val="none" w:sz="0" w:space="0" w:color="auto"/>
                <w:right w:val="none" w:sz="0" w:space="0" w:color="auto"/>
              </w:divBdr>
              <w:divsChild>
                <w:div w:id="1436248684">
                  <w:marLeft w:val="0"/>
                  <w:marRight w:val="0"/>
                  <w:marTop w:val="0"/>
                  <w:marBottom w:val="0"/>
                  <w:divBdr>
                    <w:top w:val="none" w:sz="0" w:space="0" w:color="auto"/>
                    <w:left w:val="none" w:sz="0" w:space="0" w:color="auto"/>
                    <w:bottom w:val="none" w:sz="0" w:space="0" w:color="auto"/>
                    <w:right w:val="none" w:sz="0" w:space="0" w:color="auto"/>
                  </w:divBdr>
                  <w:divsChild>
                    <w:div w:id="1682732567">
                      <w:marLeft w:val="0"/>
                      <w:marRight w:val="0"/>
                      <w:marTop w:val="0"/>
                      <w:marBottom w:val="0"/>
                      <w:divBdr>
                        <w:top w:val="none" w:sz="0" w:space="0" w:color="auto"/>
                        <w:left w:val="none" w:sz="0" w:space="0" w:color="auto"/>
                        <w:bottom w:val="none" w:sz="0" w:space="0" w:color="auto"/>
                        <w:right w:val="none" w:sz="0" w:space="0" w:color="auto"/>
                      </w:divBdr>
                    </w:div>
                    <w:div w:id="18157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93829">
              <w:marLeft w:val="0"/>
              <w:marRight w:val="0"/>
              <w:marTop w:val="0"/>
              <w:marBottom w:val="0"/>
              <w:divBdr>
                <w:top w:val="none" w:sz="0" w:space="0" w:color="auto"/>
                <w:left w:val="none" w:sz="0" w:space="0" w:color="auto"/>
                <w:bottom w:val="none" w:sz="0" w:space="0" w:color="auto"/>
                <w:right w:val="none" w:sz="0" w:space="0" w:color="auto"/>
              </w:divBdr>
              <w:divsChild>
                <w:div w:id="1397776381">
                  <w:marLeft w:val="0"/>
                  <w:marRight w:val="0"/>
                  <w:marTop w:val="0"/>
                  <w:marBottom w:val="0"/>
                  <w:divBdr>
                    <w:top w:val="none" w:sz="0" w:space="0" w:color="auto"/>
                    <w:left w:val="none" w:sz="0" w:space="0" w:color="auto"/>
                    <w:bottom w:val="none" w:sz="0" w:space="0" w:color="auto"/>
                    <w:right w:val="none" w:sz="0" w:space="0" w:color="auto"/>
                  </w:divBdr>
                  <w:divsChild>
                    <w:div w:id="2052460711">
                      <w:marLeft w:val="0"/>
                      <w:marRight w:val="0"/>
                      <w:marTop w:val="0"/>
                      <w:marBottom w:val="0"/>
                      <w:divBdr>
                        <w:top w:val="none" w:sz="0" w:space="0" w:color="auto"/>
                        <w:left w:val="none" w:sz="0" w:space="0" w:color="auto"/>
                        <w:bottom w:val="none" w:sz="0" w:space="0" w:color="auto"/>
                        <w:right w:val="none" w:sz="0" w:space="0" w:color="auto"/>
                      </w:divBdr>
                      <w:divsChild>
                        <w:div w:id="2130318701">
                          <w:marLeft w:val="0"/>
                          <w:marRight w:val="0"/>
                          <w:marTop w:val="0"/>
                          <w:marBottom w:val="0"/>
                          <w:divBdr>
                            <w:top w:val="none" w:sz="0" w:space="0" w:color="auto"/>
                            <w:left w:val="none" w:sz="0" w:space="0" w:color="auto"/>
                            <w:bottom w:val="none" w:sz="0" w:space="0" w:color="auto"/>
                            <w:right w:val="none" w:sz="0" w:space="0" w:color="auto"/>
                          </w:divBdr>
                          <w:divsChild>
                            <w:div w:id="1416124858">
                              <w:marLeft w:val="0"/>
                              <w:marRight w:val="0"/>
                              <w:marTop w:val="0"/>
                              <w:marBottom w:val="0"/>
                              <w:divBdr>
                                <w:top w:val="none" w:sz="0" w:space="0" w:color="auto"/>
                                <w:left w:val="none" w:sz="0" w:space="0" w:color="auto"/>
                                <w:bottom w:val="none" w:sz="0" w:space="0" w:color="auto"/>
                                <w:right w:val="single" w:sz="6" w:space="0" w:color="D3D3D3"/>
                              </w:divBdr>
                            </w:div>
                            <w:div w:id="132169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229400">
      <w:bodyDiv w:val="1"/>
      <w:marLeft w:val="0"/>
      <w:marRight w:val="0"/>
      <w:marTop w:val="0"/>
      <w:marBottom w:val="0"/>
      <w:divBdr>
        <w:top w:val="none" w:sz="0" w:space="0" w:color="auto"/>
        <w:left w:val="none" w:sz="0" w:space="0" w:color="auto"/>
        <w:bottom w:val="none" w:sz="0" w:space="0" w:color="auto"/>
        <w:right w:val="none" w:sz="0" w:space="0" w:color="auto"/>
      </w:divBdr>
      <w:divsChild>
        <w:div w:id="1128400256">
          <w:marLeft w:val="0"/>
          <w:marRight w:val="0"/>
          <w:marTop w:val="0"/>
          <w:marBottom w:val="0"/>
          <w:divBdr>
            <w:top w:val="single" w:sz="2" w:space="0" w:color="D9D9E3"/>
            <w:left w:val="single" w:sz="2" w:space="0" w:color="D9D9E3"/>
            <w:bottom w:val="single" w:sz="2" w:space="0" w:color="D9D9E3"/>
            <w:right w:val="single" w:sz="2" w:space="0" w:color="D9D9E3"/>
          </w:divBdr>
          <w:divsChild>
            <w:div w:id="320352848">
              <w:marLeft w:val="0"/>
              <w:marRight w:val="0"/>
              <w:marTop w:val="0"/>
              <w:marBottom w:val="0"/>
              <w:divBdr>
                <w:top w:val="single" w:sz="2" w:space="0" w:color="D9D9E3"/>
                <w:left w:val="single" w:sz="2" w:space="0" w:color="D9D9E3"/>
                <w:bottom w:val="single" w:sz="2" w:space="0" w:color="D9D9E3"/>
                <w:right w:val="single" w:sz="2" w:space="0" w:color="D9D9E3"/>
              </w:divBdr>
              <w:divsChild>
                <w:div w:id="1296568108">
                  <w:marLeft w:val="0"/>
                  <w:marRight w:val="0"/>
                  <w:marTop w:val="0"/>
                  <w:marBottom w:val="0"/>
                  <w:divBdr>
                    <w:top w:val="single" w:sz="2" w:space="0" w:color="D9D9E3"/>
                    <w:left w:val="single" w:sz="2" w:space="0" w:color="D9D9E3"/>
                    <w:bottom w:val="single" w:sz="2" w:space="0" w:color="D9D9E3"/>
                    <w:right w:val="single" w:sz="2" w:space="0" w:color="D9D9E3"/>
                  </w:divBdr>
                  <w:divsChild>
                    <w:div w:id="1612735604">
                      <w:marLeft w:val="0"/>
                      <w:marRight w:val="0"/>
                      <w:marTop w:val="0"/>
                      <w:marBottom w:val="0"/>
                      <w:divBdr>
                        <w:top w:val="single" w:sz="2" w:space="0" w:color="D9D9E3"/>
                        <w:left w:val="single" w:sz="2" w:space="0" w:color="D9D9E3"/>
                        <w:bottom w:val="single" w:sz="2" w:space="0" w:color="D9D9E3"/>
                        <w:right w:val="single" w:sz="2" w:space="0" w:color="D9D9E3"/>
                      </w:divBdr>
                      <w:divsChild>
                        <w:div w:id="232082030">
                          <w:marLeft w:val="0"/>
                          <w:marRight w:val="0"/>
                          <w:marTop w:val="0"/>
                          <w:marBottom w:val="0"/>
                          <w:divBdr>
                            <w:top w:val="single" w:sz="2" w:space="0" w:color="D9D9E3"/>
                            <w:left w:val="single" w:sz="2" w:space="0" w:color="D9D9E3"/>
                            <w:bottom w:val="single" w:sz="2" w:space="0" w:color="D9D9E3"/>
                            <w:right w:val="single" w:sz="2" w:space="0" w:color="D9D9E3"/>
                          </w:divBdr>
                          <w:divsChild>
                            <w:div w:id="757017063">
                              <w:marLeft w:val="0"/>
                              <w:marRight w:val="0"/>
                              <w:marTop w:val="100"/>
                              <w:marBottom w:val="100"/>
                              <w:divBdr>
                                <w:top w:val="single" w:sz="2" w:space="0" w:color="D9D9E3"/>
                                <w:left w:val="single" w:sz="2" w:space="0" w:color="D9D9E3"/>
                                <w:bottom w:val="single" w:sz="2" w:space="0" w:color="D9D9E3"/>
                                <w:right w:val="single" w:sz="2" w:space="0" w:color="D9D9E3"/>
                              </w:divBdr>
                              <w:divsChild>
                                <w:div w:id="131486393">
                                  <w:marLeft w:val="0"/>
                                  <w:marRight w:val="0"/>
                                  <w:marTop w:val="0"/>
                                  <w:marBottom w:val="0"/>
                                  <w:divBdr>
                                    <w:top w:val="single" w:sz="2" w:space="0" w:color="D9D9E3"/>
                                    <w:left w:val="single" w:sz="2" w:space="0" w:color="D9D9E3"/>
                                    <w:bottom w:val="single" w:sz="2" w:space="0" w:color="D9D9E3"/>
                                    <w:right w:val="single" w:sz="2" w:space="0" w:color="D9D9E3"/>
                                  </w:divBdr>
                                  <w:divsChild>
                                    <w:div w:id="1199313111">
                                      <w:marLeft w:val="0"/>
                                      <w:marRight w:val="0"/>
                                      <w:marTop w:val="0"/>
                                      <w:marBottom w:val="0"/>
                                      <w:divBdr>
                                        <w:top w:val="single" w:sz="2" w:space="0" w:color="D9D9E3"/>
                                        <w:left w:val="single" w:sz="2" w:space="0" w:color="D9D9E3"/>
                                        <w:bottom w:val="single" w:sz="2" w:space="0" w:color="D9D9E3"/>
                                        <w:right w:val="single" w:sz="2" w:space="0" w:color="D9D9E3"/>
                                      </w:divBdr>
                                      <w:divsChild>
                                        <w:div w:id="1476684636">
                                          <w:marLeft w:val="0"/>
                                          <w:marRight w:val="0"/>
                                          <w:marTop w:val="0"/>
                                          <w:marBottom w:val="0"/>
                                          <w:divBdr>
                                            <w:top w:val="single" w:sz="2" w:space="0" w:color="D9D9E3"/>
                                            <w:left w:val="single" w:sz="2" w:space="0" w:color="D9D9E3"/>
                                            <w:bottom w:val="single" w:sz="2" w:space="0" w:color="D9D9E3"/>
                                            <w:right w:val="single" w:sz="2" w:space="0" w:color="D9D9E3"/>
                                          </w:divBdr>
                                          <w:divsChild>
                                            <w:div w:id="1134298922">
                                              <w:marLeft w:val="0"/>
                                              <w:marRight w:val="0"/>
                                              <w:marTop w:val="0"/>
                                              <w:marBottom w:val="0"/>
                                              <w:divBdr>
                                                <w:top w:val="single" w:sz="2" w:space="0" w:color="D9D9E3"/>
                                                <w:left w:val="single" w:sz="2" w:space="0" w:color="D9D9E3"/>
                                                <w:bottom w:val="single" w:sz="2" w:space="0" w:color="D9D9E3"/>
                                                <w:right w:val="single" w:sz="2" w:space="0" w:color="D9D9E3"/>
                                              </w:divBdr>
                                              <w:divsChild>
                                                <w:div w:id="1860460339">
                                                  <w:marLeft w:val="0"/>
                                                  <w:marRight w:val="0"/>
                                                  <w:marTop w:val="0"/>
                                                  <w:marBottom w:val="0"/>
                                                  <w:divBdr>
                                                    <w:top w:val="single" w:sz="2" w:space="0" w:color="D9D9E3"/>
                                                    <w:left w:val="single" w:sz="2" w:space="0" w:color="D9D9E3"/>
                                                    <w:bottom w:val="single" w:sz="2" w:space="0" w:color="D9D9E3"/>
                                                    <w:right w:val="single" w:sz="2" w:space="0" w:color="D9D9E3"/>
                                                  </w:divBdr>
                                                  <w:divsChild>
                                                    <w:div w:id="2884371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9573975">
                          <w:marLeft w:val="0"/>
                          <w:marRight w:val="0"/>
                          <w:marTop w:val="0"/>
                          <w:marBottom w:val="0"/>
                          <w:divBdr>
                            <w:top w:val="single" w:sz="2" w:space="0" w:color="D9D9E3"/>
                            <w:left w:val="single" w:sz="2" w:space="0" w:color="D9D9E3"/>
                            <w:bottom w:val="single" w:sz="2" w:space="0" w:color="D9D9E3"/>
                            <w:right w:val="single" w:sz="2" w:space="0" w:color="D9D9E3"/>
                          </w:divBdr>
                          <w:divsChild>
                            <w:div w:id="1753626641">
                              <w:marLeft w:val="0"/>
                              <w:marRight w:val="0"/>
                              <w:marTop w:val="100"/>
                              <w:marBottom w:val="100"/>
                              <w:divBdr>
                                <w:top w:val="single" w:sz="2" w:space="0" w:color="D9D9E3"/>
                                <w:left w:val="single" w:sz="2" w:space="0" w:color="D9D9E3"/>
                                <w:bottom w:val="single" w:sz="2" w:space="0" w:color="D9D9E3"/>
                                <w:right w:val="single" w:sz="2" w:space="0" w:color="D9D9E3"/>
                              </w:divBdr>
                              <w:divsChild>
                                <w:div w:id="2010063226">
                                  <w:marLeft w:val="0"/>
                                  <w:marRight w:val="0"/>
                                  <w:marTop w:val="0"/>
                                  <w:marBottom w:val="0"/>
                                  <w:divBdr>
                                    <w:top w:val="single" w:sz="2" w:space="0" w:color="D9D9E3"/>
                                    <w:left w:val="single" w:sz="2" w:space="0" w:color="D9D9E3"/>
                                    <w:bottom w:val="single" w:sz="2" w:space="0" w:color="D9D9E3"/>
                                    <w:right w:val="single" w:sz="2" w:space="0" w:color="D9D9E3"/>
                                  </w:divBdr>
                                  <w:divsChild>
                                    <w:div w:id="256135353">
                                      <w:marLeft w:val="0"/>
                                      <w:marRight w:val="0"/>
                                      <w:marTop w:val="0"/>
                                      <w:marBottom w:val="0"/>
                                      <w:divBdr>
                                        <w:top w:val="single" w:sz="2" w:space="0" w:color="D9D9E3"/>
                                        <w:left w:val="single" w:sz="2" w:space="0" w:color="D9D9E3"/>
                                        <w:bottom w:val="single" w:sz="2" w:space="0" w:color="D9D9E3"/>
                                        <w:right w:val="single" w:sz="2" w:space="0" w:color="D9D9E3"/>
                                      </w:divBdr>
                                      <w:divsChild>
                                        <w:div w:id="42562081">
                                          <w:marLeft w:val="0"/>
                                          <w:marRight w:val="0"/>
                                          <w:marTop w:val="0"/>
                                          <w:marBottom w:val="0"/>
                                          <w:divBdr>
                                            <w:top w:val="single" w:sz="2" w:space="0" w:color="D9D9E3"/>
                                            <w:left w:val="single" w:sz="2" w:space="0" w:color="D9D9E3"/>
                                            <w:bottom w:val="single" w:sz="2" w:space="0" w:color="D9D9E3"/>
                                            <w:right w:val="single" w:sz="2" w:space="0" w:color="D9D9E3"/>
                                          </w:divBdr>
                                          <w:divsChild>
                                            <w:div w:id="2139254678">
                                              <w:marLeft w:val="0"/>
                                              <w:marRight w:val="0"/>
                                              <w:marTop w:val="0"/>
                                              <w:marBottom w:val="0"/>
                                              <w:divBdr>
                                                <w:top w:val="single" w:sz="2" w:space="0" w:color="D9D9E3"/>
                                                <w:left w:val="single" w:sz="2" w:space="0" w:color="D9D9E3"/>
                                                <w:bottom w:val="single" w:sz="2" w:space="0" w:color="D9D9E3"/>
                                                <w:right w:val="single" w:sz="2" w:space="0" w:color="D9D9E3"/>
                                              </w:divBdr>
                                              <w:divsChild>
                                                <w:div w:id="987785036">
                                                  <w:marLeft w:val="0"/>
                                                  <w:marRight w:val="0"/>
                                                  <w:marTop w:val="0"/>
                                                  <w:marBottom w:val="0"/>
                                                  <w:divBdr>
                                                    <w:top w:val="single" w:sz="2" w:space="0" w:color="D9D9E3"/>
                                                    <w:left w:val="single" w:sz="2" w:space="0" w:color="D9D9E3"/>
                                                    <w:bottom w:val="single" w:sz="2" w:space="0" w:color="D9D9E3"/>
                                                    <w:right w:val="single" w:sz="2" w:space="0" w:color="D9D9E3"/>
                                                  </w:divBdr>
                                                  <w:divsChild>
                                                    <w:div w:id="20814371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68446507">
                                      <w:marLeft w:val="0"/>
                                      <w:marRight w:val="0"/>
                                      <w:marTop w:val="0"/>
                                      <w:marBottom w:val="0"/>
                                      <w:divBdr>
                                        <w:top w:val="single" w:sz="2" w:space="0" w:color="D9D9E3"/>
                                        <w:left w:val="single" w:sz="2" w:space="0" w:color="D9D9E3"/>
                                        <w:bottom w:val="single" w:sz="2" w:space="0" w:color="D9D9E3"/>
                                        <w:right w:val="single" w:sz="2" w:space="0" w:color="D9D9E3"/>
                                      </w:divBdr>
                                      <w:divsChild>
                                        <w:div w:id="1775979621">
                                          <w:marLeft w:val="0"/>
                                          <w:marRight w:val="0"/>
                                          <w:marTop w:val="0"/>
                                          <w:marBottom w:val="0"/>
                                          <w:divBdr>
                                            <w:top w:val="single" w:sz="2" w:space="0" w:color="D9D9E3"/>
                                            <w:left w:val="single" w:sz="2" w:space="0" w:color="D9D9E3"/>
                                            <w:bottom w:val="single" w:sz="2" w:space="0" w:color="D9D9E3"/>
                                            <w:right w:val="single" w:sz="2" w:space="0" w:color="D9D9E3"/>
                                          </w:divBdr>
                                        </w:div>
                                        <w:div w:id="65692708">
                                          <w:marLeft w:val="0"/>
                                          <w:marRight w:val="0"/>
                                          <w:marTop w:val="0"/>
                                          <w:marBottom w:val="0"/>
                                          <w:divBdr>
                                            <w:top w:val="single" w:sz="2" w:space="0" w:color="D9D9E3"/>
                                            <w:left w:val="single" w:sz="2" w:space="0" w:color="D9D9E3"/>
                                            <w:bottom w:val="single" w:sz="2" w:space="0" w:color="D9D9E3"/>
                                            <w:right w:val="single" w:sz="2" w:space="0" w:color="D9D9E3"/>
                                          </w:divBdr>
                                          <w:divsChild>
                                            <w:div w:id="116410286">
                                              <w:marLeft w:val="0"/>
                                              <w:marRight w:val="0"/>
                                              <w:marTop w:val="0"/>
                                              <w:marBottom w:val="0"/>
                                              <w:divBdr>
                                                <w:top w:val="single" w:sz="2" w:space="0" w:color="D9D9E3"/>
                                                <w:left w:val="single" w:sz="2" w:space="0" w:color="D9D9E3"/>
                                                <w:bottom w:val="single" w:sz="2" w:space="0" w:color="D9D9E3"/>
                                                <w:right w:val="single" w:sz="2" w:space="0" w:color="D9D9E3"/>
                                              </w:divBdr>
                                              <w:divsChild>
                                                <w:div w:id="816263145">
                                                  <w:marLeft w:val="0"/>
                                                  <w:marRight w:val="0"/>
                                                  <w:marTop w:val="0"/>
                                                  <w:marBottom w:val="0"/>
                                                  <w:divBdr>
                                                    <w:top w:val="single" w:sz="2" w:space="0" w:color="D9D9E3"/>
                                                    <w:left w:val="single" w:sz="2" w:space="0" w:color="D9D9E3"/>
                                                    <w:bottom w:val="single" w:sz="2" w:space="0" w:color="D9D9E3"/>
                                                    <w:right w:val="single" w:sz="2" w:space="0" w:color="D9D9E3"/>
                                                  </w:divBdr>
                                                  <w:divsChild>
                                                    <w:div w:id="15002740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43844528">
                          <w:marLeft w:val="0"/>
                          <w:marRight w:val="0"/>
                          <w:marTop w:val="0"/>
                          <w:marBottom w:val="0"/>
                          <w:divBdr>
                            <w:top w:val="single" w:sz="2" w:space="0" w:color="D9D9E3"/>
                            <w:left w:val="single" w:sz="2" w:space="0" w:color="D9D9E3"/>
                            <w:bottom w:val="single" w:sz="2" w:space="0" w:color="D9D9E3"/>
                            <w:right w:val="single" w:sz="2" w:space="0" w:color="D9D9E3"/>
                          </w:divBdr>
                          <w:divsChild>
                            <w:div w:id="2088265754">
                              <w:marLeft w:val="0"/>
                              <w:marRight w:val="0"/>
                              <w:marTop w:val="100"/>
                              <w:marBottom w:val="100"/>
                              <w:divBdr>
                                <w:top w:val="single" w:sz="2" w:space="0" w:color="D9D9E3"/>
                                <w:left w:val="single" w:sz="2" w:space="0" w:color="D9D9E3"/>
                                <w:bottom w:val="single" w:sz="2" w:space="0" w:color="D9D9E3"/>
                                <w:right w:val="single" w:sz="2" w:space="0" w:color="D9D9E3"/>
                              </w:divBdr>
                              <w:divsChild>
                                <w:div w:id="1422950115">
                                  <w:marLeft w:val="0"/>
                                  <w:marRight w:val="0"/>
                                  <w:marTop w:val="0"/>
                                  <w:marBottom w:val="0"/>
                                  <w:divBdr>
                                    <w:top w:val="single" w:sz="2" w:space="0" w:color="D9D9E3"/>
                                    <w:left w:val="single" w:sz="2" w:space="0" w:color="D9D9E3"/>
                                    <w:bottom w:val="single" w:sz="2" w:space="0" w:color="D9D9E3"/>
                                    <w:right w:val="single" w:sz="2" w:space="0" w:color="D9D9E3"/>
                                  </w:divBdr>
                                  <w:divsChild>
                                    <w:div w:id="1749303560">
                                      <w:marLeft w:val="0"/>
                                      <w:marRight w:val="0"/>
                                      <w:marTop w:val="0"/>
                                      <w:marBottom w:val="0"/>
                                      <w:divBdr>
                                        <w:top w:val="single" w:sz="2" w:space="0" w:color="D9D9E3"/>
                                        <w:left w:val="single" w:sz="2" w:space="0" w:color="D9D9E3"/>
                                        <w:bottom w:val="single" w:sz="2" w:space="0" w:color="D9D9E3"/>
                                        <w:right w:val="single" w:sz="2" w:space="0" w:color="D9D9E3"/>
                                      </w:divBdr>
                                      <w:divsChild>
                                        <w:div w:id="537162659">
                                          <w:marLeft w:val="0"/>
                                          <w:marRight w:val="0"/>
                                          <w:marTop w:val="0"/>
                                          <w:marBottom w:val="0"/>
                                          <w:divBdr>
                                            <w:top w:val="single" w:sz="2" w:space="0" w:color="D9D9E3"/>
                                            <w:left w:val="single" w:sz="2" w:space="0" w:color="D9D9E3"/>
                                            <w:bottom w:val="single" w:sz="2" w:space="0" w:color="D9D9E3"/>
                                            <w:right w:val="single" w:sz="2" w:space="0" w:color="D9D9E3"/>
                                          </w:divBdr>
                                          <w:divsChild>
                                            <w:div w:id="590092641">
                                              <w:marLeft w:val="0"/>
                                              <w:marRight w:val="0"/>
                                              <w:marTop w:val="0"/>
                                              <w:marBottom w:val="0"/>
                                              <w:divBdr>
                                                <w:top w:val="single" w:sz="2" w:space="0" w:color="D9D9E3"/>
                                                <w:left w:val="single" w:sz="2" w:space="0" w:color="D9D9E3"/>
                                                <w:bottom w:val="single" w:sz="2" w:space="0" w:color="D9D9E3"/>
                                                <w:right w:val="single" w:sz="2" w:space="0" w:color="D9D9E3"/>
                                              </w:divBdr>
                                              <w:divsChild>
                                                <w:div w:id="2092697551">
                                                  <w:marLeft w:val="0"/>
                                                  <w:marRight w:val="0"/>
                                                  <w:marTop w:val="0"/>
                                                  <w:marBottom w:val="0"/>
                                                  <w:divBdr>
                                                    <w:top w:val="single" w:sz="2" w:space="0" w:color="D9D9E3"/>
                                                    <w:left w:val="single" w:sz="2" w:space="0" w:color="D9D9E3"/>
                                                    <w:bottom w:val="single" w:sz="2" w:space="0" w:color="D9D9E3"/>
                                                    <w:right w:val="single" w:sz="2" w:space="0" w:color="D9D9E3"/>
                                                  </w:divBdr>
                                                  <w:divsChild>
                                                    <w:div w:id="19856252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56345511">
                                      <w:marLeft w:val="0"/>
                                      <w:marRight w:val="0"/>
                                      <w:marTop w:val="0"/>
                                      <w:marBottom w:val="0"/>
                                      <w:divBdr>
                                        <w:top w:val="single" w:sz="2" w:space="0" w:color="D9D9E3"/>
                                        <w:left w:val="single" w:sz="2" w:space="0" w:color="D9D9E3"/>
                                        <w:bottom w:val="single" w:sz="2" w:space="0" w:color="D9D9E3"/>
                                        <w:right w:val="single" w:sz="2" w:space="0" w:color="D9D9E3"/>
                                      </w:divBdr>
                                      <w:divsChild>
                                        <w:div w:id="1926961555">
                                          <w:marLeft w:val="0"/>
                                          <w:marRight w:val="0"/>
                                          <w:marTop w:val="0"/>
                                          <w:marBottom w:val="0"/>
                                          <w:divBdr>
                                            <w:top w:val="single" w:sz="2" w:space="0" w:color="D9D9E3"/>
                                            <w:left w:val="single" w:sz="2" w:space="0" w:color="D9D9E3"/>
                                            <w:bottom w:val="single" w:sz="2" w:space="0" w:color="D9D9E3"/>
                                            <w:right w:val="single" w:sz="2" w:space="0" w:color="D9D9E3"/>
                                          </w:divBdr>
                                        </w:div>
                                        <w:div w:id="459962581">
                                          <w:marLeft w:val="0"/>
                                          <w:marRight w:val="0"/>
                                          <w:marTop w:val="0"/>
                                          <w:marBottom w:val="0"/>
                                          <w:divBdr>
                                            <w:top w:val="single" w:sz="2" w:space="0" w:color="D9D9E3"/>
                                            <w:left w:val="single" w:sz="2" w:space="0" w:color="D9D9E3"/>
                                            <w:bottom w:val="single" w:sz="2" w:space="0" w:color="D9D9E3"/>
                                            <w:right w:val="single" w:sz="2" w:space="0" w:color="D9D9E3"/>
                                          </w:divBdr>
                                          <w:divsChild>
                                            <w:div w:id="346714060">
                                              <w:marLeft w:val="0"/>
                                              <w:marRight w:val="0"/>
                                              <w:marTop w:val="0"/>
                                              <w:marBottom w:val="0"/>
                                              <w:divBdr>
                                                <w:top w:val="single" w:sz="2" w:space="0" w:color="D9D9E3"/>
                                                <w:left w:val="single" w:sz="2" w:space="0" w:color="D9D9E3"/>
                                                <w:bottom w:val="single" w:sz="2" w:space="0" w:color="D9D9E3"/>
                                                <w:right w:val="single" w:sz="2" w:space="0" w:color="D9D9E3"/>
                                              </w:divBdr>
                                              <w:divsChild>
                                                <w:div w:id="73285854">
                                                  <w:marLeft w:val="0"/>
                                                  <w:marRight w:val="0"/>
                                                  <w:marTop w:val="0"/>
                                                  <w:marBottom w:val="0"/>
                                                  <w:divBdr>
                                                    <w:top w:val="single" w:sz="2" w:space="0" w:color="D9D9E3"/>
                                                    <w:left w:val="single" w:sz="2" w:space="0" w:color="D9D9E3"/>
                                                    <w:bottom w:val="single" w:sz="2" w:space="0" w:color="D9D9E3"/>
                                                    <w:right w:val="single" w:sz="2" w:space="0" w:color="D9D9E3"/>
                                                  </w:divBdr>
                                                  <w:divsChild>
                                                    <w:div w:id="326566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68570267">
                          <w:marLeft w:val="0"/>
                          <w:marRight w:val="0"/>
                          <w:marTop w:val="0"/>
                          <w:marBottom w:val="0"/>
                          <w:divBdr>
                            <w:top w:val="single" w:sz="2" w:space="0" w:color="D9D9E3"/>
                            <w:left w:val="single" w:sz="2" w:space="0" w:color="D9D9E3"/>
                            <w:bottom w:val="single" w:sz="2" w:space="0" w:color="D9D9E3"/>
                            <w:right w:val="single" w:sz="2" w:space="0" w:color="D9D9E3"/>
                          </w:divBdr>
                          <w:divsChild>
                            <w:div w:id="1294141729">
                              <w:marLeft w:val="0"/>
                              <w:marRight w:val="0"/>
                              <w:marTop w:val="100"/>
                              <w:marBottom w:val="100"/>
                              <w:divBdr>
                                <w:top w:val="single" w:sz="2" w:space="0" w:color="D9D9E3"/>
                                <w:left w:val="single" w:sz="2" w:space="0" w:color="D9D9E3"/>
                                <w:bottom w:val="single" w:sz="2" w:space="0" w:color="D9D9E3"/>
                                <w:right w:val="single" w:sz="2" w:space="0" w:color="D9D9E3"/>
                              </w:divBdr>
                              <w:divsChild>
                                <w:div w:id="1954097414">
                                  <w:marLeft w:val="0"/>
                                  <w:marRight w:val="0"/>
                                  <w:marTop w:val="0"/>
                                  <w:marBottom w:val="0"/>
                                  <w:divBdr>
                                    <w:top w:val="single" w:sz="2" w:space="0" w:color="D9D9E3"/>
                                    <w:left w:val="single" w:sz="2" w:space="0" w:color="D9D9E3"/>
                                    <w:bottom w:val="single" w:sz="2" w:space="0" w:color="D9D9E3"/>
                                    <w:right w:val="single" w:sz="2" w:space="0" w:color="D9D9E3"/>
                                  </w:divBdr>
                                  <w:divsChild>
                                    <w:div w:id="350034454">
                                      <w:marLeft w:val="0"/>
                                      <w:marRight w:val="0"/>
                                      <w:marTop w:val="0"/>
                                      <w:marBottom w:val="0"/>
                                      <w:divBdr>
                                        <w:top w:val="single" w:sz="2" w:space="0" w:color="D9D9E3"/>
                                        <w:left w:val="single" w:sz="2" w:space="0" w:color="D9D9E3"/>
                                        <w:bottom w:val="single" w:sz="2" w:space="0" w:color="D9D9E3"/>
                                        <w:right w:val="single" w:sz="2" w:space="0" w:color="D9D9E3"/>
                                      </w:divBdr>
                                      <w:divsChild>
                                        <w:div w:id="578902193">
                                          <w:marLeft w:val="0"/>
                                          <w:marRight w:val="0"/>
                                          <w:marTop w:val="0"/>
                                          <w:marBottom w:val="0"/>
                                          <w:divBdr>
                                            <w:top w:val="single" w:sz="2" w:space="0" w:color="D9D9E3"/>
                                            <w:left w:val="single" w:sz="2" w:space="0" w:color="D9D9E3"/>
                                            <w:bottom w:val="single" w:sz="2" w:space="0" w:color="D9D9E3"/>
                                            <w:right w:val="single" w:sz="2" w:space="0" w:color="D9D9E3"/>
                                          </w:divBdr>
                                          <w:divsChild>
                                            <w:div w:id="1853564481">
                                              <w:marLeft w:val="0"/>
                                              <w:marRight w:val="0"/>
                                              <w:marTop w:val="0"/>
                                              <w:marBottom w:val="0"/>
                                              <w:divBdr>
                                                <w:top w:val="single" w:sz="2" w:space="0" w:color="D9D9E3"/>
                                                <w:left w:val="single" w:sz="2" w:space="0" w:color="D9D9E3"/>
                                                <w:bottom w:val="single" w:sz="2" w:space="0" w:color="D9D9E3"/>
                                                <w:right w:val="single" w:sz="2" w:space="0" w:color="D9D9E3"/>
                                              </w:divBdr>
                                              <w:divsChild>
                                                <w:div w:id="1918972160">
                                                  <w:marLeft w:val="0"/>
                                                  <w:marRight w:val="0"/>
                                                  <w:marTop w:val="0"/>
                                                  <w:marBottom w:val="0"/>
                                                  <w:divBdr>
                                                    <w:top w:val="single" w:sz="2" w:space="0" w:color="D9D9E3"/>
                                                    <w:left w:val="single" w:sz="2" w:space="0" w:color="D9D9E3"/>
                                                    <w:bottom w:val="single" w:sz="2" w:space="0" w:color="D9D9E3"/>
                                                    <w:right w:val="single" w:sz="2" w:space="0" w:color="D9D9E3"/>
                                                  </w:divBdr>
                                                  <w:divsChild>
                                                    <w:div w:id="13860991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07968897">
                                      <w:marLeft w:val="0"/>
                                      <w:marRight w:val="0"/>
                                      <w:marTop w:val="0"/>
                                      <w:marBottom w:val="0"/>
                                      <w:divBdr>
                                        <w:top w:val="single" w:sz="2" w:space="0" w:color="D9D9E3"/>
                                        <w:left w:val="single" w:sz="2" w:space="0" w:color="D9D9E3"/>
                                        <w:bottom w:val="single" w:sz="2" w:space="0" w:color="D9D9E3"/>
                                        <w:right w:val="single" w:sz="2" w:space="0" w:color="D9D9E3"/>
                                      </w:divBdr>
                                      <w:divsChild>
                                        <w:div w:id="1486125002">
                                          <w:marLeft w:val="0"/>
                                          <w:marRight w:val="0"/>
                                          <w:marTop w:val="0"/>
                                          <w:marBottom w:val="0"/>
                                          <w:divBdr>
                                            <w:top w:val="single" w:sz="2" w:space="0" w:color="D9D9E3"/>
                                            <w:left w:val="single" w:sz="2" w:space="0" w:color="D9D9E3"/>
                                            <w:bottom w:val="single" w:sz="2" w:space="0" w:color="D9D9E3"/>
                                            <w:right w:val="single" w:sz="2" w:space="0" w:color="D9D9E3"/>
                                          </w:divBdr>
                                        </w:div>
                                        <w:div w:id="1264724824">
                                          <w:marLeft w:val="0"/>
                                          <w:marRight w:val="0"/>
                                          <w:marTop w:val="0"/>
                                          <w:marBottom w:val="0"/>
                                          <w:divBdr>
                                            <w:top w:val="single" w:sz="2" w:space="0" w:color="D9D9E3"/>
                                            <w:left w:val="single" w:sz="2" w:space="0" w:color="D9D9E3"/>
                                            <w:bottom w:val="single" w:sz="2" w:space="0" w:color="D9D9E3"/>
                                            <w:right w:val="single" w:sz="2" w:space="0" w:color="D9D9E3"/>
                                          </w:divBdr>
                                          <w:divsChild>
                                            <w:div w:id="121120666">
                                              <w:marLeft w:val="0"/>
                                              <w:marRight w:val="0"/>
                                              <w:marTop w:val="0"/>
                                              <w:marBottom w:val="0"/>
                                              <w:divBdr>
                                                <w:top w:val="single" w:sz="2" w:space="0" w:color="D9D9E3"/>
                                                <w:left w:val="single" w:sz="2" w:space="0" w:color="D9D9E3"/>
                                                <w:bottom w:val="single" w:sz="2" w:space="0" w:color="D9D9E3"/>
                                                <w:right w:val="single" w:sz="2" w:space="0" w:color="D9D9E3"/>
                                              </w:divBdr>
                                              <w:divsChild>
                                                <w:div w:id="10374927">
                                                  <w:marLeft w:val="0"/>
                                                  <w:marRight w:val="0"/>
                                                  <w:marTop w:val="0"/>
                                                  <w:marBottom w:val="0"/>
                                                  <w:divBdr>
                                                    <w:top w:val="single" w:sz="2" w:space="0" w:color="D9D9E3"/>
                                                    <w:left w:val="single" w:sz="2" w:space="0" w:color="D9D9E3"/>
                                                    <w:bottom w:val="single" w:sz="2" w:space="0" w:color="D9D9E3"/>
                                                    <w:right w:val="single" w:sz="2" w:space="0" w:color="D9D9E3"/>
                                                  </w:divBdr>
                                                  <w:divsChild>
                                                    <w:div w:id="9641214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65302891">
                          <w:marLeft w:val="0"/>
                          <w:marRight w:val="0"/>
                          <w:marTop w:val="0"/>
                          <w:marBottom w:val="0"/>
                          <w:divBdr>
                            <w:top w:val="single" w:sz="2" w:space="0" w:color="D9D9E3"/>
                            <w:left w:val="single" w:sz="2" w:space="0" w:color="D9D9E3"/>
                            <w:bottom w:val="single" w:sz="2" w:space="0" w:color="D9D9E3"/>
                            <w:right w:val="single" w:sz="2" w:space="0" w:color="D9D9E3"/>
                          </w:divBdr>
                          <w:divsChild>
                            <w:div w:id="1803185568">
                              <w:marLeft w:val="0"/>
                              <w:marRight w:val="0"/>
                              <w:marTop w:val="100"/>
                              <w:marBottom w:val="100"/>
                              <w:divBdr>
                                <w:top w:val="single" w:sz="2" w:space="0" w:color="D9D9E3"/>
                                <w:left w:val="single" w:sz="2" w:space="0" w:color="D9D9E3"/>
                                <w:bottom w:val="single" w:sz="2" w:space="0" w:color="D9D9E3"/>
                                <w:right w:val="single" w:sz="2" w:space="0" w:color="D9D9E3"/>
                              </w:divBdr>
                              <w:divsChild>
                                <w:div w:id="1620062761">
                                  <w:marLeft w:val="0"/>
                                  <w:marRight w:val="0"/>
                                  <w:marTop w:val="0"/>
                                  <w:marBottom w:val="0"/>
                                  <w:divBdr>
                                    <w:top w:val="single" w:sz="2" w:space="0" w:color="D9D9E3"/>
                                    <w:left w:val="single" w:sz="2" w:space="0" w:color="D9D9E3"/>
                                    <w:bottom w:val="single" w:sz="2" w:space="0" w:color="D9D9E3"/>
                                    <w:right w:val="single" w:sz="2" w:space="0" w:color="D9D9E3"/>
                                  </w:divBdr>
                                  <w:divsChild>
                                    <w:div w:id="1053390447">
                                      <w:marLeft w:val="0"/>
                                      <w:marRight w:val="0"/>
                                      <w:marTop w:val="0"/>
                                      <w:marBottom w:val="0"/>
                                      <w:divBdr>
                                        <w:top w:val="single" w:sz="2" w:space="0" w:color="D9D9E3"/>
                                        <w:left w:val="single" w:sz="2" w:space="0" w:color="D9D9E3"/>
                                        <w:bottom w:val="single" w:sz="2" w:space="0" w:color="D9D9E3"/>
                                        <w:right w:val="single" w:sz="2" w:space="0" w:color="D9D9E3"/>
                                      </w:divBdr>
                                      <w:divsChild>
                                        <w:div w:id="904022813">
                                          <w:marLeft w:val="0"/>
                                          <w:marRight w:val="0"/>
                                          <w:marTop w:val="0"/>
                                          <w:marBottom w:val="0"/>
                                          <w:divBdr>
                                            <w:top w:val="single" w:sz="2" w:space="0" w:color="D9D9E3"/>
                                            <w:left w:val="single" w:sz="2" w:space="0" w:color="D9D9E3"/>
                                            <w:bottom w:val="single" w:sz="2" w:space="0" w:color="D9D9E3"/>
                                            <w:right w:val="single" w:sz="2" w:space="0" w:color="D9D9E3"/>
                                          </w:divBdr>
                                          <w:divsChild>
                                            <w:div w:id="170342695">
                                              <w:marLeft w:val="0"/>
                                              <w:marRight w:val="0"/>
                                              <w:marTop w:val="0"/>
                                              <w:marBottom w:val="0"/>
                                              <w:divBdr>
                                                <w:top w:val="single" w:sz="2" w:space="0" w:color="D9D9E3"/>
                                                <w:left w:val="single" w:sz="2" w:space="0" w:color="D9D9E3"/>
                                                <w:bottom w:val="single" w:sz="2" w:space="0" w:color="D9D9E3"/>
                                                <w:right w:val="single" w:sz="2" w:space="0" w:color="D9D9E3"/>
                                              </w:divBdr>
                                              <w:divsChild>
                                                <w:div w:id="1232352213">
                                                  <w:marLeft w:val="0"/>
                                                  <w:marRight w:val="0"/>
                                                  <w:marTop w:val="0"/>
                                                  <w:marBottom w:val="0"/>
                                                  <w:divBdr>
                                                    <w:top w:val="single" w:sz="2" w:space="0" w:color="D9D9E3"/>
                                                    <w:left w:val="single" w:sz="2" w:space="0" w:color="D9D9E3"/>
                                                    <w:bottom w:val="single" w:sz="2" w:space="0" w:color="D9D9E3"/>
                                                    <w:right w:val="single" w:sz="2" w:space="0" w:color="D9D9E3"/>
                                                  </w:divBdr>
                                                  <w:divsChild>
                                                    <w:div w:id="17092590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89965293">
                                      <w:marLeft w:val="0"/>
                                      <w:marRight w:val="0"/>
                                      <w:marTop w:val="0"/>
                                      <w:marBottom w:val="0"/>
                                      <w:divBdr>
                                        <w:top w:val="single" w:sz="2" w:space="0" w:color="D9D9E3"/>
                                        <w:left w:val="single" w:sz="2" w:space="0" w:color="D9D9E3"/>
                                        <w:bottom w:val="single" w:sz="2" w:space="0" w:color="D9D9E3"/>
                                        <w:right w:val="single" w:sz="2" w:space="0" w:color="D9D9E3"/>
                                      </w:divBdr>
                                      <w:divsChild>
                                        <w:div w:id="866991516">
                                          <w:marLeft w:val="0"/>
                                          <w:marRight w:val="0"/>
                                          <w:marTop w:val="0"/>
                                          <w:marBottom w:val="0"/>
                                          <w:divBdr>
                                            <w:top w:val="single" w:sz="2" w:space="0" w:color="D9D9E3"/>
                                            <w:left w:val="single" w:sz="2" w:space="0" w:color="D9D9E3"/>
                                            <w:bottom w:val="single" w:sz="2" w:space="0" w:color="D9D9E3"/>
                                            <w:right w:val="single" w:sz="2" w:space="0" w:color="D9D9E3"/>
                                          </w:divBdr>
                                        </w:div>
                                        <w:div w:id="1891988806">
                                          <w:marLeft w:val="0"/>
                                          <w:marRight w:val="0"/>
                                          <w:marTop w:val="0"/>
                                          <w:marBottom w:val="0"/>
                                          <w:divBdr>
                                            <w:top w:val="single" w:sz="2" w:space="0" w:color="D9D9E3"/>
                                            <w:left w:val="single" w:sz="2" w:space="0" w:color="D9D9E3"/>
                                            <w:bottom w:val="single" w:sz="2" w:space="0" w:color="D9D9E3"/>
                                            <w:right w:val="single" w:sz="2" w:space="0" w:color="D9D9E3"/>
                                          </w:divBdr>
                                          <w:divsChild>
                                            <w:div w:id="1502234085">
                                              <w:marLeft w:val="0"/>
                                              <w:marRight w:val="0"/>
                                              <w:marTop w:val="0"/>
                                              <w:marBottom w:val="0"/>
                                              <w:divBdr>
                                                <w:top w:val="single" w:sz="2" w:space="0" w:color="D9D9E3"/>
                                                <w:left w:val="single" w:sz="2" w:space="0" w:color="D9D9E3"/>
                                                <w:bottom w:val="single" w:sz="2" w:space="0" w:color="D9D9E3"/>
                                                <w:right w:val="single" w:sz="2" w:space="0" w:color="D9D9E3"/>
                                              </w:divBdr>
                                              <w:divsChild>
                                                <w:div w:id="995452163">
                                                  <w:marLeft w:val="0"/>
                                                  <w:marRight w:val="0"/>
                                                  <w:marTop w:val="0"/>
                                                  <w:marBottom w:val="0"/>
                                                  <w:divBdr>
                                                    <w:top w:val="single" w:sz="2" w:space="0" w:color="D9D9E3"/>
                                                    <w:left w:val="single" w:sz="2" w:space="0" w:color="D9D9E3"/>
                                                    <w:bottom w:val="single" w:sz="2" w:space="0" w:color="D9D9E3"/>
                                                    <w:right w:val="single" w:sz="2" w:space="0" w:color="D9D9E3"/>
                                                  </w:divBdr>
                                                  <w:divsChild>
                                                    <w:div w:id="3552776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06362039">
                          <w:marLeft w:val="0"/>
                          <w:marRight w:val="0"/>
                          <w:marTop w:val="0"/>
                          <w:marBottom w:val="0"/>
                          <w:divBdr>
                            <w:top w:val="single" w:sz="2" w:space="0" w:color="D9D9E3"/>
                            <w:left w:val="single" w:sz="2" w:space="0" w:color="D9D9E3"/>
                            <w:bottom w:val="single" w:sz="2" w:space="0" w:color="D9D9E3"/>
                            <w:right w:val="single" w:sz="2" w:space="0" w:color="D9D9E3"/>
                          </w:divBdr>
                          <w:divsChild>
                            <w:div w:id="2020035547">
                              <w:marLeft w:val="0"/>
                              <w:marRight w:val="0"/>
                              <w:marTop w:val="100"/>
                              <w:marBottom w:val="100"/>
                              <w:divBdr>
                                <w:top w:val="single" w:sz="2" w:space="0" w:color="D9D9E3"/>
                                <w:left w:val="single" w:sz="2" w:space="0" w:color="D9D9E3"/>
                                <w:bottom w:val="single" w:sz="2" w:space="0" w:color="D9D9E3"/>
                                <w:right w:val="single" w:sz="2" w:space="0" w:color="D9D9E3"/>
                              </w:divBdr>
                              <w:divsChild>
                                <w:div w:id="299002487">
                                  <w:marLeft w:val="0"/>
                                  <w:marRight w:val="0"/>
                                  <w:marTop w:val="0"/>
                                  <w:marBottom w:val="0"/>
                                  <w:divBdr>
                                    <w:top w:val="single" w:sz="2" w:space="0" w:color="D9D9E3"/>
                                    <w:left w:val="single" w:sz="2" w:space="0" w:color="D9D9E3"/>
                                    <w:bottom w:val="single" w:sz="2" w:space="0" w:color="D9D9E3"/>
                                    <w:right w:val="single" w:sz="2" w:space="0" w:color="D9D9E3"/>
                                  </w:divBdr>
                                  <w:divsChild>
                                    <w:div w:id="1281647691">
                                      <w:marLeft w:val="0"/>
                                      <w:marRight w:val="0"/>
                                      <w:marTop w:val="0"/>
                                      <w:marBottom w:val="0"/>
                                      <w:divBdr>
                                        <w:top w:val="single" w:sz="2" w:space="0" w:color="D9D9E3"/>
                                        <w:left w:val="single" w:sz="2" w:space="0" w:color="D9D9E3"/>
                                        <w:bottom w:val="single" w:sz="2" w:space="0" w:color="D9D9E3"/>
                                        <w:right w:val="single" w:sz="2" w:space="0" w:color="D9D9E3"/>
                                      </w:divBdr>
                                      <w:divsChild>
                                        <w:div w:id="350572968">
                                          <w:marLeft w:val="0"/>
                                          <w:marRight w:val="0"/>
                                          <w:marTop w:val="0"/>
                                          <w:marBottom w:val="0"/>
                                          <w:divBdr>
                                            <w:top w:val="single" w:sz="2" w:space="0" w:color="D9D9E3"/>
                                            <w:left w:val="single" w:sz="2" w:space="0" w:color="D9D9E3"/>
                                            <w:bottom w:val="single" w:sz="2" w:space="0" w:color="D9D9E3"/>
                                            <w:right w:val="single" w:sz="2" w:space="0" w:color="D9D9E3"/>
                                          </w:divBdr>
                                          <w:divsChild>
                                            <w:div w:id="1203052376">
                                              <w:marLeft w:val="0"/>
                                              <w:marRight w:val="0"/>
                                              <w:marTop w:val="0"/>
                                              <w:marBottom w:val="0"/>
                                              <w:divBdr>
                                                <w:top w:val="single" w:sz="2" w:space="0" w:color="D9D9E3"/>
                                                <w:left w:val="single" w:sz="2" w:space="0" w:color="D9D9E3"/>
                                                <w:bottom w:val="single" w:sz="2" w:space="0" w:color="D9D9E3"/>
                                                <w:right w:val="single" w:sz="2" w:space="0" w:color="D9D9E3"/>
                                              </w:divBdr>
                                              <w:divsChild>
                                                <w:div w:id="2028290441">
                                                  <w:marLeft w:val="0"/>
                                                  <w:marRight w:val="0"/>
                                                  <w:marTop w:val="0"/>
                                                  <w:marBottom w:val="0"/>
                                                  <w:divBdr>
                                                    <w:top w:val="single" w:sz="2" w:space="0" w:color="D9D9E3"/>
                                                    <w:left w:val="single" w:sz="2" w:space="0" w:color="D9D9E3"/>
                                                    <w:bottom w:val="single" w:sz="2" w:space="0" w:color="D9D9E3"/>
                                                    <w:right w:val="single" w:sz="2" w:space="0" w:color="D9D9E3"/>
                                                  </w:divBdr>
                                                  <w:divsChild>
                                                    <w:div w:id="4172151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34670862">
                                      <w:marLeft w:val="0"/>
                                      <w:marRight w:val="0"/>
                                      <w:marTop w:val="0"/>
                                      <w:marBottom w:val="0"/>
                                      <w:divBdr>
                                        <w:top w:val="single" w:sz="2" w:space="0" w:color="D9D9E3"/>
                                        <w:left w:val="single" w:sz="2" w:space="0" w:color="D9D9E3"/>
                                        <w:bottom w:val="single" w:sz="2" w:space="0" w:color="D9D9E3"/>
                                        <w:right w:val="single" w:sz="2" w:space="0" w:color="D9D9E3"/>
                                      </w:divBdr>
                                      <w:divsChild>
                                        <w:div w:id="999382318">
                                          <w:marLeft w:val="0"/>
                                          <w:marRight w:val="0"/>
                                          <w:marTop w:val="0"/>
                                          <w:marBottom w:val="0"/>
                                          <w:divBdr>
                                            <w:top w:val="single" w:sz="2" w:space="0" w:color="D9D9E3"/>
                                            <w:left w:val="single" w:sz="2" w:space="0" w:color="D9D9E3"/>
                                            <w:bottom w:val="single" w:sz="2" w:space="0" w:color="D9D9E3"/>
                                            <w:right w:val="single" w:sz="2" w:space="0" w:color="D9D9E3"/>
                                          </w:divBdr>
                                        </w:div>
                                        <w:div w:id="152918263">
                                          <w:marLeft w:val="0"/>
                                          <w:marRight w:val="0"/>
                                          <w:marTop w:val="0"/>
                                          <w:marBottom w:val="0"/>
                                          <w:divBdr>
                                            <w:top w:val="single" w:sz="2" w:space="0" w:color="D9D9E3"/>
                                            <w:left w:val="single" w:sz="2" w:space="0" w:color="D9D9E3"/>
                                            <w:bottom w:val="single" w:sz="2" w:space="0" w:color="D9D9E3"/>
                                            <w:right w:val="single" w:sz="2" w:space="0" w:color="D9D9E3"/>
                                          </w:divBdr>
                                          <w:divsChild>
                                            <w:div w:id="1297683834">
                                              <w:marLeft w:val="0"/>
                                              <w:marRight w:val="0"/>
                                              <w:marTop w:val="0"/>
                                              <w:marBottom w:val="0"/>
                                              <w:divBdr>
                                                <w:top w:val="single" w:sz="2" w:space="0" w:color="D9D9E3"/>
                                                <w:left w:val="single" w:sz="2" w:space="0" w:color="D9D9E3"/>
                                                <w:bottom w:val="single" w:sz="2" w:space="0" w:color="D9D9E3"/>
                                                <w:right w:val="single" w:sz="2" w:space="0" w:color="D9D9E3"/>
                                              </w:divBdr>
                                              <w:divsChild>
                                                <w:div w:id="555429696">
                                                  <w:marLeft w:val="0"/>
                                                  <w:marRight w:val="0"/>
                                                  <w:marTop w:val="0"/>
                                                  <w:marBottom w:val="0"/>
                                                  <w:divBdr>
                                                    <w:top w:val="single" w:sz="2" w:space="0" w:color="D9D9E3"/>
                                                    <w:left w:val="single" w:sz="2" w:space="0" w:color="D9D9E3"/>
                                                    <w:bottom w:val="single" w:sz="2" w:space="0" w:color="D9D9E3"/>
                                                    <w:right w:val="single" w:sz="2" w:space="0" w:color="D9D9E3"/>
                                                  </w:divBdr>
                                                  <w:divsChild>
                                                    <w:div w:id="14439641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4979542">
                          <w:marLeft w:val="0"/>
                          <w:marRight w:val="0"/>
                          <w:marTop w:val="0"/>
                          <w:marBottom w:val="0"/>
                          <w:divBdr>
                            <w:top w:val="single" w:sz="2" w:space="0" w:color="D9D9E3"/>
                            <w:left w:val="single" w:sz="2" w:space="0" w:color="D9D9E3"/>
                            <w:bottom w:val="single" w:sz="2" w:space="0" w:color="D9D9E3"/>
                            <w:right w:val="single" w:sz="2" w:space="0" w:color="D9D9E3"/>
                          </w:divBdr>
                          <w:divsChild>
                            <w:div w:id="1192962037">
                              <w:marLeft w:val="0"/>
                              <w:marRight w:val="0"/>
                              <w:marTop w:val="100"/>
                              <w:marBottom w:val="100"/>
                              <w:divBdr>
                                <w:top w:val="single" w:sz="2" w:space="0" w:color="D9D9E3"/>
                                <w:left w:val="single" w:sz="2" w:space="0" w:color="D9D9E3"/>
                                <w:bottom w:val="single" w:sz="2" w:space="0" w:color="D9D9E3"/>
                                <w:right w:val="single" w:sz="2" w:space="0" w:color="D9D9E3"/>
                              </w:divBdr>
                              <w:divsChild>
                                <w:div w:id="824276819">
                                  <w:marLeft w:val="0"/>
                                  <w:marRight w:val="0"/>
                                  <w:marTop w:val="0"/>
                                  <w:marBottom w:val="0"/>
                                  <w:divBdr>
                                    <w:top w:val="single" w:sz="2" w:space="0" w:color="D9D9E3"/>
                                    <w:left w:val="single" w:sz="2" w:space="0" w:color="D9D9E3"/>
                                    <w:bottom w:val="single" w:sz="2" w:space="0" w:color="D9D9E3"/>
                                    <w:right w:val="single" w:sz="2" w:space="0" w:color="D9D9E3"/>
                                  </w:divBdr>
                                  <w:divsChild>
                                    <w:div w:id="694383565">
                                      <w:marLeft w:val="0"/>
                                      <w:marRight w:val="0"/>
                                      <w:marTop w:val="0"/>
                                      <w:marBottom w:val="0"/>
                                      <w:divBdr>
                                        <w:top w:val="single" w:sz="2" w:space="0" w:color="D9D9E3"/>
                                        <w:left w:val="single" w:sz="2" w:space="0" w:color="D9D9E3"/>
                                        <w:bottom w:val="single" w:sz="2" w:space="0" w:color="D9D9E3"/>
                                        <w:right w:val="single" w:sz="2" w:space="0" w:color="D9D9E3"/>
                                      </w:divBdr>
                                      <w:divsChild>
                                        <w:div w:id="84689258">
                                          <w:marLeft w:val="0"/>
                                          <w:marRight w:val="0"/>
                                          <w:marTop w:val="0"/>
                                          <w:marBottom w:val="0"/>
                                          <w:divBdr>
                                            <w:top w:val="single" w:sz="2" w:space="0" w:color="D9D9E3"/>
                                            <w:left w:val="single" w:sz="2" w:space="0" w:color="D9D9E3"/>
                                            <w:bottom w:val="single" w:sz="2" w:space="0" w:color="D9D9E3"/>
                                            <w:right w:val="single" w:sz="2" w:space="0" w:color="D9D9E3"/>
                                          </w:divBdr>
                                          <w:divsChild>
                                            <w:div w:id="1936354989">
                                              <w:marLeft w:val="0"/>
                                              <w:marRight w:val="0"/>
                                              <w:marTop w:val="0"/>
                                              <w:marBottom w:val="0"/>
                                              <w:divBdr>
                                                <w:top w:val="single" w:sz="2" w:space="0" w:color="D9D9E3"/>
                                                <w:left w:val="single" w:sz="2" w:space="0" w:color="D9D9E3"/>
                                                <w:bottom w:val="single" w:sz="2" w:space="0" w:color="D9D9E3"/>
                                                <w:right w:val="single" w:sz="2" w:space="0" w:color="D9D9E3"/>
                                              </w:divBdr>
                                              <w:divsChild>
                                                <w:div w:id="517159926">
                                                  <w:marLeft w:val="0"/>
                                                  <w:marRight w:val="0"/>
                                                  <w:marTop w:val="0"/>
                                                  <w:marBottom w:val="0"/>
                                                  <w:divBdr>
                                                    <w:top w:val="single" w:sz="2" w:space="0" w:color="D9D9E3"/>
                                                    <w:left w:val="single" w:sz="2" w:space="0" w:color="D9D9E3"/>
                                                    <w:bottom w:val="single" w:sz="2" w:space="0" w:color="D9D9E3"/>
                                                    <w:right w:val="single" w:sz="2" w:space="0" w:color="D9D9E3"/>
                                                  </w:divBdr>
                                                  <w:divsChild>
                                                    <w:div w:id="13231970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64928906">
                                      <w:marLeft w:val="0"/>
                                      <w:marRight w:val="0"/>
                                      <w:marTop w:val="0"/>
                                      <w:marBottom w:val="0"/>
                                      <w:divBdr>
                                        <w:top w:val="single" w:sz="2" w:space="0" w:color="D9D9E3"/>
                                        <w:left w:val="single" w:sz="2" w:space="0" w:color="D9D9E3"/>
                                        <w:bottom w:val="single" w:sz="2" w:space="0" w:color="D9D9E3"/>
                                        <w:right w:val="single" w:sz="2" w:space="0" w:color="D9D9E3"/>
                                      </w:divBdr>
                                      <w:divsChild>
                                        <w:div w:id="618487286">
                                          <w:marLeft w:val="0"/>
                                          <w:marRight w:val="0"/>
                                          <w:marTop w:val="0"/>
                                          <w:marBottom w:val="0"/>
                                          <w:divBdr>
                                            <w:top w:val="single" w:sz="2" w:space="0" w:color="D9D9E3"/>
                                            <w:left w:val="single" w:sz="2" w:space="0" w:color="D9D9E3"/>
                                            <w:bottom w:val="single" w:sz="2" w:space="0" w:color="D9D9E3"/>
                                            <w:right w:val="single" w:sz="2" w:space="0" w:color="D9D9E3"/>
                                          </w:divBdr>
                                        </w:div>
                                        <w:div w:id="2023777179">
                                          <w:marLeft w:val="0"/>
                                          <w:marRight w:val="0"/>
                                          <w:marTop w:val="0"/>
                                          <w:marBottom w:val="0"/>
                                          <w:divBdr>
                                            <w:top w:val="single" w:sz="2" w:space="0" w:color="D9D9E3"/>
                                            <w:left w:val="single" w:sz="2" w:space="0" w:color="D9D9E3"/>
                                            <w:bottom w:val="single" w:sz="2" w:space="0" w:color="D9D9E3"/>
                                            <w:right w:val="single" w:sz="2" w:space="0" w:color="D9D9E3"/>
                                          </w:divBdr>
                                          <w:divsChild>
                                            <w:div w:id="969823228">
                                              <w:marLeft w:val="0"/>
                                              <w:marRight w:val="0"/>
                                              <w:marTop w:val="0"/>
                                              <w:marBottom w:val="0"/>
                                              <w:divBdr>
                                                <w:top w:val="single" w:sz="2" w:space="0" w:color="D9D9E3"/>
                                                <w:left w:val="single" w:sz="2" w:space="0" w:color="D9D9E3"/>
                                                <w:bottom w:val="single" w:sz="2" w:space="0" w:color="D9D9E3"/>
                                                <w:right w:val="single" w:sz="2" w:space="0" w:color="D9D9E3"/>
                                              </w:divBdr>
                                              <w:divsChild>
                                                <w:div w:id="792135608">
                                                  <w:marLeft w:val="0"/>
                                                  <w:marRight w:val="0"/>
                                                  <w:marTop w:val="0"/>
                                                  <w:marBottom w:val="0"/>
                                                  <w:divBdr>
                                                    <w:top w:val="single" w:sz="2" w:space="0" w:color="D9D9E3"/>
                                                    <w:left w:val="single" w:sz="2" w:space="0" w:color="D9D9E3"/>
                                                    <w:bottom w:val="single" w:sz="2" w:space="0" w:color="D9D9E3"/>
                                                    <w:right w:val="single" w:sz="2" w:space="0" w:color="D9D9E3"/>
                                                  </w:divBdr>
                                                  <w:divsChild>
                                                    <w:div w:id="9561373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42961867">
                          <w:marLeft w:val="0"/>
                          <w:marRight w:val="0"/>
                          <w:marTop w:val="0"/>
                          <w:marBottom w:val="0"/>
                          <w:divBdr>
                            <w:top w:val="single" w:sz="2" w:space="0" w:color="D9D9E3"/>
                            <w:left w:val="single" w:sz="2" w:space="0" w:color="D9D9E3"/>
                            <w:bottom w:val="single" w:sz="2" w:space="0" w:color="D9D9E3"/>
                            <w:right w:val="single" w:sz="2" w:space="0" w:color="D9D9E3"/>
                          </w:divBdr>
                          <w:divsChild>
                            <w:div w:id="1827281154">
                              <w:marLeft w:val="0"/>
                              <w:marRight w:val="0"/>
                              <w:marTop w:val="100"/>
                              <w:marBottom w:val="100"/>
                              <w:divBdr>
                                <w:top w:val="single" w:sz="2" w:space="0" w:color="D9D9E3"/>
                                <w:left w:val="single" w:sz="2" w:space="0" w:color="D9D9E3"/>
                                <w:bottom w:val="single" w:sz="2" w:space="0" w:color="D9D9E3"/>
                                <w:right w:val="single" w:sz="2" w:space="0" w:color="D9D9E3"/>
                              </w:divBdr>
                              <w:divsChild>
                                <w:div w:id="1008757003">
                                  <w:marLeft w:val="0"/>
                                  <w:marRight w:val="0"/>
                                  <w:marTop w:val="0"/>
                                  <w:marBottom w:val="0"/>
                                  <w:divBdr>
                                    <w:top w:val="single" w:sz="2" w:space="0" w:color="D9D9E3"/>
                                    <w:left w:val="single" w:sz="2" w:space="0" w:color="D9D9E3"/>
                                    <w:bottom w:val="single" w:sz="2" w:space="0" w:color="D9D9E3"/>
                                    <w:right w:val="single" w:sz="2" w:space="0" w:color="D9D9E3"/>
                                  </w:divBdr>
                                  <w:divsChild>
                                    <w:div w:id="758065258">
                                      <w:marLeft w:val="0"/>
                                      <w:marRight w:val="0"/>
                                      <w:marTop w:val="0"/>
                                      <w:marBottom w:val="0"/>
                                      <w:divBdr>
                                        <w:top w:val="single" w:sz="2" w:space="0" w:color="D9D9E3"/>
                                        <w:left w:val="single" w:sz="2" w:space="0" w:color="D9D9E3"/>
                                        <w:bottom w:val="single" w:sz="2" w:space="0" w:color="D9D9E3"/>
                                        <w:right w:val="single" w:sz="2" w:space="0" w:color="D9D9E3"/>
                                      </w:divBdr>
                                      <w:divsChild>
                                        <w:div w:id="620039560">
                                          <w:marLeft w:val="0"/>
                                          <w:marRight w:val="0"/>
                                          <w:marTop w:val="0"/>
                                          <w:marBottom w:val="0"/>
                                          <w:divBdr>
                                            <w:top w:val="single" w:sz="2" w:space="0" w:color="D9D9E3"/>
                                            <w:left w:val="single" w:sz="2" w:space="0" w:color="D9D9E3"/>
                                            <w:bottom w:val="single" w:sz="2" w:space="0" w:color="D9D9E3"/>
                                            <w:right w:val="single" w:sz="2" w:space="0" w:color="D9D9E3"/>
                                          </w:divBdr>
                                          <w:divsChild>
                                            <w:div w:id="1611551657">
                                              <w:marLeft w:val="0"/>
                                              <w:marRight w:val="0"/>
                                              <w:marTop w:val="0"/>
                                              <w:marBottom w:val="0"/>
                                              <w:divBdr>
                                                <w:top w:val="single" w:sz="2" w:space="0" w:color="D9D9E3"/>
                                                <w:left w:val="single" w:sz="2" w:space="0" w:color="D9D9E3"/>
                                                <w:bottom w:val="single" w:sz="2" w:space="0" w:color="D9D9E3"/>
                                                <w:right w:val="single" w:sz="2" w:space="0" w:color="D9D9E3"/>
                                              </w:divBdr>
                                              <w:divsChild>
                                                <w:div w:id="1003705572">
                                                  <w:marLeft w:val="0"/>
                                                  <w:marRight w:val="0"/>
                                                  <w:marTop w:val="0"/>
                                                  <w:marBottom w:val="0"/>
                                                  <w:divBdr>
                                                    <w:top w:val="single" w:sz="2" w:space="0" w:color="D9D9E3"/>
                                                    <w:left w:val="single" w:sz="2" w:space="0" w:color="D9D9E3"/>
                                                    <w:bottom w:val="single" w:sz="2" w:space="0" w:color="D9D9E3"/>
                                                    <w:right w:val="single" w:sz="2" w:space="0" w:color="D9D9E3"/>
                                                  </w:divBdr>
                                                  <w:divsChild>
                                                    <w:div w:id="9290054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21207490">
                                      <w:marLeft w:val="0"/>
                                      <w:marRight w:val="0"/>
                                      <w:marTop w:val="0"/>
                                      <w:marBottom w:val="0"/>
                                      <w:divBdr>
                                        <w:top w:val="single" w:sz="2" w:space="0" w:color="D9D9E3"/>
                                        <w:left w:val="single" w:sz="2" w:space="0" w:color="D9D9E3"/>
                                        <w:bottom w:val="single" w:sz="2" w:space="0" w:color="D9D9E3"/>
                                        <w:right w:val="single" w:sz="2" w:space="0" w:color="D9D9E3"/>
                                      </w:divBdr>
                                      <w:divsChild>
                                        <w:div w:id="117917384">
                                          <w:marLeft w:val="0"/>
                                          <w:marRight w:val="0"/>
                                          <w:marTop w:val="0"/>
                                          <w:marBottom w:val="0"/>
                                          <w:divBdr>
                                            <w:top w:val="single" w:sz="2" w:space="0" w:color="D9D9E3"/>
                                            <w:left w:val="single" w:sz="2" w:space="0" w:color="D9D9E3"/>
                                            <w:bottom w:val="single" w:sz="2" w:space="0" w:color="D9D9E3"/>
                                            <w:right w:val="single" w:sz="2" w:space="0" w:color="D9D9E3"/>
                                          </w:divBdr>
                                        </w:div>
                                        <w:div w:id="1934893490">
                                          <w:marLeft w:val="0"/>
                                          <w:marRight w:val="0"/>
                                          <w:marTop w:val="0"/>
                                          <w:marBottom w:val="0"/>
                                          <w:divBdr>
                                            <w:top w:val="single" w:sz="2" w:space="0" w:color="D9D9E3"/>
                                            <w:left w:val="single" w:sz="2" w:space="0" w:color="D9D9E3"/>
                                            <w:bottom w:val="single" w:sz="2" w:space="0" w:color="D9D9E3"/>
                                            <w:right w:val="single" w:sz="2" w:space="0" w:color="D9D9E3"/>
                                          </w:divBdr>
                                          <w:divsChild>
                                            <w:div w:id="197158986">
                                              <w:marLeft w:val="0"/>
                                              <w:marRight w:val="0"/>
                                              <w:marTop w:val="0"/>
                                              <w:marBottom w:val="0"/>
                                              <w:divBdr>
                                                <w:top w:val="single" w:sz="2" w:space="0" w:color="D9D9E3"/>
                                                <w:left w:val="single" w:sz="2" w:space="0" w:color="D9D9E3"/>
                                                <w:bottom w:val="single" w:sz="2" w:space="0" w:color="D9D9E3"/>
                                                <w:right w:val="single" w:sz="2" w:space="0" w:color="D9D9E3"/>
                                              </w:divBdr>
                                              <w:divsChild>
                                                <w:div w:id="1281104978">
                                                  <w:marLeft w:val="0"/>
                                                  <w:marRight w:val="0"/>
                                                  <w:marTop w:val="0"/>
                                                  <w:marBottom w:val="0"/>
                                                  <w:divBdr>
                                                    <w:top w:val="single" w:sz="2" w:space="0" w:color="D9D9E3"/>
                                                    <w:left w:val="single" w:sz="2" w:space="0" w:color="D9D9E3"/>
                                                    <w:bottom w:val="single" w:sz="2" w:space="0" w:color="D9D9E3"/>
                                                    <w:right w:val="single" w:sz="2" w:space="0" w:color="D9D9E3"/>
                                                  </w:divBdr>
                                                  <w:divsChild>
                                                    <w:div w:id="96416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3986117">
                          <w:marLeft w:val="0"/>
                          <w:marRight w:val="0"/>
                          <w:marTop w:val="0"/>
                          <w:marBottom w:val="0"/>
                          <w:divBdr>
                            <w:top w:val="single" w:sz="2" w:space="0" w:color="D9D9E3"/>
                            <w:left w:val="single" w:sz="2" w:space="0" w:color="D9D9E3"/>
                            <w:bottom w:val="single" w:sz="2" w:space="0" w:color="D9D9E3"/>
                            <w:right w:val="single" w:sz="2" w:space="0" w:color="D9D9E3"/>
                          </w:divBdr>
                          <w:divsChild>
                            <w:div w:id="312176414">
                              <w:marLeft w:val="0"/>
                              <w:marRight w:val="0"/>
                              <w:marTop w:val="100"/>
                              <w:marBottom w:val="100"/>
                              <w:divBdr>
                                <w:top w:val="single" w:sz="2" w:space="0" w:color="D9D9E3"/>
                                <w:left w:val="single" w:sz="2" w:space="0" w:color="D9D9E3"/>
                                <w:bottom w:val="single" w:sz="2" w:space="0" w:color="D9D9E3"/>
                                <w:right w:val="single" w:sz="2" w:space="0" w:color="D9D9E3"/>
                              </w:divBdr>
                              <w:divsChild>
                                <w:div w:id="1722630259">
                                  <w:marLeft w:val="0"/>
                                  <w:marRight w:val="0"/>
                                  <w:marTop w:val="0"/>
                                  <w:marBottom w:val="0"/>
                                  <w:divBdr>
                                    <w:top w:val="single" w:sz="2" w:space="0" w:color="D9D9E3"/>
                                    <w:left w:val="single" w:sz="2" w:space="0" w:color="D9D9E3"/>
                                    <w:bottom w:val="single" w:sz="2" w:space="0" w:color="D9D9E3"/>
                                    <w:right w:val="single" w:sz="2" w:space="0" w:color="D9D9E3"/>
                                  </w:divBdr>
                                  <w:divsChild>
                                    <w:div w:id="1087849507">
                                      <w:marLeft w:val="0"/>
                                      <w:marRight w:val="0"/>
                                      <w:marTop w:val="0"/>
                                      <w:marBottom w:val="0"/>
                                      <w:divBdr>
                                        <w:top w:val="single" w:sz="2" w:space="0" w:color="D9D9E3"/>
                                        <w:left w:val="single" w:sz="2" w:space="0" w:color="D9D9E3"/>
                                        <w:bottom w:val="single" w:sz="2" w:space="0" w:color="D9D9E3"/>
                                        <w:right w:val="single" w:sz="2" w:space="0" w:color="D9D9E3"/>
                                      </w:divBdr>
                                      <w:divsChild>
                                        <w:div w:id="34889349">
                                          <w:marLeft w:val="0"/>
                                          <w:marRight w:val="0"/>
                                          <w:marTop w:val="0"/>
                                          <w:marBottom w:val="0"/>
                                          <w:divBdr>
                                            <w:top w:val="single" w:sz="2" w:space="0" w:color="D9D9E3"/>
                                            <w:left w:val="single" w:sz="2" w:space="0" w:color="D9D9E3"/>
                                            <w:bottom w:val="single" w:sz="2" w:space="0" w:color="D9D9E3"/>
                                            <w:right w:val="single" w:sz="2" w:space="0" w:color="D9D9E3"/>
                                          </w:divBdr>
                                          <w:divsChild>
                                            <w:div w:id="1003318620">
                                              <w:marLeft w:val="0"/>
                                              <w:marRight w:val="0"/>
                                              <w:marTop w:val="0"/>
                                              <w:marBottom w:val="0"/>
                                              <w:divBdr>
                                                <w:top w:val="single" w:sz="2" w:space="0" w:color="D9D9E3"/>
                                                <w:left w:val="single" w:sz="2" w:space="0" w:color="D9D9E3"/>
                                                <w:bottom w:val="single" w:sz="2" w:space="0" w:color="D9D9E3"/>
                                                <w:right w:val="single" w:sz="2" w:space="0" w:color="D9D9E3"/>
                                              </w:divBdr>
                                              <w:divsChild>
                                                <w:div w:id="1459489461">
                                                  <w:marLeft w:val="0"/>
                                                  <w:marRight w:val="0"/>
                                                  <w:marTop w:val="0"/>
                                                  <w:marBottom w:val="0"/>
                                                  <w:divBdr>
                                                    <w:top w:val="single" w:sz="2" w:space="0" w:color="D9D9E3"/>
                                                    <w:left w:val="single" w:sz="2" w:space="0" w:color="D9D9E3"/>
                                                    <w:bottom w:val="single" w:sz="2" w:space="0" w:color="D9D9E3"/>
                                                    <w:right w:val="single" w:sz="2" w:space="0" w:color="D9D9E3"/>
                                                  </w:divBdr>
                                                  <w:divsChild>
                                                    <w:div w:id="13106663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56000126">
                                      <w:marLeft w:val="0"/>
                                      <w:marRight w:val="0"/>
                                      <w:marTop w:val="0"/>
                                      <w:marBottom w:val="0"/>
                                      <w:divBdr>
                                        <w:top w:val="single" w:sz="2" w:space="0" w:color="D9D9E3"/>
                                        <w:left w:val="single" w:sz="2" w:space="0" w:color="D9D9E3"/>
                                        <w:bottom w:val="single" w:sz="2" w:space="0" w:color="D9D9E3"/>
                                        <w:right w:val="single" w:sz="2" w:space="0" w:color="D9D9E3"/>
                                      </w:divBdr>
                                      <w:divsChild>
                                        <w:div w:id="550770698">
                                          <w:marLeft w:val="0"/>
                                          <w:marRight w:val="0"/>
                                          <w:marTop w:val="0"/>
                                          <w:marBottom w:val="0"/>
                                          <w:divBdr>
                                            <w:top w:val="single" w:sz="2" w:space="0" w:color="D9D9E3"/>
                                            <w:left w:val="single" w:sz="2" w:space="0" w:color="D9D9E3"/>
                                            <w:bottom w:val="single" w:sz="2" w:space="0" w:color="D9D9E3"/>
                                            <w:right w:val="single" w:sz="2" w:space="0" w:color="D9D9E3"/>
                                          </w:divBdr>
                                        </w:div>
                                        <w:div w:id="91704091">
                                          <w:marLeft w:val="0"/>
                                          <w:marRight w:val="0"/>
                                          <w:marTop w:val="0"/>
                                          <w:marBottom w:val="0"/>
                                          <w:divBdr>
                                            <w:top w:val="single" w:sz="2" w:space="0" w:color="D9D9E3"/>
                                            <w:left w:val="single" w:sz="2" w:space="0" w:color="D9D9E3"/>
                                            <w:bottom w:val="single" w:sz="2" w:space="0" w:color="D9D9E3"/>
                                            <w:right w:val="single" w:sz="2" w:space="0" w:color="D9D9E3"/>
                                          </w:divBdr>
                                          <w:divsChild>
                                            <w:div w:id="1398866013">
                                              <w:marLeft w:val="0"/>
                                              <w:marRight w:val="0"/>
                                              <w:marTop w:val="0"/>
                                              <w:marBottom w:val="0"/>
                                              <w:divBdr>
                                                <w:top w:val="single" w:sz="2" w:space="0" w:color="D9D9E3"/>
                                                <w:left w:val="single" w:sz="2" w:space="0" w:color="D9D9E3"/>
                                                <w:bottom w:val="single" w:sz="2" w:space="0" w:color="D9D9E3"/>
                                                <w:right w:val="single" w:sz="2" w:space="0" w:color="D9D9E3"/>
                                              </w:divBdr>
                                              <w:divsChild>
                                                <w:div w:id="56049387">
                                                  <w:marLeft w:val="0"/>
                                                  <w:marRight w:val="0"/>
                                                  <w:marTop w:val="0"/>
                                                  <w:marBottom w:val="0"/>
                                                  <w:divBdr>
                                                    <w:top w:val="single" w:sz="2" w:space="0" w:color="D9D9E3"/>
                                                    <w:left w:val="single" w:sz="2" w:space="0" w:color="D9D9E3"/>
                                                    <w:bottom w:val="single" w:sz="2" w:space="0" w:color="D9D9E3"/>
                                                    <w:right w:val="single" w:sz="2" w:space="0" w:color="D9D9E3"/>
                                                  </w:divBdr>
                                                  <w:divsChild>
                                                    <w:div w:id="11891731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09846596">
                          <w:marLeft w:val="0"/>
                          <w:marRight w:val="0"/>
                          <w:marTop w:val="0"/>
                          <w:marBottom w:val="0"/>
                          <w:divBdr>
                            <w:top w:val="single" w:sz="2" w:space="0" w:color="D9D9E3"/>
                            <w:left w:val="single" w:sz="2" w:space="0" w:color="D9D9E3"/>
                            <w:bottom w:val="single" w:sz="2" w:space="0" w:color="D9D9E3"/>
                            <w:right w:val="single" w:sz="2" w:space="0" w:color="D9D9E3"/>
                          </w:divBdr>
                          <w:divsChild>
                            <w:div w:id="1130323405">
                              <w:marLeft w:val="0"/>
                              <w:marRight w:val="0"/>
                              <w:marTop w:val="100"/>
                              <w:marBottom w:val="100"/>
                              <w:divBdr>
                                <w:top w:val="single" w:sz="2" w:space="0" w:color="D9D9E3"/>
                                <w:left w:val="single" w:sz="2" w:space="0" w:color="D9D9E3"/>
                                <w:bottom w:val="single" w:sz="2" w:space="0" w:color="D9D9E3"/>
                                <w:right w:val="single" w:sz="2" w:space="0" w:color="D9D9E3"/>
                              </w:divBdr>
                              <w:divsChild>
                                <w:div w:id="1563519535">
                                  <w:marLeft w:val="0"/>
                                  <w:marRight w:val="0"/>
                                  <w:marTop w:val="0"/>
                                  <w:marBottom w:val="0"/>
                                  <w:divBdr>
                                    <w:top w:val="single" w:sz="2" w:space="0" w:color="D9D9E3"/>
                                    <w:left w:val="single" w:sz="2" w:space="0" w:color="D9D9E3"/>
                                    <w:bottom w:val="single" w:sz="2" w:space="0" w:color="D9D9E3"/>
                                    <w:right w:val="single" w:sz="2" w:space="0" w:color="D9D9E3"/>
                                  </w:divBdr>
                                  <w:divsChild>
                                    <w:div w:id="1033849228">
                                      <w:marLeft w:val="0"/>
                                      <w:marRight w:val="0"/>
                                      <w:marTop w:val="0"/>
                                      <w:marBottom w:val="0"/>
                                      <w:divBdr>
                                        <w:top w:val="single" w:sz="2" w:space="0" w:color="D9D9E3"/>
                                        <w:left w:val="single" w:sz="2" w:space="0" w:color="D9D9E3"/>
                                        <w:bottom w:val="single" w:sz="2" w:space="0" w:color="D9D9E3"/>
                                        <w:right w:val="single" w:sz="2" w:space="0" w:color="D9D9E3"/>
                                      </w:divBdr>
                                      <w:divsChild>
                                        <w:div w:id="1351757482">
                                          <w:marLeft w:val="0"/>
                                          <w:marRight w:val="0"/>
                                          <w:marTop w:val="0"/>
                                          <w:marBottom w:val="0"/>
                                          <w:divBdr>
                                            <w:top w:val="single" w:sz="2" w:space="0" w:color="D9D9E3"/>
                                            <w:left w:val="single" w:sz="2" w:space="0" w:color="D9D9E3"/>
                                            <w:bottom w:val="single" w:sz="2" w:space="0" w:color="D9D9E3"/>
                                            <w:right w:val="single" w:sz="2" w:space="0" w:color="D9D9E3"/>
                                          </w:divBdr>
                                          <w:divsChild>
                                            <w:div w:id="907226704">
                                              <w:marLeft w:val="0"/>
                                              <w:marRight w:val="0"/>
                                              <w:marTop w:val="0"/>
                                              <w:marBottom w:val="0"/>
                                              <w:divBdr>
                                                <w:top w:val="single" w:sz="2" w:space="0" w:color="D9D9E3"/>
                                                <w:left w:val="single" w:sz="2" w:space="0" w:color="D9D9E3"/>
                                                <w:bottom w:val="single" w:sz="2" w:space="0" w:color="D9D9E3"/>
                                                <w:right w:val="single" w:sz="2" w:space="0" w:color="D9D9E3"/>
                                              </w:divBdr>
                                              <w:divsChild>
                                                <w:div w:id="49303455">
                                                  <w:marLeft w:val="0"/>
                                                  <w:marRight w:val="0"/>
                                                  <w:marTop w:val="0"/>
                                                  <w:marBottom w:val="0"/>
                                                  <w:divBdr>
                                                    <w:top w:val="single" w:sz="2" w:space="0" w:color="D9D9E3"/>
                                                    <w:left w:val="single" w:sz="2" w:space="0" w:color="D9D9E3"/>
                                                    <w:bottom w:val="single" w:sz="2" w:space="0" w:color="D9D9E3"/>
                                                    <w:right w:val="single" w:sz="2" w:space="0" w:color="D9D9E3"/>
                                                  </w:divBdr>
                                                  <w:divsChild>
                                                    <w:div w:id="8434716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48935048">
                                      <w:marLeft w:val="0"/>
                                      <w:marRight w:val="0"/>
                                      <w:marTop w:val="0"/>
                                      <w:marBottom w:val="0"/>
                                      <w:divBdr>
                                        <w:top w:val="single" w:sz="2" w:space="0" w:color="D9D9E3"/>
                                        <w:left w:val="single" w:sz="2" w:space="0" w:color="D9D9E3"/>
                                        <w:bottom w:val="single" w:sz="2" w:space="0" w:color="D9D9E3"/>
                                        <w:right w:val="single" w:sz="2" w:space="0" w:color="D9D9E3"/>
                                      </w:divBdr>
                                      <w:divsChild>
                                        <w:div w:id="667296599">
                                          <w:marLeft w:val="0"/>
                                          <w:marRight w:val="0"/>
                                          <w:marTop w:val="0"/>
                                          <w:marBottom w:val="0"/>
                                          <w:divBdr>
                                            <w:top w:val="single" w:sz="2" w:space="0" w:color="D9D9E3"/>
                                            <w:left w:val="single" w:sz="2" w:space="0" w:color="D9D9E3"/>
                                            <w:bottom w:val="single" w:sz="2" w:space="0" w:color="D9D9E3"/>
                                            <w:right w:val="single" w:sz="2" w:space="0" w:color="D9D9E3"/>
                                          </w:divBdr>
                                        </w:div>
                                        <w:div w:id="621038508">
                                          <w:marLeft w:val="0"/>
                                          <w:marRight w:val="0"/>
                                          <w:marTop w:val="0"/>
                                          <w:marBottom w:val="0"/>
                                          <w:divBdr>
                                            <w:top w:val="single" w:sz="2" w:space="0" w:color="D9D9E3"/>
                                            <w:left w:val="single" w:sz="2" w:space="0" w:color="D9D9E3"/>
                                            <w:bottom w:val="single" w:sz="2" w:space="0" w:color="D9D9E3"/>
                                            <w:right w:val="single" w:sz="2" w:space="0" w:color="D9D9E3"/>
                                          </w:divBdr>
                                          <w:divsChild>
                                            <w:div w:id="599024634">
                                              <w:marLeft w:val="0"/>
                                              <w:marRight w:val="0"/>
                                              <w:marTop w:val="0"/>
                                              <w:marBottom w:val="0"/>
                                              <w:divBdr>
                                                <w:top w:val="single" w:sz="2" w:space="0" w:color="D9D9E3"/>
                                                <w:left w:val="single" w:sz="2" w:space="0" w:color="D9D9E3"/>
                                                <w:bottom w:val="single" w:sz="2" w:space="0" w:color="D9D9E3"/>
                                                <w:right w:val="single" w:sz="2" w:space="0" w:color="D9D9E3"/>
                                              </w:divBdr>
                                              <w:divsChild>
                                                <w:div w:id="406000138">
                                                  <w:marLeft w:val="0"/>
                                                  <w:marRight w:val="0"/>
                                                  <w:marTop w:val="0"/>
                                                  <w:marBottom w:val="0"/>
                                                  <w:divBdr>
                                                    <w:top w:val="single" w:sz="2" w:space="0" w:color="D9D9E3"/>
                                                    <w:left w:val="single" w:sz="2" w:space="0" w:color="D9D9E3"/>
                                                    <w:bottom w:val="single" w:sz="2" w:space="0" w:color="D9D9E3"/>
                                                    <w:right w:val="single" w:sz="2" w:space="0" w:color="D9D9E3"/>
                                                  </w:divBdr>
                                                  <w:divsChild>
                                                    <w:div w:id="11770410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9948391">
                          <w:marLeft w:val="0"/>
                          <w:marRight w:val="0"/>
                          <w:marTop w:val="0"/>
                          <w:marBottom w:val="0"/>
                          <w:divBdr>
                            <w:top w:val="single" w:sz="2" w:space="0" w:color="D9D9E3"/>
                            <w:left w:val="single" w:sz="2" w:space="0" w:color="D9D9E3"/>
                            <w:bottom w:val="single" w:sz="2" w:space="0" w:color="D9D9E3"/>
                            <w:right w:val="single" w:sz="2" w:space="0" w:color="D9D9E3"/>
                          </w:divBdr>
                          <w:divsChild>
                            <w:div w:id="1122729373">
                              <w:marLeft w:val="0"/>
                              <w:marRight w:val="0"/>
                              <w:marTop w:val="100"/>
                              <w:marBottom w:val="100"/>
                              <w:divBdr>
                                <w:top w:val="single" w:sz="2" w:space="0" w:color="D9D9E3"/>
                                <w:left w:val="single" w:sz="2" w:space="0" w:color="D9D9E3"/>
                                <w:bottom w:val="single" w:sz="2" w:space="0" w:color="D9D9E3"/>
                                <w:right w:val="single" w:sz="2" w:space="0" w:color="D9D9E3"/>
                              </w:divBdr>
                              <w:divsChild>
                                <w:div w:id="1766460899">
                                  <w:marLeft w:val="0"/>
                                  <w:marRight w:val="0"/>
                                  <w:marTop w:val="0"/>
                                  <w:marBottom w:val="0"/>
                                  <w:divBdr>
                                    <w:top w:val="single" w:sz="2" w:space="0" w:color="D9D9E3"/>
                                    <w:left w:val="single" w:sz="2" w:space="0" w:color="D9D9E3"/>
                                    <w:bottom w:val="single" w:sz="2" w:space="0" w:color="D9D9E3"/>
                                    <w:right w:val="single" w:sz="2" w:space="0" w:color="D9D9E3"/>
                                  </w:divBdr>
                                  <w:divsChild>
                                    <w:div w:id="656611939">
                                      <w:marLeft w:val="0"/>
                                      <w:marRight w:val="0"/>
                                      <w:marTop w:val="0"/>
                                      <w:marBottom w:val="0"/>
                                      <w:divBdr>
                                        <w:top w:val="single" w:sz="2" w:space="0" w:color="D9D9E3"/>
                                        <w:left w:val="single" w:sz="2" w:space="0" w:color="D9D9E3"/>
                                        <w:bottom w:val="single" w:sz="2" w:space="0" w:color="D9D9E3"/>
                                        <w:right w:val="single" w:sz="2" w:space="0" w:color="D9D9E3"/>
                                      </w:divBdr>
                                      <w:divsChild>
                                        <w:div w:id="1494182103">
                                          <w:marLeft w:val="0"/>
                                          <w:marRight w:val="0"/>
                                          <w:marTop w:val="0"/>
                                          <w:marBottom w:val="0"/>
                                          <w:divBdr>
                                            <w:top w:val="single" w:sz="2" w:space="0" w:color="D9D9E3"/>
                                            <w:left w:val="single" w:sz="2" w:space="0" w:color="D9D9E3"/>
                                            <w:bottom w:val="single" w:sz="2" w:space="0" w:color="D9D9E3"/>
                                            <w:right w:val="single" w:sz="2" w:space="0" w:color="D9D9E3"/>
                                          </w:divBdr>
                                          <w:divsChild>
                                            <w:div w:id="1150098486">
                                              <w:marLeft w:val="0"/>
                                              <w:marRight w:val="0"/>
                                              <w:marTop w:val="0"/>
                                              <w:marBottom w:val="0"/>
                                              <w:divBdr>
                                                <w:top w:val="single" w:sz="2" w:space="0" w:color="D9D9E3"/>
                                                <w:left w:val="single" w:sz="2" w:space="0" w:color="D9D9E3"/>
                                                <w:bottom w:val="single" w:sz="2" w:space="0" w:color="D9D9E3"/>
                                                <w:right w:val="single" w:sz="2" w:space="0" w:color="D9D9E3"/>
                                              </w:divBdr>
                                              <w:divsChild>
                                                <w:div w:id="1277252385">
                                                  <w:marLeft w:val="0"/>
                                                  <w:marRight w:val="0"/>
                                                  <w:marTop w:val="0"/>
                                                  <w:marBottom w:val="0"/>
                                                  <w:divBdr>
                                                    <w:top w:val="single" w:sz="2" w:space="0" w:color="D9D9E3"/>
                                                    <w:left w:val="single" w:sz="2" w:space="0" w:color="D9D9E3"/>
                                                    <w:bottom w:val="single" w:sz="2" w:space="0" w:color="D9D9E3"/>
                                                    <w:right w:val="single" w:sz="2" w:space="0" w:color="D9D9E3"/>
                                                  </w:divBdr>
                                                  <w:divsChild>
                                                    <w:div w:id="1094785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00547126">
                                      <w:marLeft w:val="0"/>
                                      <w:marRight w:val="0"/>
                                      <w:marTop w:val="0"/>
                                      <w:marBottom w:val="0"/>
                                      <w:divBdr>
                                        <w:top w:val="single" w:sz="2" w:space="0" w:color="D9D9E3"/>
                                        <w:left w:val="single" w:sz="2" w:space="0" w:color="D9D9E3"/>
                                        <w:bottom w:val="single" w:sz="2" w:space="0" w:color="D9D9E3"/>
                                        <w:right w:val="single" w:sz="2" w:space="0" w:color="D9D9E3"/>
                                      </w:divBdr>
                                      <w:divsChild>
                                        <w:div w:id="1347442166">
                                          <w:marLeft w:val="0"/>
                                          <w:marRight w:val="0"/>
                                          <w:marTop w:val="0"/>
                                          <w:marBottom w:val="0"/>
                                          <w:divBdr>
                                            <w:top w:val="single" w:sz="2" w:space="0" w:color="D9D9E3"/>
                                            <w:left w:val="single" w:sz="2" w:space="0" w:color="D9D9E3"/>
                                            <w:bottom w:val="single" w:sz="2" w:space="0" w:color="D9D9E3"/>
                                            <w:right w:val="single" w:sz="2" w:space="0" w:color="D9D9E3"/>
                                          </w:divBdr>
                                        </w:div>
                                        <w:div w:id="1005673984">
                                          <w:marLeft w:val="0"/>
                                          <w:marRight w:val="0"/>
                                          <w:marTop w:val="0"/>
                                          <w:marBottom w:val="0"/>
                                          <w:divBdr>
                                            <w:top w:val="single" w:sz="2" w:space="0" w:color="D9D9E3"/>
                                            <w:left w:val="single" w:sz="2" w:space="0" w:color="D9D9E3"/>
                                            <w:bottom w:val="single" w:sz="2" w:space="0" w:color="D9D9E3"/>
                                            <w:right w:val="single" w:sz="2" w:space="0" w:color="D9D9E3"/>
                                          </w:divBdr>
                                          <w:divsChild>
                                            <w:div w:id="375933845">
                                              <w:marLeft w:val="0"/>
                                              <w:marRight w:val="0"/>
                                              <w:marTop w:val="0"/>
                                              <w:marBottom w:val="0"/>
                                              <w:divBdr>
                                                <w:top w:val="single" w:sz="2" w:space="0" w:color="D9D9E3"/>
                                                <w:left w:val="single" w:sz="2" w:space="0" w:color="D9D9E3"/>
                                                <w:bottom w:val="single" w:sz="2" w:space="0" w:color="D9D9E3"/>
                                                <w:right w:val="single" w:sz="2" w:space="0" w:color="D9D9E3"/>
                                              </w:divBdr>
                                              <w:divsChild>
                                                <w:div w:id="904485451">
                                                  <w:marLeft w:val="0"/>
                                                  <w:marRight w:val="0"/>
                                                  <w:marTop w:val="0"/>
                                                  <w:marBottom w:val="0"/>
                                                  <w:divBdr>
                                                    <w:top w:val="single" w:sz="2" w:space="0" w:color="D9D9E3"/>
                                                    <w:left w:val="single" w:sz="2" w:space="0" w:color="D9D9E3"/>
                                                    <w:bottom w:val="single" w:sz="2" w:space="0" w:color="D9D9E3"/>
                                                    <w:right w:val="single" w:sz="2" w:space="0" w:color="D9D9E3"/>
                                                  </w:divBdr>
                                                  <w:divsChild>
                                                    <w:div w:id="4815864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72998766">
                          <w:marLeft w:val="0"/>
                          <w:marRight w:val="0"/>
                          <w:marTop w:val="0"/>
                          <w:marBottom w:val="0"/>
                          <w:divBdr>
                            <w:top w:val="single" w:sz="2" w:space="0" w:color="D9D9E3"/>
                            <w:left w:val="single" w:sz="2" w:space="0" w:color="D9D9E3"/>
                            <w:bottom w:val="single" w:sz="2" w:space="0" w:color="D9D9E3"/>
                            <w:right w:val="single" w:sz="2" w:space="0" w:color="D9D9E3"/>
                          </w:divBdr>
                          <w:divsChild>
                            <w:div w:id="1230925649">
                              <w:marLeft w:val="0"/>
                              <w:marRight w:val="0"/>
                              <w:marTop w:val="100"/>
                              <w:marBottom w:val="100"/>
                              <w:divBdr>
                                <w:top w:val="single" w:sz="2" w:space="0" w:color="D9D9E3"/>
                                <w:left w:val="single" w:sz="2" w:space="0" w:color="D9D9E3"/>
                                <w:bottom w:val="single" w:sz="2" w:space="0" w:color="D9D9E3"/>
                                <w:right w:val="single" w:sz="2" w:space="0" w:color="D9D9E3"/>
                              </w:divBdr>
                              <w:divsChild>
                                <w:div w:id="1386485133">
                                  <w:marLeft w:val="0"/>
                                  <w:marRight w:val="0"/>
                                  <w:marTop w:val="0"/>
                                  <w:marBottom w:val="0"/>
                                  <w:divBdr>
                                    <w:top w:val="single" w:sz="2" w:space="0" w:color="D9D9E3"/>
                                    <w:left w:val="single" w:sz="2" w:space="0" w:color="D9D9E3"/>
                                    <w:bottom w:val="single" w:sz="2" w:space="0" w:color="D9D9E3"/>
                                    <w:right w:val="single" w:sz="2" w:space="0" w:color="D9D9E3"/>
                                  </w:divBdr>
                                  <w:divsChild>
                                    <w:div w:id="1373729611">
                                      <w:marLeft w:val="0"/>
                                      <w:marRight w:val="0"/>
                                      <w:marTop w:val="0"/>
                                      <w:marBottom w:val="0"/>
                                      <w:divBdr>
                                        <w:top w:val="single" w:sz="2" w:space="0" w:color="D9D9E3"/>
                                        <w:left w:val="single" w:sz="2" w:space="0" w:color="D9D9E3"/>
                                        <w:bottom w:val="single" w:sz="2" w:space="0" w:color="D9D9E3"/>
                                        <w:right w:val="single" w:sz="2" w:space="0" w:color="D9D9E3"/>
                                      </w:divBdr>
                                      <w:divsChild>
                                        <w:div w:id="787895177">
                                          <w:marLeft w:val="0"/>
                                          <w:marRight w:val="0"/>
                                          <w:marTop w:val="0"/>
                                          <w:marBottom w:val="0"/>
                                          <w:divBdr>
                                            <w:top w:val="single" w:sz="2" w:space="0" w:color="D9D9E3"/>
                                            <w:left w:val="single" w:sz="2" w:space="0" w:color="D9D9E3"/>
                                            <w:bottom w:val="single" w:sz="2" w:space="0" w:color="D9D9E3"/>
                                            <w:right w:val="single" w:sz="2" w:space="0" w:color="D9D9E3"/>
                                          </w:divBdr>
                                          <w:divsChild>
                                            <w:div w:id="1521317020">
                                              <w:marLeft w:val="0"/>
                                              <w:marRight w:val="0"/>
                                              <w:marTop w:val="0"/>
                                              <w:marBottom w:val="0"/>
                                              <w:divBdr>
                                                <w:top w:val="single" w:sz="2" w:space="0" w:color="D9D9E3"/>
                                                <w:left w:val="single" w:sz="2" w:space="0" w:color="D9D9E3"/>
                                                <w:bottom w:val="single" w:sz="2" w:space="0" w:color="D9D9E3"/>
                                                <w:right w:val="single" w:sz="2" w:space="0" w:color="D9D9E3"/>
                                              </w:divBdr>
                                              <w:divsChild>
                                                <w:div w:id="153496938">
                                                  <w:marLeft w:val="0"/>
                                                  <w:marRight w:val="0"/>
                                                  <w:marTop w:val="0"/>
                                                  <w:marBottom w:val="0"/>
                                                  <w:divBdr>
                                                    <w:top w:val="single" w:sz="2" w:space="0" w:color="D9D9E3"/>
                                                    <w:left w:val="single" w:sz="2" w:space="0" w:color="D9D9E3"/>
                                                    <w:bottom w:val="single" w:sz="2" w:space="0" w:color="D9D9E3"/>
                                                    <w:right w:val="single" w:sz="2" w:space="0" w:color="D9D9E3"/>
                                                  </w:divBdr>
                                                  <w:divsChild>
                                                    <w:div w:id="17622142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567941">
                                      <w:marLeft w:val="0"/>
                                      <w:marRight w:val="0"/>
                                      <w:marTop w:val="0"/>
                                      <w:marBottom w:val="0"/>
                                      <w:divBdr>
                                        <w:top w:val="single" w:sz="2" w:space="0" w:color="D9D9E3"/>
                                        <w:left w:val="single" w:sz="2" w:space="0" w:color="D9D9E3"/>
                                        <w:bottom w:val="single" w:sz="2" w:space="0" w:color="D9D9E3"/>
                                        <w:right w:val="single" w:sz="2" w:space="0" w:color="D9D9E3"/>
                                      </w:divBdr>
                                      <w:divsChild>
                                        <w:div w:id="970525531">
                                          <w:marLeft w:val="0"/>
                                          <w:marRight w:val="0"/>
                                          <w:marTop w:val="0"/>
                                          <w:marBottom w:val="0"/>
                                          <w:divBdr>
                                            <w:top w:val="single" w:sz="2" w:space="0" w:color="D9D9E3"/>
                                            <w:left w:val="single" w:sz="2" w:space="0" w:color="D9D9E3"/>
                                            <w:bottom w:val="single" w:sz="2" w:space="0" w:color="D9D9E3"/>
                                            <w:right w:val="single" w:sz="2" w:space="0" w:color="D9D9E3"/>
                                          </w:divBdr>
                                        </w:div>
                                        <w:div w:id="147015054">
                                          <w:marLeft w:val="0"/>
                                          <w:marRight w:val="0"/>
                                          <w:marTop w:val="0"/>
                                          <w:marBottom w:val="0"/>
                                          <w:divBdr>
                                            <w:top w:val="single" w:sz="2" w:space="0" w:color="D9D9E3"/>
                                            <w:left w:val="single" w:sz="2" w:space="0" w:color="D9D9E3"/>
                                            <w:bottom w:val="single" w:sz="2" w:space="0" w:color="D9D9E3"/>
                                            <w:right w:val="single" w:sz="2" w:space="0" w:color="D9D9E3"/>
                                          </w:divBdr>
                                          <w:divsChild>
                                            <w:div w:id="1197547883">
                                              <w:marLeft w:val="0"/>
                                              <w:marRight w:val="0"/>
                                              <w:marTop w:val="0"/>
                                              <w:marBottom w:val="0"/>
                                              <w:divBdr>
                                                <w:top w:val="single" w:sz="2" w:space="0" w:color="D9D9E3"/>
                                                <w:left w:val="single" w:sz="2" w:space="0" w:color="D9D9E3"/>
                                                <w:bottom w:val="single" w:sz="2" w:space="0" w:color="D9D9E3"/>
                                                <w:right w:val="single" w:sz="2" w:space="0" w:color="D9D9E3"/>
                                              </w:divBdr>
                                              <w:divsChild>
                                                <w:div w:id="995840735">
                                                  <w:marLeft w:val="0"/>
                                                  <w:marRight w:val="0"/>
                                                  <w:marTop w:val="0"/>
                                                  <w:marBottom w:val="0"/>
                                                  <w:divBdr>
                                                    <w:top w:val="single" w:sz="2" w:space="0" w:color="D9D9E3"/>
                                                    <w:left w:val="single" w:sz="2" w:space="0" w:color="D9D9E3"/>
                                                    <w:bottom w:val="single" w:sz="2" w:space="0" w:color="D9D9E3"/>
                                                    <w:right w:val="single" w:sz="2" w:space="0" w:color="D9D9E3"/>
                                                  </w:divBdr>
                                                  <w:divsChild>
                                                    <w:div w:id="6693306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46313068">
                          <w:marLeft w:val="0"/>
                          <w:marRight w:val="0"/>
                          <w:marTop w:val="0"/>
                          <w:marBottom w:val="0"/>
                          <w:divBdr>
                            <w:top w:val="single" w:sz="2" w:space="0" w:color="D9D9E3"/>
                            <w:left w:val="single" w:sz="2" w:space="0" w:color="D9D9E3"/>
                            <w:bottom w:val="single" w:sz="2" w:space="0" w:color="D9D9E3"/>
                            <w:right w:val="single" w:sz="2" w:space="0" w:color="D9D9E3"/>
                          </w:divBdr>
                          <w:divsChild>
                            <w:div w:id="653725157">
                              <w:marLeft w:val="0"/>
                              <w:marRight w:val="0"/>
                              <w:marTop w:val="100"/>
                              <w:marBottom w:val="100"/>
                              <w:divBdr>
                                <w:top w:val="single" w:sz="2" w:space="0" w:color="D9D9E3"/>
                                <w:left w:val="single" w:sz="2" w:space="0" w:color="D9D9E3"/>
                                <w:bottom w:val="single" w:sz="2" w:space="0" w:color="D9D9E3"/>
                                <w:right w:val="single" w:sz="2" w:space="0" w:color="D9D9E3"/>
                              </w:divBdr>
                              <w:divsChild>
                                <w:div w:id="2114324068">
                                  <w:marLeft w:val="0"/>
                                  <w:marRight w:val="0"/>
                                  <w:marTop w:val="0"/>
                                  <w:marBottom w:val="0"/>
                                  <w:divBdr>
                                    <w:top w:val="single" w:sz="2" w:space="0" w:color="D9D9E3"/>
                                    <w:left w:val="single" w:sz="2" w:space="0" w:color="D9D9E3"/>
                                    <w:bottom w:val="single" w:sz="2" w:space="0" w:color="D9D9E3"/>
                                    <w:right w:val="single" w:sz="2" w:space="0" w:color="D9D9E3"/>
                                  </w:divBdr>
                                  <w:divsChild>
                                    <w:div w:id="1445727927">
                                      <w:marLeft w:val="0"/>
                                      <w:marRight w:val="0"/>
                                      <w:marTop w:val="0"/>
                                      <w:marBottom w:val="0"/>
                                      <w:divBdr>
                                        <w:top w:val="single" w:sz="2" w:space="0" w:color="D9D9E3"/>
                                        <w:left w:val="single" w:sz="2" w:space="0" w:color="D9D9E3"/>
                                        <w:bottom w:val="single" w:sz="2" w:space="0" w:color="D9D9E3"/>
                                        <w:right w:val="single" w:sz="2" w:space="0" w:color="D9D9E3"/>
                                      </w:divBdr>
                                      <w:divsChild>
                                        <w:div w:id="53087458">
                                          <w:marLeft w:val="0"/>
                                          <w:marRight w:val="0"/>
                                          <w:marTop w:val="0"/>
                                          <w:marBottom w:val="0"/>
                                          <w:divBdr>
                                            <w:top w:val="single" w:sz="2" w:space="0" w:color="D9D9E3"/>
                                            <w:left w:val="single" w:sz="2" w:space="0" w:color="D9D9E3"/>
                                            <w:bottom w:val="single" w:sz="2" w:space="0" w:color="D9D9E3"/>
                                            <w:right w:val="single" w:sz="2" w:space="0" w:color="D9D9E3"/>
                                          </w:divBdr>
                                          <w:divsChild>
                                            <w:div w:id="1666324855">
                                              <w:marLeft w:val="0"/>
                                              <w:marRight w:val="0"/>
                                              <w:marTop w:val="0"/>
                                              <w:marBottom w:val="0"/>
                                              <w:divBdr>
                                                <w:top w:val="single" w:sz="2" w:space="0" w:color="D9D9E3"/>
                                                <w:left w:val="single" w:sz="2" w:space="0" w:color="D9D9E3"/>
                                                <w:bottom w:val="single" w:sz="2" w:space="0" w:color="D9D9E3"/>
                                                <w:right w:val="single" w:sz="2" w:space="0" w:color="D9D9E3"/>
                                              </w:divBdr>
                                              <w:divsChild>
                                                <w:div w:id="774061813">
                                                  <w:marLeft w:val="0"/>
                                                  <w:marRight w:val="0"/>
                                                  <w:marTop w:val="0"/>
                                                  <w:marBottom w:val="0"/>
                                                  <w:divBdr>
                                                    <w:top w:val="single" w:sz="2" w:space="0" w:color="D9D9E3"/>
                                                    <w:left w:val="single" w:sz="2" w:space="0" w:color="D9D9E3"/>
                                                    <w:bottom w:val="single" w:sz="2" w:space="0" w:color="D9D9E3"/>
                                                    <w:right w:val="single" w:sz="2" w:space="0" w:color="D9D9E3"/>
                                                  </w:divBdr>
                                                  <w:divsChild>
                                                    <w:div w:id="271127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74276437">
                                      <w:marLeft w:val="0"/>
                                      <w:marRight w:val="0"/>
                                      <w:marTop w:val="0"/>
                                      <w:marBottom w:val="0"/>
                                      <w:divBdr>
                                        <w:top w:val="single" w:sz="2" w:space="0" w:color="D9D9E3"/>
                                        <w:left w:val="single" w:sz="2" w:space="0" w:color="D9D9E3"/>
                                        <w:bottom w:val="single" w:sz="2" w:space="0" w:color="D9D9E3"/>
                                        <w:right w:val="single" w:sz="2" w:space="0" w:color="D9D9E3"/>
                                      </w:divBdr>
                                      <w:divsChild>
                                        <w:div w:id="17704480">
                                          <w:marLeft w:val="0"/>
                                          <w:marRight w:val="0"/>
                                          <w:marTop w:val="0"/>
                                          <w:marBottom w:val="0"/>
                                          <w:divBdr>
                                            <w:top w:val="single" w:sz="2" w:space="0" w:color="D9D9E3"/>
                                            <w:left w:val="single" w:sz="2" w:space="0" w:color="D9D9E3"/>
                                            <w:bottom w:val="single" w:sz="2" w:space="0" w:color="D9D9E3"/>
                                            <w:right w:val="single" w:sz="2" w:space="0" w:color="D9D9E3"/>
                                          </w:divBdr>
                                        </w:div>
                                        <w:div w:id="572356257">
                                          <w:marLeft w:val="0"/>
                                          <w:marRight w:val="0"/>
                                          <w:marTop w:val="0"/>
                                          <w:marBottom w:val="0"/>
                                          <w:divBdr>
                                            <w:top w:val="single" w:sz="2" w:space="0" w:color="D9D9E3"/>
                                            <w:left w:val="single" w:sz="2" w:space="0" w:color="D9D9E3"/>
                                            <w:bottom w:val="single" w:sz="2" w:space="0" w:color="D9D9E3"/>
                                            <w:right w:val="single" w:sz="2" w:space="0" w:color="D9D9E3"/>
                                          </w:divBdr>
                                          <w:divsChild>
                                            <w:div w:id="246621010">
                                              <w:marLeft w:val="0"/>
                                              <w:marRight w:val="0"/>
                                              <w:marTop w:val="0"/>
                                              <w:marBottom w:val="0"/>
                                              <w:divBdr>
                                                <w:top w:val="single" w:sz="2" w:space="0" w:color="D9D9E3"/>
                                                <w:left w:val="single" w:sz="2" w:space="0" w:color="D9D9E3"/>
                                                <w:bottom w:val="single" w:sz="2" w:space="0" w:color="D9D9E3"/>
                                                <w:right w:val="single" w:sz="2" w:space="0" w:color="D9D9E3"/>
                                              </w:divBdr>
                                              <w:divsChild>
                                                <w:div w:id="1227909281">
                                                  <w:marLeft w:val="0"/>
                                                  <w:marRight w:val="0"/>
                                                  <w:marTop w:val="0"/>
                                                  <w:marBottom w:val="0"/>
                                                  <w:divBdr>
                                                    <w:top w:val="single" w:sz="2" w:space="0" w:color="D9D9E3"/>
                                                    <w:left w:val="single" w:sz="2" w:space="0" w:color="D9D9E3"/>
                                                    <w:bottom w:val="single" w:sz="2" w:space="0" w:color="D9D9E3"/>
                                                    <w:right w:val="single" w:sz="2" w:space="0" w:color="D9D9E3"/>
                                                  </w:divBdr>
                                                  <w:divsChild>
                                                    <w:div w:id="14713594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68705641">
                          <w:marLeft w:val="0"/>
                          <w:marRight w:val="0"/>
                          <w:marTop w:val="0"/>
                          <w:marBottom w:val="0"/>
                          <w:divBdr>
                            <w:top w:val="single" w:sz="2" w:space="0" w:color="D9D9E3"/>
                            <w:left w:val="single" w:sz="2" w:space="0" w:color="D9D9E3"/>
                            <w:bottom w:val="single" w:sz="2" w:space="0" w:color="D9D9E3"/>
                            <w:right w:val="single" w:sz="2" w:space="0" w:color="D9D9E3"/>
                          </w:divBdr>
                          <w:divsChild>
                            <w:div w:id="1010523516">
                              <w:marLeft w:val="0"/>
                              <w:marRight w:val="0"/>
                              <w:marTop w:val="100"/>
                              <w:marBottom w:val="100"/>
                              <w:divBdr>
                                <w:top w:val="single" w:sz="2" w:space="0" w:color="D9D9E3"/>
                                <w:left w:val="single" w:sz="2" w:space="0" w:color="D9D9E3"/>
                                <w:bottom w:val="single" w:sz="2" w:space="0" w:color="D9D9E3"/>
                                <w:right w:val="single" w:sz="2" w:space="0" w:color="D9D9E3"/>
                              </w:divBdr>
                              <w:divsChild>
                                <w:div w:id="1538665213">
                                  <w:marLeft w:val="0"/>
                                  <w:marRight w:val="0"/>
                                  <w:marTop w:val="0"/>
                                  <w:marBottom w:val="0"/>
                                  <w:divBdr>
                                    <w:top w:val="single" w:sz="2" w:space="0" w:color="D9D9E3"/>
                                    <w:left w:val="single" w:sz="2" w:space="0" w:color="D9D9E3"/>
                                    <w:bottom w:val="single" w:sz="2" w:space="0" w:color="D9D9E3"/>
                                    <w:right w:val="single" w:sz="2" w:space="0" w:color="D9D9E3"/>
                                  </w:divBdr>
                                  <w:divsChild>
                                    <w:div w:id="248662957">
                                      <w:marLeft w:val="0"/>
                                      <w:marRight w:val="0"/>
                                      <w:marTop w:val="0"/>
                                      <w:marBottom w:val="0"/>
                                      <w:divBdr>
                                        <w:top w:val="single" w:sz="2" w:space="0" w:color="D9D9E3"/>
                                        <w:left w:val="single" w:sz="2" w:space="0" w:color="D9D9E3"/>
                                        <w:bottom w:val="single" w:sz="2" w:space="0" w:color="D9D9E3"/>
                                        <w:right w:val="single" w:sz="2" w:space="0" w:color="D9D9E3"/>
                                      </w:divBdr>
                                      <w:divsChild>
                                        <w:div w:id="903182031">
                                          <w:marLeft w:val="0"/>
                                          <w:marRight w:val="0"/>
                                          <w:marTop w:val="0"/>
                                          <w:marBottom w:val="0"/>
                                          <w:divBdr>
                                            <w:top w:val="single" w:sz="2" w:space="0" w:color="D9D9E3"/>
                                            <w:left w:val="single" w:sz="2" w:space="0" w:color="D9D9E3"/>
                                            <w:bottom w:val="single" w:sz="2" w:space="0" w:color="D9D9E3"/>
                                            <w:right w:val="single" w:sz="2" w:space="0" w:color="D9D9E3"/>
                                          </w:divBdr>
                                          <w:divsChild>
                                            <w:div w:id="1986157783">
                                              <w:marLeft w:val="0"/>
                                              <w:marRight w:val="0"/>
                                              <w:marTop w:val="0"/>
                                              <w:marBottom w:val="0"/>
                                              <w:divBdr>
                                                <w:top w:val="single" w:sz="2" w:space="0" w:color="D9D9E3"/>
                                                <w:left w:val="single" w:sz="2" w:space="0" w:color="D9D9E3"/>
                                                <w:bottom w:val="single" w:sz="2" w:space="0" w:color="D9D9E3"/>
                                                <w:right w:val="single" w:sz="2" w:space="0" w:color="D9D9E3"/>
                                              </w:divBdr>
                                              <w:divsChild>
                                                <w:div w:id="1361394401">
                                                  <w:marLeft w:val="0"/>
                                                  <w:marRight w:val="0"/>
                                                  <w:marTop w:val="0"/>
                                                  <w:marBottom w:val="0"/>
                                                  <w:divBdr>
                                                    <w:top w:val="single" w:sz="2" w:space="0" w:color="D9D9E3"/>
                                                    <w:left w:val="single" w:sz="2" w:space="0" w:color="D9D9E3"/>
                                                    <w:bottom w:val="single" w:sz="2" w:space="0" w:color="D9D9E3"/>
                                                    <w:right w:val="single" w:sz="2" w:space="0" w:color="D9D9E3"/>
                                                  </w:divBdr>
                                                  <w:divsChild>
                                                    <w:div w:id="20732619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25237025">
                                      <w:marLeft w:val="0"/>
                                      <w:marRight w:val="0"/>
                                      <w:marTop w:val="0"/>
                                      <w:marBottom w:val="0"/>
                                      <w:divBdr>
                                        <w:top w:val="single" w:sz="2" w:space="0" w:color="D9D9E3"/>
                                        <w:left w:val="single" w:sz="2" w:space="0" w:color="D9D9E3"/>
                                        <w:bottom w:val="single" w:sz="2" w:space="0" w:color="D9D9E3"/>
                                        <w:right w:val="single" w:sz="2" w:space="0" w:color="D9D9E3"/>
                                      </w:divBdr>
                                      <w:divsChild>
                                        <w:div w:id="1283536528">
                                          <w:marLeft w:val="0"/>
                                          <w:marRight w:val="0"/>
                                          <w:marTop w:val="0"/>
                                          <w:marBottom w:val="0"/>
                                          <w:divBdr>
                                            <w:top w:val="single" w:sz="2" w:space="0" w:color="D9D9E3"/>
                                            <w:left w:val="single" w:sz="2" w:space="0" w:color="D9D9E3"/>
                                            <w:bottom w:val="single" w:sz="2" w:space="0" w:color="D9D9E3"/>
                                            <w:right w:val="single" w:sz="2" w:space="0" w:color="D9D9E3"/>
                                          </w:divBdr>
                                        </w:div>
                                        <w:div w:id="1634940093">
                                          <w:marLeft w:val="0"/>
                                          <w:marRight w:val="0"/>
                                          <w:marTop w:val="0"/>
                                          <w:marBottom w:val="0"/>
                                          <w:divBdr>
                                            <w:top w:val="single" w:sz="2" w:space="0" w:color="D9D9E3"/>
                                            <w:left w:val="single" w:sz="2" w:space="0" w:color="D9D9E3"/>
                                            <w:bottom w:val="single" w:sz="2" w:space="0" w:color="D9D9E3"/>
                                            <w:right w:val="single" w:sz="2" w:space="0" w:color="D9D9E3"/>
                                          </w:divBdr>
                                          <w:divsChild>
                                            <w:div w:id="978657678">
                                              <w:marLeft w:val="0"/>
                                              <w:marRight w:val="0"/>
                                              <w:marTop w:val="0"/>
                                              <w:marBottom w:val="0"/>
                                              <w:divBdr>
                                                <w:top w:val="single" w:sz="2" w:space="0" w:color="D9D9E3"/>
                                                <w:left w:val="single" w:sz="2" w:space="0" w:color="D9D9E3"/>
                                                <w:bottom w:val="single" w:sz="2" w:space="0" w:color="D9D9E3"/>
                                                <w:right w:val="single" w:sz="2" w:space="0" w:color="D9D9E3"/>
                                              </w:divBdr>
                                              <w:divsChild>
                                                <w:div w:id="1791393078">
                                                  <w:marLeft w:val="0"/>
                                                  <w:marRight w:val="0"/>
                                                  <w:marTop w:val="0"/>
                                                  <w:marBottom w:val="0"/>
                                                  <w:divBdr>
                                                    <w:top w:val="single" w:sz="2" w:space="0" w:color="D9D9E3"/>
                                                    <w:left w:val="single" w:sz="2" w:space="0" w:color="D9D9E3"/>
                                                    <w:bottom w:val="single" w:sz="2" w:space="0" w:color="D9D9E3"/>
                                                    <w:right w:val="single" w:sz="2" w:space="0" w:color="D9D9E3"/>
                                                  </w:divBdr>
                                                  <w:divsChild>
                                                    <w:div w:id="11472361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17560129">
                          <w:marLeft w:val="0"/>
                          <w:marRight w:val="0"/>
                          <w:marTop w:val="0"/>
                          <w:marBottom w:val="0"/>
                          <w:divBdr>
                            <w:top w:val="single" w:sz="2" w:space="0" w:color="D9D9E3"/>
                            <w:left w:val="single" w:sz="2" w:space="0" w:color="D9D9E3"/>
                            <w:bottom w:val="single" w:sz="2" w:space="0" w:color="D9D9E3"/>
                            <w:right w:val="single" w:sz="2" w:space="0" w:color="D9D9E3"/>
                          </w:divBdr>
                          <w:divsChild>
                            <w:div w:id="198052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1085226919">
                                  <w:marLeft w:val="0"/>
                                  <w:marRight w:val="0"/>
                                  <w:marTop w:val="0"/>
                                  <w:marBottom w:val="0"/>
                                  <w:divBdr>
                                    <w:top w:val="single" w:sz="2" w:space="0" w:color="D9D9E3"/>
                                    <w:left w:val="single" w:sz="2" w:space="0" w:color="D9D9E3"/>
                                    <w:bottom w:val="single" w:sz="2" w:space="0" w:color="D9D9E3"/>
                                    <w:right w:val="single" w:sz="2" w:space="0" w:color="D9D9E3"/>
                                  </w:divBdr>
                                  <w:divsChild>
                                    <w:div w:id="264190666">
                                      <w:marLeft w:val="0"/>
                                      <w:marRight w:val="0"/>
                                      <w:marTop w:val="0"/>
                                      <w:marBottom w:val="0"/>
                                      <w:divBdr>
                                        <w:top w:val="single" w:sz="2" w:space="0" w:color="D9D9E3"/>
                                        <w:left w:val="single" w:sz="2" w:space="0" w:color="D9D9E3"/>
                                        <w:bottom w:val="single" w:sz="2" w:space="0" w:color="D9D9E3"/>
                                        <w:right w:val="single" w:sz="2" w:space="0" w:color="D9D9E3"/>
                                      </w:divBdr>
                                      <w:divsChild>
                                        <w:div w:id="1702239675">
                                          <w:marLeft w:val="0"/>
                                          <w:marRight w:val="0"/>
                                          <w:marTop w:val="0"/>
                                          <w:marBottom w:val="0"/>
                                          <w:divBdr>
                                            <w:top w:val="single" w:sz="2" w:space="0" w:color="D9D9E3"/>
                                            <w:left w:val="single" w:sz="2" w:space="0" w:color="D9D9E3"/>
                                            <w:bottom w:val="single" w:sz="2" w:space="0" w:color="D9D9E3"/>
                                            <w:right w:val="single" w:sz="2" w:space="0" w:color="D9D9E3"/>
                                          </w:divBdr>
                                          <w:divsChild>
                                            <w:div w:id="1218975955">
                                              <w:marLeft w:val="0"/>
                                              <w:marRight w:val="0"/>
                                              <w:marTop w:val="0"/>
                                              <w:marBottom w:val="0"/>
                                              <w:divBdr>
                                                <w:top w:val="single" w:sz="2" w:space="0" w:color="D9D9E3"/>
                                                <w:left w:val="single" w:sz="2" w:space="0" w:color="D9D9E3"/>
                                                <w:bottom w:val="single" w:sz="2" w:space="0" w:color="D9D9E3"/>
                                                <w:right w:val="single" w:sz="2" w:space="0" w:color="D9D9E3"/>
                                              </w:divBdr>
                                              <w:divsChild>
                                                <w:div w:id="1627200826">
                                                  <w:marLeft w:val="0"/>
                                                  <w:marRight w:val="0"/>
                                                  <w:marTop w:val="0"/>
                                                  <w:marBottom w:val="0"/>
                                                  <w:divBdr>
                                                    <w:top w:val="single" w:sz="2" w:space="0" w:color="D9D9E3"/>
                                                    <w:left w:val="single" w:sz="2" w:space="0" w:color="D9D9E3"/>
                                                    <w:bottom w:val="single" w:sz="2" w:space="0" w:color="D9D9E3"/>
                                                    <w:right w:val="single" w:sz="2" w:space="0" w:color="D9D9E3"/>
                                                  </w:divBdr>
                                                  <w:divsChild>
                                                    <w:div w:id="2344342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35041936">
                                      <w:marLeft w:val="0"/>
                                      <w:marRight w:val="0"/>
                                      <w:marTop w:val="0"/>
                                      <w:marBottom w:val="0"/>
                                      <w:divBdr>
                                        <w:top w:val="single" w:sz="2" w:space="0" w:color="D9D9E3"/>
                                        <w:left w:val="single" w:sz="2" w:space="0" w:color="D9D9E3"/>
                                        <w:bottom w:val="single" w:sz="2" w:space="0" w:color="D9D9E3"/>
                                        <w:right w:val="single" w:sz="2" w:space="0" w:color="D9D9E3"/>
                                      </w:divBdr>
                                      <w:divsChild>
                                        <w:div w:id="2095348414">
                                          <w:marLeft w:val="0"/>
                                          <w:marRight w:val="0"/>
                                          <w:marTop w:val="0"/>
                                          <w:marBottom w:val="0"/>
                                          <w:divBdr>
                                            <w:top w:val="single" w:sz="2" w:space="0" w:color="D9D9E3"/>
                                            <w:left w:val="single" w:sz="2" w:space="0" w:color="D9D9E3"/>
                                            <w:bottom w:val="single" w:sz="2" w:space="0" w:color="D9D9E3"/>
                                            <w:right w:val="single" w:sz="2" w:space="0" w:color="D9D9E3"/>
                                          </w:divBdr>
                                        </w:div>
                                        <w:div w:id="330526249">
                                          <w:marLeft w:val="0"/>
                                          <w:marRight w:val="0"/>
                                          <w:marTop w:val="0"/>
                                          <w:marBottom w:val="0"/>
                                          <w:divBdr>
                                            <w:top w:val="single" w:sz="2" w:space="0" w:color="D9D9E3"/>
                                            <w:left w:val="single" w:sz="2" w:space="0" w:color="D9D9E3"/>
                                            <w:bottom w:val="single" w:sz="2" w:space="0" w:color="D9D9E3"/>
                                            <w:right w:val="single" w:sz="2" w:space="0" w:color="D9D9E3"/>
                                          </w:divBdr>
                                          <w:divsChild>
                                            <w:div w:id="662120565">
                                              <w:marLeft w:val="0"/>
                                              <w:marRight w:val="0"/>
                                              <w:marTop w:val="0"/>
                                              <w:marBottom w:val="0"/>
                                              <w:divBdr>
                                                <w:top w:val="single" w:sz="2" w:space="0" w:color="D9D9E3"/>
                                                <w:left w:val="single" w:sz="2" w:space="0" w:color="D9D9E3"/>
                                                <w:bottom w:val="single" w:sz="2" w:space="0" w:color="D9D9E3"/>
                                                <w:right w:val="single" w:sz="2" w:space="0" w:color="D9D9E3"/>
                                              </w:divBdr>
                                              <w:divsChild>
                                                <w:div w:id="49036053">
                                                  <w:marLeft w:val="0"/>
                                                  <w:marRight w:val="0"/>
                                                  <w:marTop w:val="0"/>
                                                  <w:marBottom w:val="0"/>
                                                  <w:divBdr>
                                                    <w:top w:val="single" w:sz="2" w:space="0" w:color="D9D9E3"/>
                                                    <w:left w:val="single" w:sz="2" w:space="0" w:color="D9D9E3"/>
                                                    <w:bottom w:val="single" w:sz="2" w:space="0" w:color="D9D9E3"/>
                                                    <w:right w:val="single" w:sz="2" w:space="0" w:color="D9D9E3"/>
                                                  </w:divBdr>
                                                  <w:divsChild>
                                                    <w:div w:id="8228196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3278246">
                          <w:marLeft w:val="0"/>
                          <w:marRight w:val="0"/>
                          <w:marTop w:val="0"/>
                          <w:marBottom w:val="0"/>
                          <w:divBdr>
                            <w:top w:val="single" w:sz="2" w:space="0" w:color="D9D9E3"/>
                            <w:left w:val="single" w:sz="2" w:space="0" w:color="D9D9E3"/>
                            <w:bottom w:val="single" w:sz="2" w:space="0" w:color="D9D9E3"/>
                            <w:right w:val="single" w:sz="2" w:space="0" w:color="D9D9E3"/>
                          </w:divBdr>
                          <w:divsChild>
                            <w:div w:id="955478411">
                              <w:marLeft w:val="0"/>
                              <w:marRight w:val="0"/>
                              <w:marTop w:val="100"/>
                              <w:marBottom w:val="100"/>
                              <w:divBdr>
                                <w:top w:val="single" w:sz="2" w:space="0" w:color="D9D9E3"/>
                                <w:left w:val="single" w:sz="2" w:space="0" w:color="D9D9E3"/>
                                <w:bottom w:val="single" w:sz="2" w:space="0" w:color="D9D9E3"/>
                                <w:right w:val="single" w:sz="2" w:space="0" w:color="D9D9E3"/>
                              </w:divBdr>
                              <w:divsChild>
                                <w:div w:id="1921938245">
                                  <w:marLeft w:val="0"/>
                                  <w:marRight w:val="0"/>
                                  <w:marTop w:val="0"/>
                                  <w:marBottom w:val="0"/>
                                  <w:divBdr>
                                    <w:top w:val="single" w:sz="2" w:space="0" w:color="D9D9E3"/>
                                    <w:left w:val="single" w:sz="2" w:space="0" w:color="D9D9E3"/>
                                    <w:bottom w:val="single" w:sz="2" w:space="0" w:color="D9D9E3"/>
                                    <w:right w:val="single" w:sz="2" w:space="0" w:color="D9D9E3"/>
                                  </w:divBdr>
                                  <w:divsChild>
                                    <w:div w:id="276721391">
                                      <w:marLeft w:val="0"/>
                                      <w:marRight w:val="0"/>
                                      <w:marTop w:val="0"/>
                                      <w:marBottom w:val="0"/>
                                      <w:divBdr>
                                        <w:top w:val="single" w:sz="2" w:space="0" w:color="D9D9E3"/>
                                        <w:left w:val="single" w:sz="2" w:space="0" w:color="D9D9E3"/>
                                        <w:bottom w:val="single" w:sz="2" w:space="0" w:color="D9D9E3"/>
                                        <w:right w:val="single" w:sz="2" w:space="0" w:color="D9D9E3"/>
                                      </w:divBdr>
                                      <w:divsChild>
                                        <w:div w:id="802187865">
                                          <w:marLeft w:val="0"/>
                                          <w:marRight w:val="0"/>
                                          <w:marTop w:val="0"/>
                                          <w:marBottom w:val="0"/>
                                          <w:divBdr>
                                            <w:top w:val="single" w:sz="2" w:space="0" w:color="D9D9E3"/>
                                            <w:left w:val="single" w:sz="2" w:space="0" w:color="D9D9E3"/>
                                            <w:bottom w:val="single" w:sz="2" w:space="0" w:color="D9D9E3"/>
                                            <w:right w:val="single" w:sz="2" w:space="0" w:color="D9D9E3"/>
                                          </w:divBdr>
                                          <w:divsChild>
                                            <w:div w:id="1077170713">
                                              <w:marLeft w:val="0"/>
                                              <w:marRight w:val="0"/>
                                              <w:marTop w:val="0"/>
                                              <w:marBottom w:val="0"/>
                                              <w:divBdr>
                                                <w:top w:val="single" w:sz="2" w:space="0" w:color="D9D9E3"/>
                                                <w:left w:val="single" w:sz="2" w:space="0" w:color="D9D9E3"/>
                                                <w:bottom w:val="single" w:sz="2" w:space="0" w:color="D9D9E3"/>
                                                <w:right w:val="single" w:sz="2" w:space="0" w:color="D9D9E3"/>
                                              </w:divBdr>
                                              <w:divsChild>
                                                <w:div w:id="202206981">
                                                  <w:marLeft w:val="0"/>
                                                  <w:marRight w:val="0"/>
                                                  <w:marTop w:val="0"/>
                                                  <w:marBottom w:val="0"/>
                                                  <w:divBdr>
                                                    <w:top w:val="single" w:sz="2" w:space="0" w:color="D9D9E3"/>
                                                    <w:left w:val="single" w:sz="2" w:space="0" w:color="D9D9E3"/>
                                                    <w:bottom w:val="single" w:sz="2" w:space="0" w:color="D9D9E3"/>
                                                    <w:right w:val="single" w:sz="2" w:space="0" w:color="D9D9E3"/>
                                                  </w:divBdr>
                                                  <w:divsChild>
                                                    <w:div w:id="20048186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73646645">
                                      <w:marLeft w:val="0"/>
                                      <w:marRight w:val="0"/>
                                      <w:marTop w:val="0"/>
                                      <w:marBottom w:val="0"/>
                                      <w:divBdr>
                                        <w:top w:val="single" w:sz="2" w:space="0" w:color="D9D9E3"/>
                                        <w:left w:val="single" w:sz="2" w:space="0" w:color="D9D9E3"/>
                                        <w:bottom w:val="single" w:sz="2" w:space="0" w:color="D9D9E3"/>
                                        <w:right w:val="single" w:sz="2" w:space="0" w:color="D9D9E3"/>
                                      </w:divBdr>
                                      <w:divsChild>
                                        <w:div w:id="1858345997">
                                          <w:marLeft w:val="0"/>
                                          <w:marRight w:val="0"/>
                                          <w:marTop w:val="0"/>
                                          <w:marBottom w:val="0"/>
                                          <w:divBdr>
                                            <w:top w:val="single" w:sz="2" w:space="0" w:color="D9D9E3"/>
                                            <w:left w:val="single" w:sz="2" w:space="0" w:color="D9D9E3"/>
                                            <w:bottom w:val="single" w:sz="2" w:space="0" w:color="D9D9E3"/>
                                            <w:right w:val="single" w:sz="2" w:space="0" w:color="D9D9E3"/>
                                          </w:divBdr>
                                        </w:div>
                                        <w:div w:id="343673177">
                                          <w:marLeft w:val="0"/>
                                          <w:marRight w:val="0"/>
                                          <w:marTop w:val="0"/>
                                          <w:marBottom w:val="0"/>
                                          <w:divBdr>
                                            <w:top w:val="single" w:sz="2" w:space="0" w:color="D9D9E3"/>
                                            <w:left w:val="single" w:sz="2" w:space="0" w:color="D9D9E3"/>
                                            <w:bottom w:val="single" w:sz="2" w:space="0" w:color="D9D9E3"/>
                                            <w:right w:val="single" w:sz="2" w:space="0" w:color="D9D9E3"/>
                                          </w:divBdr>
                                          <w:divsChild>
                                            <w:div w:id="1105424579">
                                              <w:marLeft w:val="0"/>
                                              <w:marRight w:val="0"/>
                                              <w:marTop w:val="0"/>
                                              <w:marBottom w:val="0"/>
                                              <w:divBdr>
                                                <w:top w:val="single" w:sz="2" w:space="0" w:color="D9D9E3"/>
                                                <w:left w:val="single" w:sz="2" w:space="0" w:color="D9D9E3"/>
                                                <w:bottom w:val="single" w:sz="2" w:space="0" w:color="D9D9E3"/>
                                                <w:right w:val="single" w:sz="2" w:space="0" w:color="D9D9E3"/>
                                              </w:divBdr>
                                              <w:divsChild>
                                                <w:div w:id="1077436344">
                                                  <w:marLeft w:val="0"/>
                                                  <w:marRight w:val="0"/>
                                                  <w:marTop w:val="0"/>
                                                  <w:marBottom w:val="0"/>
                                                  <w:divBdr>
                                                    <w:top w:val="single" w:sz="2" w:space="0" w:color="D9D9E3"/>
                                                    <w:left w:val="single" w:sz="2" w:space="0" w:color="D9D9E3"/>
                                                    <w:bottom w:val="single" w:sz="2" w:space="0" w:color="D9D9E3"/>
                                                    <w:right w:val="single" w:sz="2" w:space="0" w:color="D9D9E3"/>
                                                  </w:divBdr>
                                                  <w:divsChild>
                                                    <w:div w:id="9582223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02146540">
                          <w:marLeft w:val="0"/>
                          <w:marRight w:val="0"/>
                          <w:marTop w:val="0"/>
                          <w:marBottom w:val="0"/>
                          <w:divBdr>
                            <w:top w:val="single" w:sz="2" w:space="0" w:color="D9D9E3"/>
                            <w:left w:val="single" w:sz="2" w:space="0" w:color="D9D9E3"/>
                            <w:bottom w:val="single" w:sz="2" w:space="0" w:color="D9D9E3"/>
                            <w:right w:val="single" w:sz="2" w:space="0" w:color="D9D9E3"/>
                          </w:divBdr>
                          <w:divsChild>
                            <w:div w:id="1334802849">
                              <w:marLeft w:val="0"/>
                              <w:marRight w:val="0"/>
                              <w:marTop w:val="100"/>
                              <w:marBottom w:val="100"/>
                              <w:divBdr>
                                <w:top w:val="single" w:sz="2" w:space="0" w:color="D9D9E3"/>
                                <w:left w:val="single" w:sz="2" w:space="0" w:color="D9D9E3"/>
                                <w:bottom w:val="single" w:sz="2" w:space="0" w:color="D9D9E3"/>
                                <w:right w:val="single" w:sz="2" w:space="0" w:color="D9D9E3"/>
                              </w:divBdr>
                              <w:divsChild>
                                <w:div w:id="1944653387">
                                  <w:marLeft w:val="0"/>
                                  <w:marRight w:val="0"/>
                                  <w:marTop w:val="0"/>
                                  <w:marBottom w:val="0"/>
                                  <w:divBdr>
                                    <w:top w:val="single" w:sz="2" w:space="0" w:color="D9D9E3"/>
                                    <w:left w:val="single" w:sz="2" w:space="0" w:color="D9D9E3"/>
                                    <w:bottom w:val="single" w:sz="2" w:space="0" w:color="D9D9E3"/>
                                    <w:right w:val="single" w:sz="2" w:space="0" w:color="D9D9E3"/>
                                  </w:divBdr>
                                  <w:divsChild>
                                    <w:div w:id="256980902">
                                      <w:marLeft w:val="0"/>
                                      <w:marRight w:val="0"/>
                                      <w:marTop w:val="0"/>
                                      <w:marBottom w:val="0"/>
                                      <w:divBdr>
                                        <w:top w:val="single" w:sz="2" w:space="0" w:color="D9D9E3"/>
                                        <w:left w:val="single" w:sz="2" w:space="0" w:color="D9D9E3"/>
                                        <w:bottom w:val="single" w:sz="2" w:space="0" w:color="D9D9E3"/>
                                        <w:right w:val="single" w:sz="2" w:space="0" w:color="D9D9E3"/>
                                      </w:divBdr>
                                      <w:divsChild>
                                        <w:div w:id="2079551613">
                                          <w:marLeft w:val="0"/>
                                          <w:marRight w:val="0"/>
                                          <w:marTop w:val="0"/>
                                          <w:marBottom w:val="0"/>
                                          <w:divBdr>
                                            <w:top w:val="single" w:sz="2" w:space="0" w:color="D9D9E3"/>
                                            <w:left w:val="single" w:sz="2" w:space="0" w:color="D9D9E3"/>
                                            <w:bottom w:val="single" w:sz="2" w:space="0" w:color="D9D9E3"/>
                                            <w:right w:val="single" w:sz="2" w:space="0" w:color="D9D9E3"/>
                                          </w:divBdr>
                                          <w:divsChild>
                                            <w:div w:id="2135978115">
                                              <w:marLeft w:val="0"/>
                                              <w:marRight w:val="0"/>
                                              <w:marTop w:val="0"/>
                                              <w:marBottom w:val="0"/>
                                              <w:divBdr>
                                                <w:top w:val="single" w:sz="2" w:space="0" w:color="D9D9E3"/>
                                                <w:left w:val="single" w:sz="2" w:space="0" w:color="D9D9E3"/>
                                                <w:bottom w:val="single" w:sz="2" w:space="0" w:color="D9D9E3"/>
                                                <w:right w:val="single" w:sz="2" w:space="0" w:color="D9D9E3"/>
                                              </w:divBdr>
                                              <w:divsChild>
                                                <w:div w:id="1286081216">
                                                  <w:marLeft w:val="0"/>
                                                  <w:marRight w:val="0"/>
                                                  <w:marTop w:val="0"/>
                                                  <w:marBottom w:val="0"/>
                                                  <w:divBdr>
                                                    <w:top w:val="single" w:sz="2" w:space="0" w:color="D9D9E3"/>
                                                    <w:left w:val="single" w:sz="2" w:space="0" w:color="D9D9E3"/>
                                                    <w:bottom w:val="single" w:sz="2" w:space="0" w:color="D9D9E3"/>
                                                    <w:right w:val="single" w:sz="2" w:space="0" w:color="D9D9E3"/>
                                                  </w:divBdr>
                                                  <w:divsChild>
                                                    <w:div w:id="1561939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96598073">
                                      <w:marLeft w:val="0"/>
                                      <w:marRight w:val="0"/>
                                      <w:marTop w:val="0"/>
                                      <w:marBottom w:val="0"/>
                                      <w:divBdr>
                                        <w:top w:val="single" w:sz="2" w:space="0" w:color="D9D9E3"/>
                                        <w:left w:val="single" w:sz="2" w:space="0" w:color="D9D9E3"/>
                                        <w:bottom w:val="single" w:sz="2" w:space="0" w:color="D9D9E3"/>
                                        <w:right w:val="single" w:sz="2" w:space="0" w:color="D9D9E3"/>
                                      </w:divBdr>
                                      <w:divsChild>
                                        <w:div w:id="1988243224">
                                          <w:marLeft w:val="0"/>
                                          <w:marRight w:val="0"/>
                                          <w:marTop w:val="0"/>
                                          <w:marBottom w:val="0"/>
                                          <w:divBdr>
                                            <w:top w:val="single" w:sz="2" w:space="0" w:color="D9D9E3"/>
                                            <w:left w:val="single" w:sz="2" w:space="0" w:color="D9D9E3"/>
                                            <w:bottom w:val="single" w:sz="2" w:space="0" w:color="D9D9E3"/>
                                            <w:right w:val="single" w:sz="2" w:space="0" w:color="D9D9E3"/>
                                          </w:divBdr>
                                        </w:div>
                                        <w:div w:id="1276015275">
                                          <w:marLeft w:val="0"/>
                                          <w:marRight w:val="0"/>
                                          <w:marTop w:val="0"/>
                                          <w:marBottom w:val="0"/>
                                          <w:divBdr>
                                            <w:top w:val="single" w:sz="2" w:space="0" w:color="D9D9E3"/>
                                            <w:left w:val="single" w:sz="2" w:space="0" w:color="D9D9E3"/>
                                            <w:bottom w:val="single" w:sz="2" w:space="0" w:color="D9D9E3"/>
                                            <w:right w:val="single" w:sz="2" w:space="0" w:color="D9D9E3"/>
                                          </w:divBdr>
                                          <w:divsChild>
                                            <w:div w:id="2051419027">
                                              <w:marLeft w:val="0"/>
                                              <w:marRight w:val="0"/>
                                              <w:marTop w:val="0"/>
                                              <w:marBottom w:val="0"/>
                                              <w:divBdr>
                                                <w:top w:val="single" w:sz="2" w:space="0" w:color="D9D9E3"/>
                                                <w:left w:val="single" w:sz="2" w:space="0" w:color="D9D9E3"/>
                                                <w:bottom w:val="single" w:sz="2" w:space="0" w:color="D9D9E3"/>
                                                <w:right w:val="single" w:sz="2" w:space="0" w:color="D9D9E3"/>
                                              </w:divBdr>
                                              <w:divsChild>
                                                <w:div w:id="382680205">
                                                  <w:marLeft w:val="0"/>
                                                  <w:marRight w:val="0"/>
                                                  <w:marTop w:val="0"/>
                                                  <w:marBottom w:val="0"/>
                                                  <w:divBdr>
                                                    <w:top w:val="single" w:sz="2" w:space="0" w:color="D9D9E3"/>
                                                    <w:left w:val="single" w:sz="2" w:space="0" w:color="D9D9E3"/>
                                                    <w:bottom w:val="single" w:sz="2" w:space="0" w:color="D9D9E3"/>
                                                    <w:right w:val="single" w:sz="2" w:space="0" w:color="D9D9E3"/>
                                                  </w:divBdr>
                                                  <w:divsChild>
                                                    <w:div w:id="1452087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60599769">
          <w:marLeft w:val="0"/>
          <w:marRight w:val="0"/>
          <w:marTop w:val="0"/>
          <w:marBottom w:val="0"/>
          <w:divBdr>
            <w:top w:val="single" w:sz="2" w:space="0" w:color="D9D9E3"/>
            <w:left w:val="single" w:sz="2" w:space="0" w:color="D9D9E3"/>
            <w:bottom w:val="single" w:sz="2" w:space="0" w:color="D9D9E3"/>
            <w:right w:val="single" w:sz="2" w:space="0" w:color="D9D9E3"/>
          </w:divBdr>
          <w:divsChild>
            <w:div w:id="210844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95472478">
      <w:bodyDiv w:val="1"/>
      <w:marLeft w:val="0"/>
      <w:marRight w:val="0"/>
      <w:marTop w:val="0"/>
      <w:marBottom w:val="0"/>
      <w:divBdr>
        <w:top w:val="none" w:sz="0" w:space="0" w:color="auto"/>
        <w:left w:val="none" w:sz="0" w:space="0" w:color="auto"/>
        <w:bottom w:val="none" w:sz="0" w:space="0" w:color="auto"/>
        <w:right w:val="none" w:sz="0" w:space="0" w:color="auto"/>
      </w:divBdr>
      <w:divsChild>
        <w:div w:id="718210967">
          <w:marLeft w:val="0"/>
          <w:marRight w:val="0"/>
          <w:marTop w:val="0"/>
          <w:marBottom w:val="0"/>
          <w:divBdr>
            <w:top w:val="single" w:sz="2" w:space="0" w:color="E3E3E3"/>
            <w:left w:val="single" w:sz="2" w:space="0" w:color="E3E3E3"/>
            <w:bottom w:val="single" w:sz="2" w:space="0" w:color="E3E3E3"/>
            <w:right w:val="single" w:sz="2" w:space="0" w:color="E3E3E3"/>
          </w:divBdr>
          <w:divsChild>
            <w:div w:id="1712072818">
              <w:marLeft w:val="0"/>
              <w:marRight w:val="0"/>
              <w:marTop w:val="100"/>
              <w:marBottom w:val="100"/>
              <w:divBdr>
                <w:top w:val="single" w:sz="2" w:space="0" w:color="E3E3E3"/>
                <w:left w:val="single" w:sz="2" w:space="0" w:color="E3E3E3"/>
                <w:bottom w:val="single" w:sz="2" w:space="0" w:color="E3E3E3"/>
                <w:right w:val="single" w:sz="2" w:space="0" w:color="E3E3E3"/>
              </w:divBdr>
              <w:divsChild>
                <w:div w:id="639919090">
                  <w:marLeft w:val="0"/>
                  <w:marRight w:val="0"/>
                  <w:marTop w:val="0"/>
                  <w:marBottom w:val="0"/>
                  <w:divBdr>
                    <w:top w:val="single" w:sz="2" w:space="0" w:color="E3E3E3"/>
                    <w:left w:val="single" w:sz="2" w:space="0" w:color="E3E3E3"/>
                    <w:bottom w:val="single" w:sz="2" w:space="0" w:color="E3E3E3"/>
                    <w:right w:val="single" w:sz="2" w:space="0" w:color="E3E3E3"/>
                  </w:divBdr>
                  <w:divsChild>
                    <w:div w:id="1093621984">
                      <w:marLeft w:val="0"/>
                      <w:marRight w:val="0"/>
                      <w:marTop w:val="0"/>
                      <w:marBottom w:val="0"/>
                      <w:divBdr>
                        <w:top w:val="single" w:sz="2" w:space="0" w:color="E3E3E3"/>
                        <w:left w:val="single" w:sz="2" w:space="0" w:color="E3E3E3"/>
                        <w:bottom w:val="single" w:sz="2" w:space="0" w:color="E3E3E3"/>
                        <w:right w:val="single" w:sz="2" w:space="0" w:color="E3E3E3"/>
                      </w:divBdr>
                      <w:divsChild>
                        <w:div w:id="1356420601">
                          <w:marLeft w:val="0"/>
                          <w:marRight w:val="0"/>
                          <w:marTop w:val="0"/>
                          <w:marBottom w:val="0"/>
                          <w:divBdr>
                            <w:top w:val="single" w:sz="2" w:space="0" w:color="E3E3E3"/>
                            <w:left w:val="single" w:sz="2" w:space="0" w:color="E3E3E3"/>
                            <w:bottom w:val="single" w:sz="2" w:space="0" w:color="E3E3E3"/>
                            <w:right w:val="single" w:sz="2" w:space="0" w:color="E3E3E3"/>
                          </w:divBdr>
                          <w:divsChild>
                            <w:div w:id="981622242">
                              <w:marLeft w:val="0"/>
                              <w:marRight w:val="0"/>
                              <w:marTop w:val="0"/>
                              <w:marBottom w:val="0"/>
                              <w:divBdr>
                                <w:top w:val="single" w:sz="2" w:space="0" w:color="E3E3E3"/>
                                <w:left w:val="single" w:sz="2" w:space="0" w:color="E3E3E3"/>
                                <w:bottom w:val="single" w:sz="2" w:space="0" w:color="E3E3E3"/>
                                <w:right w:val="single" w:sz="2" w:space="0" w:color="E3E3E3"/>
                              </w:divBdr>
                              <w:divsChild>
                                <w:div w:id="1942763622">
                                  <w:marLeft w:val="0"/>
                                  <w:marRight w:val="0"/>
                                  <w:marTop w:val="0"/>
                                  <w:marBottom w:val="0"/>
                                  <w:divBdr>
                                    <w:top w:val="single" w:sz="2" w:space="0" w:color="E3E3E3"/>
                                    <w:left w:val="single" w:sz="2" w:space="0" w:color="E3E3E3"/>
                                    <w:bottom w:val="single" w:sz="2" w:space="0" w:color="E3E3E3"/>
                                    <w:right w:val="single" w:sz="2" w:space="0" w:color="E3E3E3"/>
                                  </w:divBdr>
                                  <w:divsChild>
                                    <w:div w:id="3107973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100172079">
      <w:bodyDiv w:val="1"/>
      <w:marLeft w:val="0"/>
      <w:marRight w:val="0"/>
      <w:marTop w:val="0"/>
      <w:marBottom w:val="0"/>
      <w:divBdr>
        <w:top w:val="none" w:sz="0" w:space="0" w:color="auto"/>
        <w:left w:val="none" w:sz="0" w:space="0" w:color="auto"/>
        <w:bottom w:val="none" w:sz="0" w:space="0" w:color="auto"/>
        <w:right w:val="none" w:sz="0" w:space="0" w:color="auto"/>
      </w:divBdr>
      <w:divsChild>
        <w:div w:id="2040937077">
          <w:marLeft w:val="0"/>
          <w:marRight w:val="0"/>
          <w:marTop w:val="0"/>
          <w:marBottom w:val="240"/>
          <w:divBdr>
            <w:top w:val="none" w:sz="0" w:space="0" w:color="auto"/>
            <w:left w:val="none" w:sz="0" w:space="0" w:color="auto"/>
            <w:bottom w:val="none" w:sz="0" w:space="0" w:color="auto"/>
            <w:right w:val="none" w:sz="0" w:space="0" w:color="auto"/>
          </w:divBdr>
        </w:div>
        <w:div w:id="1108282099">
          <w:marLeft w:val="0"/>
          <w:marRight w:val="0"/>
          <w:marTop w:val="240"/>
          <w:marBottom w:val="240"/>
          <w:divBdr>
            <w:top w:val="none" w:sz="0" w:space="0" w:color="auto"/>
            <w:left w:val="none" w:sz="0" w:space="0" w:color="auto"/>
            <w:bottom w:val="none" w:sz="0" w:space="0" w:color="auto"/>
            <w:right w:val="none" w:sz="0" w:space="0" w:color="auto"/>
          </w:divBdr>
        </w:div>
        <w:div w:id="178549344">
          <w:marLeft w:val="0"/>
          <w:marRight w:val="0"/>
          <w:marTop w:val="0"/>
          <w:marBottom w:val="240"/>
          <w:divBdr>
            <w:top w:val="none" w:sz="0" w:space="0" w:color="auto"/>
            <w:left w:val="none" w:sz="0" w:space="0" w:color="auto"/>
            <w:bottom w:val="none" w:sz="0" w:space="0" w:color="auto"/>
            <w:right w:val="none" w:sz="0" w:space="0" w:color="auto"/>
          </w:divBdr>
        </w:div>
      </w:divsChild>
    </w:div>
    <w:div w:id="213208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hyperlink" Target="https://doi.org/10.1089/chi.2015.0" TargetMode="External"/><Relationship Id="rId26" Type="http://schemas.openxmlformats.org/officeDocument/2006/relationships/hyperlink" Target="https://doi.org/10.1542/peds.2015-2151" TargetMode="External"/><Relationship Id="rId39" Type="http://schemas.openxmlformats.org/officeDocument/2006/relationships/hyperlink" Target="https://doi.org/10.7763/IJSSH.2014.V4.336" TargetMode="External"/><Relationship Id="rId21" Type="http://schemas.openxmlformats.org/officeDocument/2006/relationships/hyperlink" Target="https://doi.org/10.1016/j.infbeh.2020.101497" TargetMode="External"/><Relationship Id="rId34" Type="http://schemas.openxmlformats.org/officeDocument/2006/relationships/hyperlink" Target="https://www.jmcd-uok.com/index.php/jmcd/article/view/15" TargetMode="External"/><Relationship Id="rId42" Type="http://schemas.openxmlformats.org/officeDocument/2006/relationships/hyperlink" Target="https://doi.org/10.29313/ga:jpaud.v7i1.11556" TargetMode="External"/><Relationship Id="rId47" Type="http://schemas.openxmlformats.org/officeDocument/2006/relationships/hyperlink" Target="https://doi.org/10.1080/0144929X.2017.1360941" TargetMode="External"/><Relationship Id="rId50" Type="http://schemas.openxmlformats.org/officeDocument/2006/relationships/hyperlink" Target="https://doi.org/10.1016/j.cogdev.2023.101319" TargetMode="External"/><Relationship Id="rId55" Type="http://schemas.openxmlformats.org/officeDocument/2006/relationships/hyperlink" Target="https://doi.org/10.1111/apa.1443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16/j.jad.2023.02.094" TargetMode="External"/><Relationship Id="rId29" Type="http://schemas.openxmlformats.org/officeDocument/2006/relationships/hyperlink" Target="https://doi.org/10.1089/chi.2013.0" TargetMode="External"/><Relationship Id="rId11" Type="http://schemas.openxmlformats.org/officeDocument/2006/relationships/chart" Target="charts/chart4.xml"/><Relationship Id="rId24" Type="http://schemas.openxmlformats.org/officeDocument/2006/relationships/hyperlink" Target="https://doi.org/10.1097/DBP.0000000000000630" TargetMode="External"/><Relationship Id="rId32" Type="http://schemas.openxmlformats.org/officeDocument/2006/relationships/hyperlink" Target="https://doi.org/10.1016/j.envres.2018.01.015" TargetMode="External"/><Relationship Id="rId37" Type="http://schemas.openxmlformats.org/officeDocument/2006/relationships/hyperlink" Target="https://doi.org/10.1016/j.chb.2021.107138" TargetMode="External"/><Relationship Id="rId40" Type="http://schemas.openxmlformats.org/officeDocument/2006/relationships/hyperlink" Target="https://www.commonsensemedia.org/zero-to-eight-2013-infographic" TargetMode="External"/><Relationship Id="rId45" Type="http://schemas.openxmlformats.org/officeDocument/2006/relationships/hyperlink" Target="http://hdl.handle.net/10361/16387" TargetMode="External"/><Relationship Id="rId53" Type="http://schemas.openxmlformats.org/officeDocument/2006/relationships/hyperlink" Target="https://doi.org/10.1136/archdischild-2019-rcpch.340" TargetMode="External"/><Relationship Id="rId58"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doi.org/10.1016/j.abrep.2020.100288" TargetMode="External"/><Relationship Id="rId14" Type="http://schemas.openxmlformats.org/officeDocument/2006/relationships/chart" Target="charts/chart7.xml"/><Relationship Id="rId22" Type="http://schemas.openxmlformats.org/officeDocument/2006/relationships/hyperlink" Target="https://doi.org/10.3102/01623737011003255" TargetMode="External"/><Relationship Id="rId27" Type="http://schemas.openxmlformats.org/officeDocument/2006/relationships/hyperlink" Target="https://doi.org/10.1007/s00431-018-3284-x" TargetMode="External"/><Relationship Id="rId30" Type="http://schemas.openxmlformats.org/officeDocument/2006/relationships/hyperlink" Target="https://doi.org/10.1016/j.acap.2021.01.007" TargetMode="External"/><Relationship Id="rId35" Type="http://schemas.openxmlformats.org/officeDocument/2006/relationships/hyperlink" Target="https://www.statista.com/statistics/330695/number-of-smartphone-users-worldwide" TargetMode="External"/><Relationship Id="rId43" Type="http://schemas.openxmlformats.org/officeDocument/2006/relationships/hyperlink" Target="http://hdl.handle.net/10361/12433" TargetMode="External"/><Relationship Id="rId48" Type="http://schemas.openxmlformats.org/officeDocument/2006/relationships/hyperlink" Target="http://hdl.handle.net/10361/14763" TargetMode="External"/><Relationship Id="rId56" Type="http://schemas.openxmlformats.org/officeDocument/2006/relationships/hyperlink" Target="https://doi.org/10.1111/apa.14435" TargetMode="External"/><Relationship Id="rId8" Type="http://schemas.openxmlformats.org/officeDocument/2006/relationships/chart" Target="charts/chart1.xml"/><Relationship Id="rId51" Type="http://schemas.openxmlformats.org/officeDocument/2006/relationships/hyperlink" Target="https://www.statista.com/statistics/497091/number-of-mobile-cellular-subscriptions-in-bangladesh/" TargetMode="Externa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hyperlink" Target="https://doi.org/10.7759/cureus.45396" TargetMode="External"/><Relationship Id="rId25" Type="http://schemas.openxmlformats.org/officeDocument/2006/relationships/hyperlink" Target="https://doi.org/10.1542/peds.2016-2591" TargetMode="External"/><Relationship Id="rId33" Type="http://schemas.openxmlformats.org/officeDocument/2006/relationships/hyperlink" Target="https://doi.org/10.3390/brainsci14010027" TargetMode="External"/><Relationship Id="rId38" Type="http://schemas.openxmlformats.org/officeDocument/2006/relationships/hyperlink" Target="https://time.com/4769571/smartphone-speech-delays/" TargetMode="External"/><Relationship Id="rId46" Type="http://schemas.openxmlformats.org/officeDocument/2006/relationships/hyperlink" Target="https://doi.org/10.1038/s41390-021-01433-6" TargetMode="External"/><Relationship Id="rId59" Type="http://schemas.openxmlformats.org/officeDocument/2006/relationships/fontTable" Target="fontTable.xml"/><Relationship Id="rId20" Type="http://schemas.openxmlformats.org/officeDocument/2006/relationships/hyperlink" Target="https://doi.org/10.30773/pi.2017.11.30.2" TargetMode="External"/><Relationship Id="rId41" Type="http://schemas.openxmlformats.org/officeDocument/2006/relationships/hyperlink" Target="https://static1.squarespace.com/static/5ba15befec4eb7899898240d/t/5fb2e58acc0b050e6bd149ed/1605559694662/2020_zero_to_eight_census_FINAL_WEB.pdf" TargetMode="External"/><Relationship Id="rId54" Type="http://schemas.openxmlformats.org/officeDocument/2006/relationships/hyperlink" Target="https://iris.who.int/handle/10665/32514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hyperlink" Target="https://www.thedailystar.net/business/telecom/news/smartphone-penetration-fast-approaching-50pc-3031216?amp=" TargetMode="External"/><Relationship Id="rId28" Type="http://schemas.openxmlformats.org/officeDocument/2006/relationships/hyperlink" Target="https://doi.org/doi:10.2196/29102" TargetMode="External"/><Relationship Id="rId36" Type="http://schemas.openxmlformats.org/officeDocument/2006/relationships/hyperlink" Target="https://doi.org/10.1111/pcn.13283" TargetMode="External"/><Relationship Id="rId49" Type="http://schemas.openxmlformats.org/officeDocument/2006/relationships/hyperlink" Target="http://imsear.searo.who.int/handle/123456789/204340" TargetMode="External"/><Relationship Id="rId57" Type="http://schemas.openxmlformats.org/officeDocument/2006/relationships/hyperlink" Target="https://doi.org/10.5817/CP2017-3-XX" TargetMode="External"/><Relationship Id="rId10" Type="http://schemas.openxmlformats.org/officeDocument/2006/relationships/chart" Target="charts/chart3.xml"/><Relationship Id="rId31" Type="http://schemas.openxmlformats.org/officeDocument/2006/relationships/hyperlink" Target="https://doi.org/10.1016/j.infbeh.2020.101424" TargetMode="External"/><Relationship Id="rId44" Type="http://schemas.openxmlformats.org/officeDocument/2006/relationships/hyperlink" Target="https://doi.org/10.1080/87565641.2022.2064863" TargetMode="External"/><Relationship Id="rId52" Type="http://schemas.openxmlformats.org/officeDocument/2006/relationships/hyperlink" Target="https://doi.org/10.3389/fpsyt.2021.669042" TargetMode="External"/><Relationship Id="rId60" Type="http://schemas.microsoft.com/office/2011/relationships/people" Target="peop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1.xlsx"/></Relationships>
</file>

<file path=word/charts/_rels/chart5.xml.rels><?xml version="1.0" encoding="UTF-8" standalone="yes"?>
<Relationships xmlns="http://schemas.openxmlformats.org/package/2006/relationships"><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HP\Documents\Book1.xlsx" TargetMode="Externa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1: </a:t>
            </a:r>
            <a:r>
              <a:rPr lang="en-US" sz="1000" b="1">
                <a:solidFill>
                  <a:sysClr val="windowText" lastClr="000000"/>
                </a:solidFill>
                <a:latin typeface="Times New Roman" panose="02020603050405020304" pitchFamily="18" charset="0"/>
                <a:cs typeface="Times New Roman" panose="02020603050405020304" pitchFamily="18" charset="0"/>
              </a:rPr>
              <a:t>Ownership </a:t>
            </a:r>
            <a:r>
              <a:rPr lang="en-GB" sz="1000" b="1">
                <a:solidFill>
                  <a:sysClr val="windowText" lastClr="000000"/>
                </a:solidFill>
                <a:latin typeface="Times New Roman" panose="02020603050405020304" pitchFamily="18" charset="0"/>
                <a:cs typeface="Times New Roman" panose="02020603050405020304" pitchFamily="18" charset="0"/>
              </a:rPr>
              <a:t>of smartphones</a:t>
            </a:r>
            <a:r>
              <a:rPr lang="en-US" sz="1000" b="1">
                <a:solidFill>
                  <a:sysClr val="windowText" lastClr="000000"/>
                </a:solidFill>
                <a:latin typeface="Times New Roman" panose="02020603050405020304" pitchFamily="18" charset="0"/>
                <a:cs typeface="Times New Roman" panose="02020603050405020304" pitchFamily="18" charset="0"/>
              </a:rPr>
              <a:t> </a:t>
            </a:r>
            <a:r>
              <a:rPr lang="en-GB" sz="1000" b="1">
                <a:solidFill>
                  <a:sysClr val="windowText" lastClr="000000"/>
                </a:solidFill>
                <a:latin typeface="Times New Roman" panose="02020603050405020304" pitchFamily="18" charset="0"/>
                <a:cs typeface="Times New Roman" panose="02020603050405020304" pitchFamily="18" charset="0"/>
              </a:rPr>
              <a:t>by children </a:t>
            </a:r>
          </a:p>
          <a:p>
            <a:pPr>
              <a:defRPr/>
            </a:pP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solidFill>
              <a:schemeClr val="accent5">
                <a:lumMod val="75000"/>
              </a:schemeClr>
            </a:solidFill>
          </c:spPr>
          <c:dPt>
            <c:idx val="0"/>
            <c:bubble3D val="0"/>
            <c:spPr>
              <a:solidFill>
                <a:schemeClr val="accent5">
                  <a:lumMod val="7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8101-4EDF-9270-07B2C27BF4F9}"/>
              </c:ext>
            </c:extLst>
          </c:dPt>
          <c:dPt>
            <c:idx val="1"/>
            <c:bubble3D val="0"/>
            <c:spPr>
              <a:solidFill>
                <a:schemeClr val="accent5">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8101-4EDF-9270-07B2C27BF4F9}"/>
              </c:ext>
            </c:extLst>
          </c:dPt>
          <c:dLbls>
            <c:dLbl>
              <c:idx val="0"/>
              <c:layout>
                <c:manualLayout>
                  <c:x val="0.20712711120558375"/>
                  <c:y val="-3.0042545470172807E-2"/>
                </c:manualLayout>
              </c:layout>
              <c:tx>
                <c:rich>
                  <a:bodyPr/>
                  <a:lstStyle/>
                  <a:p>
                    <a:fld id="{80B6A148-60B1-4539-B20E-8ECA6183F7CC}" type="CATEGORYNAME">
                      <a:rPr lang="en-US"/>
                      <a:pPr/>
                      <a:t>[CATEGORY NAME]</a:t>
                    </a:fld>
                    <a:r>
                      <a:rPr lang="en-US" baseline="0"/>
                      <a:t>
97.5%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8101-4EDF-9270-07B2C27BF4F9}"/>
                </c:ext>
              </c:extLst>
            </c:dLbl>
            <c:dLbl>
              <c:idx val="1"/>
              <c:layout>
                <c:manualLayout>
                  <c:x val="-0.29640785825672189"/>
                  <c:y val="1.0502666851300956E-2"/>
                </c:manualLayout>
              </c:layout>
              <c:tx>
                <c:rich>
                  <a:bodyPr/>
                  <a:lstStyle/>
                  <a:p>
                    <a:fld id="{E5B0BD73-8EEB-4434-8A66-31E807612D53}" type="CATEGORYNAME">
                      <a:rPr lang="en-US"/>
                      <a:pPr/>
                      <a:t>[CATEGORY NAME]</a:t>
                    </a:fld>
                    <a:r>
                      <a:rPr lang="en-US" baseline="0"/>
                      <a:t>
2.5%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8101-4EDF-9270-07B2C27BF4F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Sheet1!$A$1:$A$2</c:f>
              <c:strCache>
                <c:ptCount val="2"/>
                <c:pt idx="0">
                  <c:v>No</c:v>
                </c:pt>
                <c:pt idx="1">
                  <c:v>Yes</c:v>
                </c:pt>
              </c:strCache>
            </c:strRef>
          </c:cat>
          <c:val>
            <c:numRef>
              <c:f>Sheet1!$B$1:$B$2</c:f>
              <c:numCache>
                <c:formatCode>General</c:formatCode>
                <c:ptCount val="2"/>
                <c:pt idx="0">
                  <c:v>0.98</c:v>
                </c:pt>
                <c:pt idx="1">
                  <c:v>2.5000000000000001E-2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0-5043-2A49-B540-C25C10F74F87}"/>
            </c:ext>
          </c:extLst>
        </c:ser>
        <c:dLbls>
          <c:showLegendKey val="0"/>
          <c:showVal val="0"/>
          <c:showCatName val="1"/>
          <c:showSerName val="0"/>
          <c:showPercent val="1"/>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2: Age of giving smartphones to children </a:t>
            </a:r>
            <a:endParaRPr lang="en-US" sz="10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36B0-4CE6-9216-DED49013AAAE}"/>
              </c:ext>
            </c:extLst>
          </c:dPt>
          <c:dPt>
            <c:idx val="1"/>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36B0-4CE6-9216-DED49013AAAE}"/>
              </c:ext>
            </c:extLst>
          </c:dPt>
          <c:dPt>
            <c:idx val="2"/>
            <c:bubble3D val="0"/>
            <c:explosion val="26"/>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5-36B0-4CE6-9216-DED49013AAAE}"/>
              </c:ext>
            </c:extLst>
          </c:dPt>
          <c:dLbls>
            <c:dLbl>
              <c:idx val="0"/>
              <c:tx>
                <c:rich>
                  <a:bodyPr/>
                  <a:lstStyle/>
                  <a:p>
                    <a:r>
                      <a:rPr lang="en-US"/>
                      <a:t>38.5%</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36B0-4CE6-9216-DED49013AAAE}"/>
                </c:ext>
              </c:extLst>
            </c:dLbl>
            <c:dLbl>
              <c:idx val="1"/>
              <c:tx>
                <c:rich>
                  <a:bodyPr/>
                  <a:lstStyle/>
                  <a:p>
                    <a:r>
                      <a:rPr lang="en-US"/>
                      <a:t>47.4%</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36B0-4CE6-9216-DED49013AAAE}"/>
                </c:ext>
              </c:extLst>
            </c:dLbl>
            <c:dLbl>
              <c:idx val="2"/>
              <c:tx>
                <c:rich>
                  <a:bodyPr/>
                  <a:lstStyle/>
                  <a:p>
                    <a:r>
                      <a:rPr lang="en-US"/>
                      <a:t>14.1%</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36B0-4CE6-9216-DED49013AAA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(2).xlsx]Sheet2'!$B$7:$B$9</c:f>
              <c:strCache>
                <c:ptCount val="3"/>
                <c:pt idx="0">
                  <c:v>Before 1 year </c:v>
                </c:pt>
                <c:pt idx="1">
                  <c:v>1 to 3 years </c:v>
                </c:pt>
                <c:pt idx="2">
                  <c:v>3 to 5 years</c:v>
                </c:pt>
              </c:strCache>
            </c:strRef>
          </c:cat>
          <c:val>
            <c:numRef>
              <c:f>'[Book (2).xlsx]Sheet2'!$C$7:$C$9</c:f>
              <c:numCache>
                <c:formatCode>0.00%</c:formatCode>
                <c:ptCount val="3"/>
                <c:pt idx="0">
                  <c:v>0.38500000000000001</c:v>
                </c:pt>
                <c:pt idx="1">
                  <c:v>0.47399999999999998</c:v>
                </c:pt>
                <c:pt idx="2">
                  <c:v>0.14099999999999999</c:v>
                </c:pt>
              </c:numCache>
            </c:numRef>
          </c:val>
          <c:extLst>
            <c:ext xmlns:c16="http://schemas.microsoft.com/office/drawing/2014/chart" uri="{C3380CC4-5D6E-409C-BE32-E72D297353CC}">
              <c16:uniqueId val="{00000000-5CD8-324C-9389-F67875B190FA}"/>
            </c:ext>
          </c:extLst>
        </c:ser>
        <c:dLbls>
          <c:showLegendKey val="0"/>
          <c:showVal val="0"/>
          <c:showCatName val="0"/>
          <c:showSerName val="0"/>
          <c:showPercent val="1"/>
          <c:showBubbleSize val="0"/>
          <c:showLeaderLines val="1"/>
        </c:dLbls>
      </c:pie3D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00" b="1">
                <a:solidFill>
                  <a:sysClr val="windowText" lastClr="000000"/>
                </a:solidFill>
                <a:latin typeface="Times New Roman" panose="02020603050405020304" pitchFamily="18" charset="0"/>
                <a:cs typeface="Times New Roman" panose="02020603050405020304" pitchFamily="18" charset="0"/>
              </a:rPr>
              <a:t>Figure 3: Duration of daily smartphone use</a:t>
            </a:r>
            <a:endParaRPr lang="en-US" sz="10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FAE5-4310-B336-AEC35C78D03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FAE5-4310-B336-AEC35C78D03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FAE5-4310-B336-AEC35C78D03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FAE5-4310-B336-AEC35C78D035}"/>
              </c:ext>
            </c:extLst>
          </c:dPt>
          <c:dLbls>
            <c:dLbl>
              <c:idx val="1"/>
              <c:tx>
                <c:rich>
                  <a:bodyPr/>
                  <a:lstStyle/>
                  <a:p>
                    <a:r>
                      <a:rPr lang="en-US"/>
                      <a:t>25.3%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FAE5-4310-B336-AEC35C78D035}"/>
                </c:ext>
              </c:extLst>
            </c:dLbl>
            <c:dLbl>
              <c:idx val="2"/>
              <c:tx>
                <c:rich>
                  <a:bodyPr/>
                  <a:lstStyle/>
                  <a:p>
                    <a:r>
                      <a:rPr lang="en-US"/>
                      <a:t>9.3%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FAE5-4310-B336-AEC35C78D035}"/>
                </c:ext>
              </c:extLst>
            </c:dLbl>
            <c:dLbl>
              <c:idx val="3"/>
              <c:tx>
                <c:rich>
                  <a:bodyPr/>
                  <a:lstStyle/>
                  <a:p>
                    <a:r>
                      <a:rPr lang="en-US"/>
                      <a:t>9.3%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FAE5-4310-B336-AEC35C78D03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(3).xlsx]duration time wise'!$B$2:$B$5</c:f>
              <c:strCache>
                <c:ptCount val="4"/>
                <c:pt idx="0">
                  <c:v>Less then one hour</c:v>
                </c:pt>
                <c:pt idx="1">
                  <c:v>1-2 hours</c:v>
                </c:pt>
                <c:pt idx="2">
                  <c:v>2-3 hours</c:v>
                </c:pt>
                <c:pt idx="3">
                  <c:v>More then 4 hours</c:v>
                </c:pt>
              </c:strCache>
            </c:strRef>
          </c:cat>
          <c:val>
            <c:numRef>
              <c:f>'[Book (3).xlsx]duration time wise'!$C$2:$C$5</c:f>
              <c:numCache>
                <c:formatCode>0.00%</c:formatCode>
                <c:ptCount val="4"/>
                <c:pt idx="0" formatCode="0%">
                  <c:v>0.56000000000000005</c:v>
                </c:pt>
                <c:pt idx="1">
                  <c:v>0.253</c:v>
                </c:pt>
                <c:pt idx="2">
                  <c:v>9.2999999999999999E-2</c:v>
                </c:pt>
                <c:pt idx="3">
                  <c:v>9.2999999999999999E-2</c:v>
                </c:pt>
              </c:numCache>
            </c:numRef>
          </c:val>
          <c:extLst>
            <c:ext xmlns:c16="http://schemas.microsoft.com/office/drawing/2014/chart" uri="{C3380CC4-5D6E-409C-BE32-E72D297353CC}">
              <c16:uniqueId val="{00000000-6907-4645-A3EA-5B48F7E95F32}"/>
            </c:ext>
          </c:extLst>
        </c:ser>
        <c:dLbls>
          <c:showLegendKey val="0"/>
          <c:showVal val="0"/>
          <c:showCatName val="0"/>
          <c:showSerName val="0"/>
          <c:showPercent val="1"/>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GB" sz="1000">
                <a:solidFill>
                  <a:sysClr val="windowText" lastClr="000000"/>
                </a:solidFill>
                <a:latin typeface="Times New Roman" panose="02020603050405020304" pitchFamily="18" charset="0"/>
                <a:cs typeface="Times New Roman" panose="02020603050405020304" pitchFamily="18" charset="0"/>
              </a:rPr>
              <a:t>Figure 4: Purposes of giving smartphones to children </a:t>
            </a:r>
            <a:endParaRPr lang="en-US" sz="100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manualLayout>
          <c:layoutTarget val="inner"/>
          <c:xMode val="edge"/>
          <c:yMode val="edge"/>
          <c:x val="0.14240726159230097"/>
          <c:y val="0.17244514192388755"/>
          <c:w val="0.81314829396325461"/>
          <c:h val="0.64592512842036109"/>
        </c:manualLayout>
      </c:layout>
      <c:barChart>
        <c:barDir val="col"/>
        <c:grouping val="clustered"/>
        <c:varyColors val="0"/>
        <c:ser>
          <c:idx val="0"/>
          <c:order val="0"/>
          <c:spPr>
            <a:gradFill flip="none" rotWithShape="1">
              <a:gsLst>
                <a:gs pos="0">
                  <a:srgbClr val="0070C0">
                    <a:shade val="30000"/>
                    <a:satMod val="115000"/>
                  </a:srgbClr>
                </a:gs>
                <a:gs pos="50000">
                  <a:srgbClr val="0070C0">
                    <a:shade val="67500"/>
                    <a:satMod val="115000"/>
                  </a:srgbClr>
                </a:gs>
                <a:gs pos="100000">
                  <a:srgbClr val="0070C0">
                    <a:shade val="100000"/>
                    <a:satMod val="115000"/>
                  </a:srgbClr>
                </a:gs>
              </a:gsLst>
              <a:lin ang="0" scaled="1"/>
              <a:tileRect/>
            </a:gra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Sheet1!$A$1:$A$5</c:f>
              <c:strCache>
                <c:ptCount val="5"/>
                <c:pt idx="0">
                  <c:v>For entertaining </c:v>
                </c:pt>
                <c:pt idx="1">
                  <c:v>For learning </c:v>
                </c:pt>
                <c:pt idx="2">
                  <c:v>To keep calm </c:v>
                </c:pt>
                <c:pt idx="3">
                  <c:v>For feeding </c:v>
                </c:pt>
                <c:pt idx="4">
                  <c:v>During housework </c:v>
                </c:pt>
              </c:strCache>
            </c:strRef>
          </c:cat>
          <c:val>
            <c:numRef>
              <c:f>Sheet1!$B$1:$B$5</c:f>
              <c:numCache>
                <c:formatCode>General</c:formatCode>
                <c:ptCount val="5"/>
                <c:pt idx="0">
                  <c:v>0.64900000000000002</c:v>
                </c:pt>
                <c:pt idx="1">
                  <c:v>0.623</c:v>
                </c:pt>
                <c:pt idx="2">
                  <c:v>0.42899999999999999</c:v>
                </c:pt>
                <c:pt idx="3">
                  <c:v>0.377</c:v>
                </c:pt>
                <c:pt idx="4">
                  <c:v>0.23400000000000001</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0-7C4B-B24C-AC62-CAD52EAE4CD2}"/>
            </c:ext>
          </c:extLst>
        </c:ser>
        <c:dLbls>
          <c:dLblPos val="inEnd"/>
          <c:showLegendKey val="0"/>
          <c:showVal val="1"/>
          <c:showCatName val="0"/>
          <c:showSerName val="0"/>
          <c:showPercent val="0"/>
          <c:showBubbleSize val="0"/>
        </c:dLbls>
        <c:gapWidth val="65"/>
        <c:axId val="423599632"/>
        <c:axId val="423601592"/>
      </c:barChart>
      <c:catAx>
        <c:axId val="42359963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423601592"/>
        <c:crosses val="autoZero"/>
        <c:auto val="1"/>
        <c:lblAlgn val="ctr"/>
        <c:lblOffset val="100"/>
        <c:noMultiLvlLbl val="0"/>
      </c:catAx>
      <c:valAx>
        <c:axId val="42360159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23599632"/>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lgn="just">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200" b="1">
                <a:solidFill>
                  <a:sysClr val="windowText" lastClr="000000"/>
                </a:solidFill>
                <a:latin typeface="Times New Roman" panose="02020603050405020304" pitchFamily="18" charset="0"/>
                <a:cs typeface="Times New Roman" panose="02020603050405020304" pitchFamily="18" charset="0"/>
              </a:rPr>
              <a:t>Figure 5: Effects of smartphones on children’s development</a:t>
            </a:r>
            <a:endParaRPr lang="en-US"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016C-44B0-B895-6976969A932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016C-44B0-B895-6976969A932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(1).xlsx]Sheet4'!$C$12:$C$13</c:f>
              <c:strCache>
                <c:ptCount val="2"/>
                <c:pt idx="0">
                  <c:v>Negative effects </c:v>
                </c:pt>
                <c:pt idx="1">
                  <c:v>No negative effects </c:v>
                </c:pt>
              </c:strCache>
            </c:strRef>
          </c:cat>
          <c:val>
            <c:numRef>
              <c:f>'[Book (1).xlsx]Sheet4'!$D$12:$D$13</c:f>
              <c:numCache>
                <c:formatCode>General</c:formatCode>
                <c:ptCount val="2"/>
                <c:pt idx="0">
                  <c:v>78</c:v>
                </c:pt>
                <c:pt idx="1">
                  <c:v>22</c:v>
                </c:pt>
              </c:numCache>
            </c:numRef>
          </c:val>
          <c:extLst>
            <c:ext xmlns:c16="http://schemas.microsoft.com/office/drawing/2014/chart" uri="{C3380CC4-5D6E-409C-BE32-E72D297353CC}">
              <c16:uniqueId val="{00000000-4DBB-784C-BD44-38BA095D687C}"/>
            </c:ext>
          </c:extLst>
        </c:ser>
        <c:dLbls>
          <c:showLegendKey val="0"/>
          <c:showVal val="0"/>
          <c:showCatName val="0"/>
          <c:showSerName val="0"/>
          <c:showPercent val="1"/>
          <c:showBubbleSize val="0"/>
          <c:showLeaderLines val="1"/>
        </c:dLbls>
      </c:pie3D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Figure 6: Parent’s</a:t>
            </a:r>
            <a:r>
              <a:rPr lang="en-GB" sz="1000" b="1" i="0" u="none" strike="noStrike" kern="100" spc="0" baseline="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a:t>
            </a:r>
            <a:r>
              <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awareness about the AAP guidelines on children's screen</a:t>
            </a:r>
            <a:r>
              <a:rPr lang="en-GB" sz="1000" b="1" i="0" kern="100" baseline="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use</a:t>
            </a:r>
            <a:endParaRPr lang="en-GB" sz="1000" b="1"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endParaRPr>
          </a:p>
          <a:p>
            <a:pPr>
              <a:defRPr>
                <a:latin typeface="Times New Roman" panose="02020603050405020304" pitchFamily="18" charset="0"/>
                <a:cs typeface="Times New Roman" panose="02020603050405020304" pitchFamily="18" charset="0"/>
              </a:defRPr>
            </a:pPr>
            <a:r>
              <a:rPr lang="en-GB" sz="1000" i="0" kern="100">
                <a:solidFill>
                  <a:sysClr val="windowText" lastClr="000000"/>
                </a:solidFill>
                <a:effectLst/>
                <a:latin typeface="Times New Roman" panose="02020603050405020304" pitchFamily="18" charset="0"/>
                <a:ea typeface="Times New Roman" panose="02020603050405020304" pitchFamily="18" charset="0"/>
                <a:cs typeface="Times New Roman" panose="02020603050405020304" pitchFamily="18" charset="0"/>
              </a:rPr>
              <a:t> </a:t>
            </a:r>
          </a:p>
          <a:p>
            <a:pPr>
              <a:defRPr>
                <a:latin typeface="Times New Roman" panose="02020603050405020304" pitchFamily="18" charset="0"/>
                <a:cs typeface="Times New Roman" panose="02020603050405020304" pitchFamily="18" charset="0"/>
              </a:defRPr>
            </a:pPr>
            <a:endParaRPr lang="en-US">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039646718293673"/>
          <c:y val="0.34895811165496204"/>
          <c:w val="0.76181965700408649"/>
          <c:h val="0.45185855146485066"/>
        </c:manualLayout>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384E-4116-B1EA-BE60B0CE34B5}"/>
              </c:ext>
            </c:extLst>
          </c:dPt>
          <c:dPt>
            <c:idx val="1"/>
            <c:bubble3D val="0"/>
            <c:explosion val="16"/>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384E-4116-B1EA-BE60B0CE34B5}"/>
              </c:ext>
            </c:extLst>
          </c:dPt>
          <c:dLbls>
            <c:dLbl>
              <c:idx val="0"/>
              <c:tx>
                <c:rich>
                  <a:bodyPr/>
                  <a:lstStyle/>
                  <a:p>
                    <a:fld id="{04D98E0F-92F9-49A4-9A8A-B42A6FF74FE4}" type="CATEGORYNAME">
                      <a:rPr lang="en-US"/>
                      <a:pPr/>
                      <a:t>[CATEGORY NAME]</a:t>
                    </a:fld>
                    <a:r>
                      <a:rPr lang="en-US" baseline="0"/>
                      <a:t>
24.4%</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84E-4116-B1EA-BE60B0CE34B5}"/>
                </c:ext>
              </c:extLst>
            </c:dLbl>
            <c:dLbl>
              <c:idx val="1"/>
              <c:tx>
                <c:rich>
                  <a:bodyPr/>
                  <a:lstStyle/>
                  <a:p>
                    <a:fld id="{1E8BF32D-60D5-4A57-AAC7-FECE5B4DD1CC}" type="CATEGORYNAME">
                      <a:rPr lang="en-US"/>
                      <a:pPr/>
                      <a:t>[CATEGORY NAME]</a:t>
                    </a:fld>
                    <a:r>
                      <a:rPr lang="en-US" baseline="0"/>
                      <a:t>
75.6%</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84E-4116-B1EA-BE60B0CE34B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 (3).xlsx]awarness aap'!$C$5:$C$6</c:f>
              <c:strCache>
                <c:ptCount val="2"/>
                <c:pt idx="0">
                  <c:v>Aware </c:v>
                </c:pt>
                <c:pt idx="1">
                  <c:v>Unaware </c:v>
                </c:pt>
              </c:strCache>
            </c:strRef>
          </c:cat>
          <c:val>
            <c:numRef>
              <c:f>'[Book (3).xlsx]awarness aap'!$D$5:$D$6</c:f>
              <c:numCache>
                <c:formatCode>0.00%</c:formatCode>
                <c:ptCount val="2"/>
                <c:pt idx="0">
                  <c:v>0.24399999999999999</c:v>
                </c:pt>
                <c:pt idx="1">
                  <c:v>0.75600000000000001</c:v>
                </c:pt>
              </c:numCache>
            </c:numRef>
          </c:val>
          <c:extLst>
            <c:ext xmlns:c16="http://schemas.microsoft.com/office/drawing/2014/chart" uri="{C3380CC4-5D6E-409C-BE32-E72D297353CC}">
              <c16:uniqueId val="{00000004-384E-4116-B1EA-BE60B0CE34B5}"/>
            </c:ext>
          </c:extLst>
        </c:ser>
        <c:dLbls>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US" sz="1000">
                <a:solidFill>
                  <a:sysClr val="windowText" lastClr="000000"/>
                </a:solidFill>
                <a:latin typeface="Times New Roman" panose="02020603050405020304" pitchFamily="18" charset="0"/>
                <a:cs typeface="Times New Roman" panose="02020603050405020304" pitchFamily="18" charset="0"/>
              </a:rPr>
              <a:t>Figure 7: Percentage of taking steps by parents</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ofPieChart>
        <c:ofPieType val="bar"/>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CEBB-4D11-A82A-DEC3E7404805}"/>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CEBB-4D11-A82A-DEC3E7404805}"/>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CEBB-4D11-A82A-DEC3E7404805}"/>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CEBB-4D11-A82A-DEC3E7404805}"/>
              </c:ext>
            </c:extLst>
          </c:dPt>
          <c:dPt>
            <c:idx val="4"/>
            <c:bubble3D val="0"/>
            <c:explosion val="24"/>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CEBB-4D11-A82A-DEC3E7404805}"/>
              </c:ext>
            </c:extLst>
          </c:dPt>
          <c:dLbls>
            <c:dLbl>
              <c:idx val="0"/>
              <c:delete val="1"/>
              <c:extLst>
                <c:ext xmlns:c15="http://schemas.microsoft.com/office/drawing/2012/chart" uri="{CE6537A1-D6FC-4f65-9D91-7224C49458BB}"/>
                <c:ext xmlns:c16="http://schemas.microsoft.com/office/drawing/2014/chart" uri="{C3380CC4-5D6E-409C-BE32-E72D297353CC}">
                  <c16:uniqueId val="{00000001-CEBB-4D11-A82A-DEC3E7404805}"/>
                </c:ext>
              </c:extLst>
            </c:dLbl>
            <c:dLbl>
              <c:idx val="1"/>
              <c:tx>
                <c:rich>
                  <a:bodyPr/>
                  <a:lstStyle/>
                  <a:p>
                    <a:r>
                      <a:rPr lang="en-US"/>
                      <a:t>18.9%</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CEBB-4D11-A82A-DEC3E7404805}"/>
                </c:ext>
              </c:extLst>
            </c:dLbl>
            <c:dLbl>
              <c:idx val="2"/>
              <c:tx>
                <c:rich>
                  <a:bodyPr/>
                  <a:lstStyle/>
                  <a:p>
                    <a:fld id="{D9B9C1BA-C073-4DD6-9197-0B1ADEC57A9A}" type="VALUE">
                      <a:rPr lang="en-US"/>
                      <a:pPr/>
                      <a:t>[VALUE]</a:t>
                    </a:fld>
                    <a:endParaRPr lang="en-US"/>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CEBB-4D11-A82A-DEC3E7404805}"/>
                </c:ext>
              </c:extLst>
            </c:dLbl>
            <c:dLbl>
              <c:idx val="3"/>
              <c:tx>
                <c:rich>
                  <a:bodyPr/>
                  <a:lstStyle/>
                  <a:p>
                    <a:r>
                      <a:rPr lang="en-US"/>
                      <a:t>31.1%</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CEBB-4D11-A82A-DEC3E7404805}"/>
                </c:ext>
              </c:extLst>
            </c:dLbl>
            <c:dLbl>
              <c:idx val="4"/>
              <c:tx>
                <c:rich>
                  <a:bodyPr/>
                  <a:lstStyle/>
                  <a:p>
                    <a:r>
                      <a:rPr lang="en-US"/>
                      <a:t>81.1%</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9-CEBB-4D11-A82A-DEC3E740480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[Book1.xlsx]Sheet3!$A$1:$A$4</c:f>
              <c:strCache>
                <c:ptCount val="4"/>
                <c:pt idx="0">
                  <c:v>Yes</c:v>
                </c:pt>
                <c:pt idx="1">
                  <c:v>No</c:v>
                </c:pt>
                <c:pt idx="2">
                  <c:v>Always</c:v>
                </c:pt>
                <c:pt idx="3">
                  <c:v>Sometimes</c:v>
                </c:pt>
              </c:strCache>
            </c:strRef>
          </c:cat>
          <c:val>
            <c:numRef>
              <c:f>[Book1.xlsx]Sheet3!$B$1:$B$4</c:f>
              <c:numCache>
                <c:formatCode>0.00%</c:formatCode>
                <c:ptCount val="4"/>
                <c:pt idx="0" formatCode="General">
                  <c:v>0</c:v>
                </c:pt>
                <c:pt idx="1">
                  <c:v>0.189</c:v>
                </c:pt>
                <c:pt idx="2" formatCode="0%">
                  <c:v>0.5</c:v>
                </c:pt>
                <c:pt idx="3" formatCode="0%">
                  <c:v>0.311</c:v>
                </c:pt>
              </c:numCache>
            </c:numRef>
          </c:val>
          <c:extLst>
            <c:ext xmlns:c16="http://schemas.microsoft.com/office/drawing/2014/chart" uri="{C3380CC4-5D6E-409C-BE32-E72D297353CC}">
              <c16:uniqueId val="{0000000A-CEBB-4D11-A82A-DEC3E7404805}"/>
            </c:ext>
          </c:extLst>
        </c:ser>
        <c:dLbls>
          <c:dLblPos val="bestFit"/>
          <c:showLegendKey val="0"/>
          <c:showVal val="0"/>
          <c:showCatName val="0"/>
          <c:showSerName val="0"/>
          <c:showPercent val="1"/>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b="1">
                <a:solidFill>
                  <a:sysClr val="windowText" lastClr="000000"/>
                </a:solidFill>
                <a:latin typeface="Times New Roman" panose="02020603050405020304" pitchFamily="18" charset="0"/>
                <a:cs typeface="Times New Roman" panose="02020603050405020304" pitchFamily="18" charset="0"/>
              </a:rPr>
              <a:t>Figure 8: Effectiveness of the steps taken by parents to reduce exessive smartphone use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548141064108391"/>
          <c:y val="0.25997400475501742"/>
          <c:w val="0.55130172003933753"/>
          <c:h val="0.61626794063419954"/>
        </c:manualLayout>
      </c:layout>
      <c:pie3DChart>
        <c:varyColors val="1"/>
        <c:ser>
          <c:idx val="0"/>
          <c:order val="0"/>
          <c:explosion val="13"/>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46CD-46FB-B66E-4EB24C91456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46CD-46FB-B66E-4EB24C91456B}"/>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46CD-46FB-B66E-4EB24C91456B}"/>
              </c:ext>
            </c:extLst>
          </c:dPt>
          <c:dLbls>
            <c:dLbl>
              <c:idx val="0"/>
              <c:tx>
                <c:rich>
                  <a:bodyPr/>
                  <a:lstStyle/>
                  <a:p>
                    <a:r>
                      <a:rPr lang="en-US"/>
                      <a:t>70.1%</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46CD-46FB-B66E-4EB24C91456B}"/>
                </c:ext>
              </c:extLst>
            </c:dLbl>
            <c:dLbl>
              <c:idx val="1"/>
              <c:tx>
                <c:rich>
                  <a:bodyPr/>
                  <a:lstStyle/>
                  <a:p>
                    <a:r>
                      <a:rPr lang="en-US"/>
                      <a:t>27.3%</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46CD-46FB-B66E-4EB24C91456B}"/>
                </c:ext>
              </c:extLst>
            </c:dLbl>
            <c:dLbl>
              <c:idx val="2"/>
              <c:tx>
                <c:rich>
                  <a:bodyPr/>
                  <a:lstStyle/>
                  <a:p>
                    <a:r>
                      <a:rPr lang="en-US"/>
                      <a:t>2.6%</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46CD-46FB-B66E-4EB24C91456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Sheet1!$A$1:$A$3</c:f>
              <c:strCache>
                <c:ptCount val="3"/>
                <c:pt idx="0">
                  <c:v>Always works</c:v>
                </c:pt>
                <c:pt idx="1">
                  <c:v>Sometimes works</c:v>
                </c:pt>
                <c:pt idx="2">
                  <c:v>Never works</c:v>
                </c:pt>
              </c:strCache>
            </c:strRef>
          </c:cat>
          <c:val>
            <c:numRef>
              <c:f>Sheet1!$B$1:$B$3</c:f>
              <c:numCache>
                <c:formatCode>General</c:formatCode>
                <c:ptCount val="3"/>
                <c:pt idx="0">
                  <c:v>0.70099999999999996</c:v>
                </c:pt>
                <c:pt idx="1">
                  <c:v>0.27300000000000002</c:v>
                </c:pt>
                <c:pt idx="2">
                  <c:v>2.5999999999999999E-2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46CD-46FB-B66E-4EB24C91456B}"/>
            </c:ext>
          </c:extLst>
        </c:ser>
        <c:dLbls>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65545219777348862"/>
          <c:y val="0.41068865844274255"/>
          <c:w val="0.32443921586013286"/>
          <c:h val="0.2771713897109699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BBB1F-C1A3-4AE0-AEFD-01F758494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21</Pages>
  <Words>7762</Words>
  <Characters>44250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MEEM UMME SABANA</dc:creator>
  <cp:keywords/>
  <dc:description/>
  <cp:lastModifiedBy>dell_tfz</cp:lastModifiedBy>
  <cp:revision>701</cp:revision>
  <dcterms:created xsi:type="dcterms:W3CDTF">2024-09-10T17:57:00Z</dcterms:created>
  <dcterms:modified xsi:type="dcterms:W3CDTF">2024-09-28T20:13:00Z</dcterms:modified>
</cp:coreProperties>
</file>