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B18" w:rsidRDefault="00BB7EDD" w:rsidP="00BB7EDD">
      <w:pPr>
        <w:pStyle w:val="Title"/>
        <w:jc w:val="center"/>
        <w:rPr>
          <w:rFonts w:ascii="Times New Roman" w:hAnsi="Times New Roman" w:cs="Times New Roman"/>
          <w:b/>
          <w:bCs/>
          <w:sz w:val="28"/>
          <w:szCs w:val="28"/>
        </w:rPr>
      </w:pPr>
      <w:r w:rsidRPr="001E1D59">
        <w:rPr>
          <w:rFonts w:ascii="Times New Roman" w:hAnsi="Times New Roman" w:cs="Times New Roman"/>
          <w:b/>
          <w:bCs/>
          <w:sz w:val="28"/>
          <w:szCs w:val="28"/>
        </w:rPr>
        <w:t>BUDGET DEFICIT AND ECONOMIC GROWTH NEXUS IN BANGLADESH: AN ARDL APPROACH</w:t>
      </w:r>
    </w:p>
    <w:p w:rsidR="00EF1877" w:rsidRPr="00EF1877" w:rsidRDefault="00EF1877" w:rsidP="00EF1877"/>
    <w:p w:rsidR="00710B18" w:rsidRPr="00BC2087" w:rsidRDefault="00710B18" w:rsidP="00FF443C">
      <w:pPr>
        <w:pBdr>
          <w:top w:val="single" w:sz="4" w:space="1" w:color="auto"/>
          <w:bottom w:val="single" w:sz="4" w:space="1" w:color="auto"/>
        </w:pBdr>
        <w:jc w:val="center"/>
        <w:rPr>
          <w:rFonts w:ascii="Times New Roman" w:hAnsi="Times New Roman" w:cs="Times New Roman"/>
          <w:b/>
          <w:bCs/>
          <w:sz w:val="32"/>
          <w:szCs w:val="32"/>
        </w:rPr>
      </w:pPr>
      <w:r w:rsidRPr="00BC2087">
        <w:rPr>
          <w:rFonts w:ascii="Times New Roman" w:hAnsi="Times New Roman" w:cs="Times New Roman"/>
          <w:b/>
          <w:bCs/>
          <w:sz w:val="32"/>
          <w:szCs w:val="32"/>
        </w:rPr>
        <w:t>Abstract</w:t>
      </w:r>
    </w:p>
    <w:p w:rsidR="000C11C8" w:rsidRDefault="00863534" w:rsidP="00B94F2D">
      <w:pPr>
        <w:pBdr>
          <w:top w:val="single" w:sz="4" w:space="1" w:color="auto"/>
          <w:bottom w:val="single" w:sz="4" w:space="1" w:color="auto"/>
        </w:pBdr>
        <w:spacing w:line="276" w:lineRule="auto"/>
        <w:jc w:val="both"/>
        <w:rPr>
          <w:rFonts w:ascii="Times New Roman" w:hAnsi="Times New Roman" w:cs="Times New Roman"/>
        </w:rPr>
      </w:pPr>
      <w:r w:rsidRPr="00863534">
        <w:rPr>
          <w:rFonts w:ascii="Times New Roman" w:hAnsi="Times New Roman" w:cs="Times New Roman"/>
        </w:rPr>
        <w:t xml:space="preserve">This investigation delineates the complex interplay between fiscal deficits and economic </w:t>
      </w:r>
      <w:r>
        <w:rPr>
          <w:rFonts w:ascii="Times New Roman" w:hAnsi="Times New Roman" w:cs="Times New Roman"/>
        </w:rPr>
        <w:t>growth</w:t>
      </w:r>
      <w:r w:rsidRPr="00863534">
        <w:rPr>
          <w:rFonts w:ascii="Times New Roman" w:hAnsi="Times New Roman" w:cs="Times New Roman"/>
        </w:rPr>
        <w:t xml:space="preserve"> in Bangladesh from 1980 to 2022, utilizing an Autoregressive Distributed Lag (ARDL) model. It meticulously assesses how foreign direct investment, fiscal disparities, and economic openness influence GDP per capita. The analysis reveals that fiscal deficits may catalyze </w:t>
      </w:r>
      <w:r w:rsidR="006C5AFA" w:rsidRPr="006C5AFA">
        <w:rPr>
          <w:rFonts w:ascii="Times New Roman" w:hAnsi="Times New Roman" w:cs="Times New Roman"/>
        </w:rPr>
        <w:t>economic activity in the short run</w:t>
      </w:r>
      <w:r w:rsidR="00AE3E3C">
        <w:rPr>
          <w:rFonts w:ascii="Times New Roman" w:hAnsi="Times New Roman" w:cs="Times New Roman"/>
        </w:rPr>
        <w:t xml:space="preserve"> </w:t>
      </w:r>
      <w:r w:rsidRPr="00863534">
        <w:rPr>
          <w:rFonts w:ascii="Times New Roman" w:hAnsi="Times New Roman" w:cs="Times New Roman"/>
        </w:rPr>
        <w:t xml:space="preserve">under certain conditions; however, over an extended </w:t>
      </w:r>
      <w:r w:rsidR="002620B1">
        <w:rPr>
          <w:rFonts w:ascii="Times New Roman" w:hAnsi="Times New Roman" w:cs="Times New Roman"/>
        </w:rPr>
        <w:t>period</w:t>
      </w:r>
      <w:r w:rsidRPr="00863534">
        <w:rPr>
          <w:rFonts w:ascii="Times New Roman" w:hAnsi="Times New Roman" w:cs="Times New Roman"/>
        </w:rPr>
        <w:t xml:space="preserve">, they are likely to elevate borrowing costs and suppress private sector investment. This bifurcated impact underscores the intricate role of fiscal policies within economic dynamics. The study proposes a strategy to exploit short-term benefits of fiscal deficits while safeguarding long-term fiscal integrity. The primary limitations involve reliance on historical data and the ARDL model's inability to encompass all economic interactions, suggesting that subsequent research could adopt more advanced methodologies or contemporary data sets. </w:t>
      </w:r>
      <w:r w:rsidR="006C5AFA" w:rsidRPr="006C5AFA">
        <w:rPr>
          <w:rFonts w:ascii="Times New Roman" w:hAnsi="Times New Roman" w:cs="Times New Roman"/>
        </w:rPr>
        <w:t xml:space="preserve">This study adds to </w:t>
      </w:r>
      <w:r w:rsidR="002620B1">
        <w:rPr>
          <w:rFonts w:ascii="Times New Roman" w:hAnsi="Times New Roman" w:cs="Times New Roman"/>
        </w:rPr>
        <w:t>our</w:t>
      </w:r>
      <w:r w:rsidRPr="00863534">
        <w:rPr>
          <w:rFonts w:ascii="Times New Roman" w:hAnsi="Times New Roman" w:cs="Times New Roman"/>
        </w:rPr>
        <w:t xml:space="preserve"> comprehension of the conditional effects of fiscal policies in developing nations such as Bangladesh and provides policy recommendations to optimize economic outcomes derived from fiscal deficits</w:t>
      </w:r>
      <w:r w:rsidR="000C11C8" w:rsidRPr="000C11C8">
        <w:rPr>
          <w:rFonts w:ascii="Times New Roman" w:hAnsi="Times New Roman" w:cs="Times New Roman"/>
        </w:rPr>
        <w:t>.</w:t>
      </w:r>
    </w:p>
    <w:p w:rsidR="003E5C5B" w:rsidRDefault="003E5C5B" w:rsidP="00FF443C">
      <w:pPr>
        <w:pBdr>
          <w:top w:val="single" w:sz="4" w:space="1" w:color="auto"/>
          <w:bottom w:val="single" w:sz="4" w:space="1" w:color="auto"/>
        </w:pBdr>
        <w:jc w:val="both"/>
        <w:rPr>
          <w:rFonts w:ascii="Times New Roman" w:hAnsi="Times New Roman" w:cs="Times New Roman"/>
        </w:rPr>
      </w:pPr>
      <w:r>
        <w:rPr>
          <w:rFonts w:ascii="Times New Roman" w:hAnsi="Times New Roman" w:cs="Times New Roman"/>
        </w:rPr>
        <w:t>JEL: E62, C32, O11</w:t>
      </w:r>
    </w:p>
    <w:p w:rsidR="00710B18" w:rsidRPr="00A202CB" w:rsidRDefault="00710B18" w:rsidP="00FF443C">
      <w:pPr>
        <w:pBdr>
          <w:top w:val="single" w:sz="4" w:space="1" w:color="auto"/>
          <w:bottom w:val="single" w:sz="4" w:space="1" w:color="auto"/>
        </w:pBdr>
        <w:jc w:val="both"/>
        <w:rPr>
          <w:rFonts w:ascii="Times New Roman" w:eastAsiaTheme="majorEastAsia" w:hAnsi="Times New Roman" w:cs="Times New Roman"/>
          <w:sz w:val="24"/>
          <w:szCs w:val="24"/>
        </w:rPr>
        <w:sectPr w:rsidR="00710B18" w:rsidRPr="00A202CB" w:rsidSect="000A0AC6">
          <w:footerReference w:type="default" r:id="rId8"/>
          <w:footerReference w:type="first" r:id="rId9"/>
          <w:pgSz w:w="12240" w:h="15840"/>
          <w:pgMar w:top="1440" w:right="1440" w:bottom="1440" w:left="1440" w:header="720" w:footer="720" w:gutter="0"/>
          <w:pgNumType w:fmt="lowerRoman"/>
          <w:cols w:space="720"/>
          <w:titlePg/>
          <w:docGrid w:linePitch="360"/>
        </w:sectPr>
      </w:pPr>
      <w:r w:rsidRPr="003E5C5B">
        <w:rPr>
          <w:rFonts w:ascii="Times New Roman" w:eastAsiaTheme="majorEastAsia" w:hAnsi="Times New Roman" w:cs="Times New Roman"/>
          <w:sz w:val="28"/>
          <w:szCs w:val="28"/>
        </w:rPr>
        <w:t>Keywords:</w:t>
      </w:r>
      <w:r w:rsidRPr="00A202CB">
        <w:rPr>
          <w:rFonts w:ascii="Times New Roman" w:eastAsiaTheme="majorEastAsia" w:hAnsi="Times New Roman" w:cs="Times New Roman"/>
          <w:sz w:val="24"/>
          <w:szCs w:val="24"/>
        </w:rPr>
        <w:t>Gross Domestic Product, Foreign Direct Investment, Budget Deficit, Trade Openness</w:t>
      </w:r>
      <w:r w:rsidR="00E53480" w:rsidRPr="00A202CB">
        <w:rPr>
          <w:rFonts w:ascii="Times New Roman" w:eastAsiaTheme="majorEastAsia" w:hAnsi="Times New Roman" w:cs="Times New Roman"/>
          <w:sz w:val="24"/>
          <w:szCs w:val="24"/>
        </w:rPr>
        <w:t xml:space="preserve">, Bangladesh </w:t>
      </w:r>
    </w:p>
    <w:p w:rsidR="00710B18" w:rsidRPr="00ED64AE" w:rsidRDefault="00125733" w:rsidP="0067277F">
      <w:pPr>
        <w:pStyle w:val="Heading1"/>
        <w:numPr>
          <w:ilvl w:val="0"/>
          <w:numId w:val="24"/>
        </w:numPr>
        <w:ind w:left="360"/>
        <w:rPr>
          <w:rFonts w:ascii="Times New Roman" w:hAnsi="Times New Roman" w:cs="Times New Roman"/>
          <w:b/>
          <w:bCs/>
          <w:color w:val="auto"/>
          <w:sz w:val="22"/>
          <w:szCs w:val="22"/>
        </w:rPr>
      </w:pPr>
      <w:bookmarkStart w:id="0" w:name="_Toc161743032"/>
      <w:r w:rsidRPr="00ED64AE">
        <w:rPr>
          <w:rFonts w:ascii="Times New Roman" w:hAnsi="Times New Roman" w:cs="Times New Roman"/>
          <w:b/>
          <w:bCs/>
          <w:color w:val="auto"/>
          <w:sz w:val="22"/>
          <w:szCs w:val="22"/>
        </w:rPr>
        <w:lastRenderedPageBreak/>
        <w:t>INTRODUCTION</w:t>
      </w:r>
      <w:bookmarkEnd w:id="0"/>
    </w:p>
    <w:p w:rsidR="00ED64AE" w:rsidRPr="00ED64AE" w:rsidRDefault="00ED64AE" w:rsidP="00ED64AE">
      <w:pPr>
        <w:rPr>
          <w:sz w:val="2"/>
          <w:szCs w:val="2"/>
        </w:rPr>
      </w:pPr>
    </w:p>
    <w:p w:rsidR="00710B18" w:rsidRPr="00BC208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rPr>
        <w:t xml:space="preserve">Bangladesh, a South Asian </w:t>
      </w:r>
      <w:r w:rsidR="00A202CB">
        <w:rPr>
          <w:rFonts w:ascii="Times New Roman" w:hAnsi="Times New Roman" w:cs="Times New Roman"/>
        </w:rPr>
        <w:t>economy</w:t>
      </w:r>
      <w:r w:rsidRPr="00BC2087">
        <w:rPr>
          <w:rFonts w:ascii="Times New Roman" w:hAnsi="Times New Roman" w:cs="Times New Roman"/>
        </w:rPr>
        <w:t>, has achieved significant economic growth</w:t>
      </w:r>
      <w:r w:rsidR="00ED64AE">
        <w:rPr>
          <w:rFonts w:ascii="Times New Roman" w:hAnsi="Times New Roman" w:cs="Times New Roman"/>
        </w:rPr>
        <w:t xml:space="preserve"> by</w:t>
      </w:r>
      <w:r w:rsidRPr="00BC2087">
        <w:rPr>
          <w:rFonts w:ascii="Times New Roman" w:hAnsi="Times New Roman" w:cs="Times New Roman"/>
        </w:rPr>
        <w:t xml:space="preserve"> improving living standards and reducing poverty through a diversified econom</w:t>
      </w:r>
      <w:r w:rsidR="00ED64AE">
        <w:rPr>
          <w:rFonts w:ascii="Times New Roman" w:hAnsi="Times New Roman" w:cs="Times New Roman"/>
        </w:rPr>
        <w:t>y</w:t>
      </w:r>
      <w:r w:rsidRPr="00BC2087">
        <w:rPr>
          <w:rFonts w:ascii="Times New Roman" w:hAnsi="Times New Roman" w:cs="Times New Roman"/>
        </w:rPr>
        <w:t xml:space="preserve"> encompassing services, textiles, and agriculture</w:t>
      </w:r>
      <w:r w:rsidR="00ED64AE">
        <w:rPr>
          <w:rFonts w:ascii="Times New Roman" w:hAnsi="Times New Roman" w:cs="Times New Roman"/>
        </w:rPr>
        <w:t>. H</w:t>
      </w:r>
      <w:r w:rsidRPr="00BC2087">
        <w:rPr>
          <w:rFonts w:ascii="Times New Roman" w:hAnsi="Times New Roman" w:cs="Times New Roman"/>
        </w:rPr>
        <w:t xml:space="preserve">owever, the </w:t>
      </w:r>
      <w:r w:rsidR="00ED64AE">
        <w:rPr>
          <w:rFonts w:ascii="Times New Roman" w:hAnsi="Times New Roman" w:cs="Times New Roman"/>
        </w:rPr>
        <w:t>compound</w:t>
      </w:r>
      <w:r w:rsidRPr="00BC2087">
        <w:rPr>
          <w:rFonts w:ascii="Times New Roman" w:hAnsi="Times New Roman" w:cs="Times New Roman"/>
        </w:rPr>
        <w:t xml:space="preserve"> relationship between real economic growth and fiscal policy, particularly budget deficits, remains underexplored, </w:t>
      </w:r>
      <w:r w:rsidR="00AF748A">
        <w:rPr>
          <w:rFonts w:ascii="Times New Roman" w:hAnsi="Times New Roman" w:cs="Times New Roman"/>
        </w:rPr>
        <w:t xml:space="preserve">by following </w:t>
      </w:r>
      <w:r w:rsidRPr="00BC2087">
        <w:rPr>
          <w:rFonts w:ascii="Times New Roman" w:hAnsi="Times New Roman" w:cs="Times New Roman"/>
        </w:rPr>
        <w:t>t</w:t>
      </w:r>
      <w:r w:rsidR="00AF748A">
        <w:rPr>
          <w:rFonts w:ascii="Times New Roman" w:hAnsi="Times New Roman" w:cs="Times New Roman"/>
        </w:rPr>
        <w:t xml:space="preserve">his assumption our </w:t>
      </w:r>
      <w:r w:rsidRPr="00BC2087">
        <w:rPr>
          <w:rFonts w:ascii="Times New Roman" w:hAnsi="Times New Roman" w:cs="Times New Roman"/>
        </w:rPr>
        <w:t xml:space="preserve">study </w:t>
      </w:r>
      <w:r w:rsidR="00AF748A">
        <w:rPr>
          <w:rFonts w:ascii="Times New Roman" w:hAnsi="Times New Roman" w:cs="Times New Roman"/>
        </w:rPr>
        <w:t>reassessed this issue by</w:t>
      </w:r>
      <w:r w:rsidRPr="00BC2087">
        <w:rPr>
          <w:rFonts w:ascii="Times New Roman" w:hAnsi="Times New Roman" w:cs="Times New Roman"/>
        </w:rPr>
        <w:t xml:space="preserve"> using time series approach. </w:t>
      </w:r>
      <w:r w:rsidR="00930126" w:rsidRPr="00BC2087">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AuthorYear="1"&gt;&lt;Author&gt;Okafor&lt;/Author&gt;&lt;Year&gt;2022&lt;/Year&gt;&lt;RecNum&gt;3599&lt;/RecNum&gt;&lt;DisplayText&gt;Okafor, Ekesiobi, Ifebi, Dimnwobi, and Asongu (2022)&lt;/DisplayText&gt;&lt;record&gt;&lt;rec-number&gt;3599&lt;/rec-number&gt;&lt;foreign-keys&gt;&lt;key app="EN" db-id="2t2saexwbedw29efatoxfvvtvzp0edzw959f" timestamp="1715124583"&gt;3599&lt;/key&gt;&lt;/foreign-keys&gt;&lt;ref-type name="Journal Article"&gt;17&lt;/ref-type&gt;&lt;contributors&gt;&lt;authors&gt;&lt;author&gt;Okafor, Samson Nonso&lt;/author&gt;&lt;author&gt;Ekesiobi, Chukwunonso&lt;/author&gt;&lt;author&gt;Ifebi, Ogonna&lt;/author&gt;&lt;author&gt;Dimnwobi, Stephen Kelechi&lt;/author&gt;&lt;author&gt;Asongu, Simplice A&lt;/author&gt;&lt;/authors&gt;&lt;/contributors&gt;&lt;titles&gt;&lt;title&gt;Testing the triple deficit hypothesis for sub‐Saharan Africa: Implications for the African Continental Free Trade Area&lt;/title&gt;&lt;secondary-title&gt;African development review&lt;/secondary-title&gt;&lt;/titles&gt;&lt;periodical&gt;&lt;full-title&gt;African Development Review&lt;/full-title&gt;&lt;/periodical&gt;&lt;pages&gt;142-153&lt;/pages&gt;&lt;volume&gt;34&lt;/volume&gt;&lt;number&gt;1&lt;/number&gt;&lt;dates&gt;&lt;year&gt;2022&lt;/year&gt;&lt;/dates&gt;&lt;isbn&gt;1017-6772&lt;/isbn&gt;&lt;urls&gt;&lt;/urls&gt;&lt;/record&gt;&lt;/Cite&gt;&lt;/EndNote&gt;</w:instrText>
      </w:r>
      <w:r w:rsidR="00930126" w:rsidRPr="00BC2087">
        <w:rPr>
          <w:rFonts w:ascii="Times New Roman" w:hAnsi="Times New Roman" w:cs="Times New Roman"/>
        </w:rPr>
        <w:fldChar w:fldCharType="separate"/>
      </w:r>
      <w:r w:rsidR="00710B18" w:rsidRPr="00BC2087">
        <w:rPr>
          <w:rFonts w:ascii="Times New Roman" w:hAnsi="Times New Roman" w:cs="Times New Roman"/>
          <w:noProof/>
        </w:rPr>
        <w:t>Okafor, Ekesiobi, Ifebi, Dimnwobi, and Asongu (2022)</w:t>
      </w:r>
      <w:r w:rsidR="00930126" w:rsidRPr="00BC2087">
        <w:rPr>
          <w:rFonts w:ascii="Times New Roman" w:hAnsi="Times New Roman" w:cs="Times New Roman"/>
        </w:rPr>
        <w:fldChar w:fldCharType="end"/>
      </w:r>
      <w:r w:rsidR="00710B18" w:rsidRPr="00BC2087">
        <w:rPr>
          <w:rFonts w:ascii="Times New Roman" w:hAnsi="Times New Roman" w:cs="Times New Roman"/>
        </w:rPr>
        <w:t xml:space="preserve"> clarified that if a government consistently spends more than it earns, resulting in a budget deficit, it can </w:t>
      </w:r>
      <w:r w:rsidR="006C5AFA" w:rsidRPr="006C5AFA">
        <w:rPr>
          <w:rFonts w:ascii="Times New Roman" w:hAnsi="Times New Roman" w:cs="Times New Roman"/>
        </w:rPr>
        <w:t>result in a current account deficit</w:t>
      </w:r>
      <w:r w:rsidR="00710B18" w:rsidRPr="00BC2087">
        <w:rPr>
          <w:rFonts w:ascii="Times New Roman" w:hAnsi="Times New Roman" w:cs="Times New Roman"/>
        </w:rPr>
        <w:t xml:space="preserve">. </w:t>
      </w:r>
      <w:r w:rsidR="00F62CBA" w:rsidRPr="00F62CBA">
        <w:rPr>
          <w:rFonts w:ascii="Times New Roman" w:hAnsi="Times New Roman" w:cs="Times New Roman"/>
        </w:rPr>
        <w:t>This happens when the government relies heavily on borrowing from overseas to address its deficit</w:t>
      </w:r>
      <w:r w:rsidR="00710B18" w:rsidRPr="00BC2087">
        <w:rPr>
          <w:rFonts w:ascii="Times New Roman" w:hAnsi="Times New Roman" w:cs="Times New Roman"/>
        </w:rPr>
        <w:t xml:space="preserve">, causes a reevaluation of the domestic currency. Additionally, the situation may prompt an upsurge in import-driven consumer spending due to rise in </w:t>
      </w:r>
      <w:r w:rsidR="00AF748A">
        <w:rPr>
          <w:rFonts w:ascii="Times New Roman" w:hAnsi="Times New Roman" w:cs="Times New Roman"/>
        </w:rPr>
        <w:t xml:space="preserve">aggregate </w:t>
      </w:r>
      <w:r w:rsidR="00710B18" w:rsidRPr="00BC2087">
        <w:rPr>
          <w:rFonts w:ascii="Times New Roman" w:hAnsi="Times New Roman" w:cs="Times New Roman"/>
        </w:rPr>
        <w:t>demand.</w:t>
      </w:r>
    </w:p>
    <w:p w:rsidR="00710B18" w:rsidRPr="00BC2087" w:rsidRDefault="00AC772A" w:rsidP="00710B18">
      <w:pPr>
        <w:pStyle w:val="Caption"/>
        <w:jc w:val="center"/>
        <w:rPr>
          <w:rFonts w:ascii="Times New Roman" w:hAnsi="Times New Roman" w:cs="Times New Roman"/>
          <w:sz w:val="24"/>
          <w:szCs w:val="24"/>
        </w:rPr>
      </w:pPr>
      <w:bookmarkStart w:id="1" w:name="_Ref158636751"/>
      <w:bookmarkStart w:id="2" w:name="_Toc161742526"/>
      <w:r w:rsidRPr="00BC2087">
        <w:rPr>
          <w:rFonts w:ascii="Times New Roman" w:hAnsi="Times New Roman" w:cs="Times New Roman"/>
          <w:noProof/>
          <w:sz w:val="24"/>
          <w:szCs w:val="24"/>
        </w:rPr>
        <w:drawing>
          <wp:anchor distT="0" distB="0" distL="114300" distR="114300" simplePos="0" relativeHeight="251657728" behindDoc="1" locked="0" layoutInCell="1" allowOverlap="1">
            <wp:simplePos x="0" y="0"/>
            <wp:positionH relativeFrom="column">
              <wp:posOffset>498475</wp:posOffset>
            </wp:positionH>
            <wp:positionV relativeFrom="paragraph">
              <wp:posOffset>176530</wp:posOffset>
            </wp:positionV>
            <wp:extent cx="5000625" cy="1648460"/>
            <wp:effectExtent l="0" t="0" r="9525" b="8890"/>
            <wp:wrapTight wrapText="bothSides">
              <wp:wrapPolygon edited="0">
                <wp:start x="0" y="0"/>
                <wp:lineTo x="0" y="21467"/>
                <wp:lineTo x="21559" y="21467"/>
                <wp:lineTo x="21559" y="0"/>
                <wp:lineTo x="0" y="0"/>
              </wp:wrapPolygon>
            </wp:wrapTight>
            <wp:docPr id="1116284271" name="Chart 1">
              <a:extLst xmlns:a="http://schemas.openxmlformats.org/drawingml/2006/main">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E023A616-6894-DEB7-DF6A-6649881225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710B18" w:rsidRPr="00BC2087">
        <w:rPr>
          <w:rFonts w:ascii="Times New Roman" w:hAnsi="Times New Roman" w:cs="Times New Roman"/>
        </w:rPr>
        <w:t xml:space="preserve">Figure </w:t>
      </w:r>
      <w:r w:rsidR="00930126">
        <w:rPr>
          <w:rFonts w:ascii="Times New Roman" w:hAnsi="Times New Roman" w:cs="Times New Roman"/>
        </w:rPr>
        <w:fldChar w:fldCharType="begin"/>
      </w:r>
      <w:r w:rsidR="004D2100">
        <w:rPr>
          <w:rFonts w:ascii="Times New Roman" w:hAnsi="Times New Roman" w:cs="Times New Roman"/>
        </w:rPr>
        <w:instrText xml:space="preserve"> SEQ Figure \* ARABIC </w:instrText>
      </w:r>
      <w:r w:rsidR="00930126">
        <w:rPr>
          <w:rFonts w:ascii="Times New Roman" w:hAnsi="Times New Roman" w:cs="Times New Roman"/>
        </w:rPr>
        <w:fldChar w:fldCharType="separate"/>
      </w:r>
      <w:r w:rsidR="004D2100">
        <w:rPr>
          <w:rFonts w:ascii="Times New Roman" w:hAnsi="Times New Roman" w:cs="Times New Roman"/>
          <w:noProof/>
        </w:rPr>
        <w:t>1</w:t>
      </w:r>
      <w:r w:rsidR="00930126">
        <w:rPr>
          <w:rFonts w:ascii="Times New Roman" w:hAnsi="Times New Roman" w:cs="Times New Roman"/>
        </w:rPr>
        <w:fldChar w:fldCharType="end"/>
      </w:r>
      <w:bookmarkEnd w:id="1"/>
      <w:r w:rsidR="00710B18" w:rsidRPr="00BC2087">
        <w:rPr>
          <w:rFonts w:ascii="Times New Roman" w:hAnsi="Times New Roman" w:cs="Times New Roman"/>
        </w:rPr>
        <w:t xml:space="preserve">: Budget deficit as </w:t>
      </w:r>
      <w:r w:rsidR="00D657FB">
        <w:rPr>
          <w:rFonts w:ascii="Times New Roman" w:hAnsi="Times New Roman" w:cs="Times New Roman"/>
        </w:rPr>
        <w:t xml:space="preserve">a </w:t>
      </w:r>
      <w:r w:rsidR="00710B18" w:rsidRPr="00BC2087">
        <w:rPr>
          <w:rFonts w:ascii="Times New Roman" w:hAnsi="Times New Roman" w:cs="Times New Roman"/>
        </w:rPr>
        <w:t>percentage of GDP and linear trend</w:t>
      </w:r>
      <w:bookmarkEnd w:id="2"/>
    </w:p>
    <w:p w:rsidR="00AC772A" w:rsidRPr="00BC2087" w:rsidRDefault="00AC772A" w:rsidP="00710B18">
      <w:pPr>
        <w:tabs>
          <w:tab w:val="left" w:pos="1103"/>
        </w:tabs>
        <w:spacing w:line="360" w:lineRule="auto"/>
        <w:jc w:val="both"/>
        <w:rPr>
          <w:rFonts w:ascii="Times New Roman" w:hAnsi="Times New Roman" w:cs="Times New Roman"/>
        </w:rPr>
      </w:pPr>
    </w:p>
    <w:p w:rsidR="00AC772A" w:rsidRPr="00BC2087" w:rsidRDefault="00AC772A" w:rsidP="00710B18">
      <w:pPr>
        <w:tabs>
          <w:tab w:val="left" w:pos="1103"/>
        </w:tabs>
        <w:spacing w:line="360" w:lineRule="auto"/>
        <w:jc w:val="both"/>
        <w:rPr>
          <w:rFonts w:ascii="Times New Roman" w:hAnsi="Times New Roman" w:cs="Times New Roman"/>
        </w:rPr>
      </w:pPr>
    </w:p>
    <w:p w:rsidR="00AC772A" w:rsidRPr="00BC2087" w:rsidRDefault="00AC772A" w:rsidP="00710B18">
      <w:pPr>
        <w:tabs>
          <w:tab w:val="left" w:pos="1103"/>
        </w:tabs>
        <w:spacing w:line="360" w:lineRule="auto"/>
        <w:jc w:val="both"/>
        <w:rPr>
          <w:rFonts w:ascii="Times New Roman" w:hAnsi="Times New Roman" w:cs="Times New Roman"/>
        </w:rPr>
      </w:pPr>
    </w:p>
    <w:p w:rsidR="00AC772A" w:rsidRPr="00BC2087" w:rsidRDefault="00AC772A" w:rsidP="00710B18">
      <w:pPr>
        <w:tabs>
          <w:tab w:val="left" w:pos="1103"/>
        </w:tabs>
        <w:spacing w:line="360" w:lineRule="auto"/>
        <w:jc w:val="both"/>
        <w:rPr>
          <w:rFonts w:ascii="Times New Roman" w:hAnsi="Times New Roman" w:cs="Times New Roman"/>
        </w:rPr>
      </w:pPr>
    </w:p>
    <w:p w:rsidR="00AC772A" w:rsidRPr="00BC2087" w:rsidRDefault="00AC772A" w:rsidP="00710B18">
      <w:pPr>
        <w:tabs>
          <w:tab w:val="left" w:pos="1103"/>
        </w:tabs>
        <w:spacing w:line="360" w:lineRule="auto"/>
        <w:jc w:val="both"/>
        <w:rPr>
          <w:rFonts w:ascii="Times New Roman" w:hAnsi="Times New Roman" w:cs="Times New Roman"/>
        </w:rPr>
      </w:pPr>
    </w:p>
    <w:p w:rsidR="00584667" w:rsidRDefault="00930126" w:rsidP="004B5924">
      <w:pPr>
        <w:tabs>
          <w:tab w:val="left" w:pos="1103"/>
        </w:tabs>
        <w:spacing w:line="276" w:lineRule="auto"/>
        <w:jc w:val="both"/>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Text Box 1" o:spid="_x0000_s2051" type="#_x0000_t202" style="position:absolute;left:0;text-align:left;margin-left:0;margin-top:86.65pt;width:186.5pt;height:14.15pt;rotation:180;flip:y;z-index:-251657728;visibility:visible;mso-position-horizontal:center;mso-position-horizontal-relative:margin;mso-width-relative:margin;mso-height-relative:margin" wrapcoords="-87 0 -87 20463 21600 20463 21600 0 -8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" stroked="f">
            <v:textbox inset="0,0,0,0">
              <w:txbxContent>
                <w:p w:rsidR="00710B18" w:rsidRPr="00A4115D" w:rsidRDefault="00710B18" w:rsidP="00710B18">
                  <w:pPr>
                    <w:pStyle w:val="Caption"/>
                    <w:jc w:val="center"/>
                    <w:rPr>
                      <w:rFonts w:ascii="Times New Roman" w:hAnsi="Times New Roman" w:cs="Times New Roman"/>
                      <w:noProof/>
                      <w:szCs w:val="24"/>
                    </w:rPr>
                  </w:pPr>
                  <w:bookmarkStart w:id="3" w:name="_Ref158636772"/>
                  <w:bookmarkStart w:id="4" w:name="_Toc161742527"/>
                  <w:r>
                    <w:t xml:space="preserve">Figure </w:t>
                  </w:r>
                  <w:fldSimple w:instr=" SEQ Figure \* ARABIC ">
                    <w:r w:rsidR="004D2100">
                      <w:rPr>
                        <w:noProof/>
                      </w:rPr>
                      <w:t>2</w:t>
                    </w:r>
                  </w:fldSimple>
                  <w:bookmarkEnd w:id="3"/>
                  <w:r>
                    <w:t>: GDP growth and linear tread</w:t>
                  </w:r>
                  <w:bookmarkEnd w:id="4"/>
                </w:p>
              </w:txbxContent>
            </v:textbox>
            <w10:wrap type="tight" anchorx="margin"/>
          </v:shape>
        </w:pict>
      </w:r>
      <w:r w:rsidR="00710B18" w:rsidRPr="00BC2087">
        <w:rPr>
          <w:rFonts w:ascii="Times New Roman" w:hAnsi="Times New Roman" w:cs="Times New Roman"/>
        </w:rPr>
        <w:t xml:space="preserve">On the contrary, Economic growth is characterized by the </w:t>
      </w:r>
      <w:r w:rsidR="00082079">
        <w:rPr>
          <w:rFonts w:ascii="Times New Roman" w:hAnsi="Times New Roman" w:cs="Times New Roman"/>
        </w:rPr>
        <w:t xml:space="preserve">quantitative improvement </w:t>
      </w:r>
      <w:r w:rsidR="00710B18" w:rsidRPr="00BC2087">
        <w:rPr>
          <w:rFonts w:ascii="Times New Roman" w:hAnsi="Times New Roman" w:cs="Times New Roman"/>
        </w:rPr>
        <w:t xml:space="preserve">in the real </w:t>
      </w:r>
      <w:r w:rsidR="0025691D">
        <w:rPr>
          <w:rFonts w:ascii="Times New Roman" w:hAnsi="Times New Roman" w:cs="Times New Roman"/>
        </w:rPr>
        <w:t>t</w:t>
      </w:r>
      <w:r w:rsidR="0025691D" w:rsidRPr="0025691D">
        <w:rPr>
          <w:rFonts w:ascii="Times New Roman" w:hAnsi="Times New Roman" w:cs="Times New Roman"/>
        </w:rPr>
        <w:t xml:space="preserve">he </w:t>
      </w:r>
      <w:r w:rsidR="006C5AFA" w:rsidRPr="006C5AFA">
        <w:rPr>
          <w:rFonts w:ascii="Times New Roman" w:hAnsi="Times New Roman" w:cs="Times New Roman"/>
        </w:rPr>
        <w:t>overall value of goods and services generated by</w:t>
      </w:r>
      <w:r w:rsidR="0025691D" w:rsidRPr="0025691D">
        <w:rPr>
          <w:rFonts w:ascii="Times New Roman" w:hAnsi="Times New Roman" w:cs="Times New Roman"/>
        </w:rPr>
        <w:t xml:space="preserve"> an economy during a specific timeframe</w:t>
      </w:r>
      <w:r w:rsidR="00710B18" w:rsidRPr="00BC2087">
        <w:rPr>
          <w:rFonts w:ascii="Times New Roman" w:hAnsi="Times New Roman" w:cs="Times New Roman"/>
        </w:rPr>
        <w:t xml:space="preserve">. It stands as a </w:t>
      </w:r>
      <w:r w:rsidR="00AF748A">
        <w:rPr>
          <w:rFonts w:ascii="Times New Roman" w:hAnsi="Times New Roman" w:cs="Times New Roman"/>
        </w:rPr>
        <w:t>core</w:t>
      </w:r>
      <w:r w:rsidR="00710B18" w:rsidRPr="00BC2087">
        <w:rPr>
          <w:rFonts w:ascii="Times New Roman" w:hAnsi="Times New Roman" w:cs="Times New Roman"/>
        </w:rPr>
        <w:t xml:space="preserve"> indicator of a</w:t>
      </w:r>
      <w:r w:rsidR="00AF748A">
        <w:rPr>
          <w:rFonts w:ascii="Times New Roman" w:hAnsi="Times New Roman" w:cs="Times New Roman"/>
        </w:rPr>
        <w:t>n</w:t>
      </w:r>
      <w:r w:rsidR="00710B18" w:rsidRPr="00BC2087">
        <w:rPr>
          <w:rFonts w:ascii="Times New Roman" w:hAnsi="Times New Roman" w:cs="Times New Roman"/>
        </w:rPr>
        <w:t xml:space="preserve"> econom</w:t>
      </w:r>
      <w:r w:rsidR="00AF748A">
        <w:rPr>
          <w:rFonts w:ascii="Times New Roman" w:hAnsi="Times New Roman" w:cs="Times New Roman"/>
        </w:rPr>
        <w:t>y, t</w:t>
      </w:r>
      <w:r w:rsidR="00710B18" w:rsidRPr="00BC2087">
        <w:rPr>
          <w:rFonts w:ascii="Times New Roman" w:hAnsi="Times New Roman" w:cs="Times New Roman"/>
        </w:rPr>
        <w:t xml:space="preserve">ypically measured through the percentage shift in its gross domestic product (GDP), as outlined by </w:t>
      </w:r>
      <w:r w:rsidRPr="00BC2087">
        <w:rPr>
          <w:rFonts w:ascii="Times New Roman" w:hAnsi="Times New Roman" w:cs="Times New Roman"/>
        </w:rPr>
        <w:fldChar w:fldCharType="begin"/>
      </w:r>
      <w:r w:rsidR="00A53B81">
        <w:rPr>
          <w:rFonts w:ascii="Times New Roman" w:hAnsi="Times New Roman" w:cs="Times New Roman"/>
        </w:rPr>
        <w:instrText xml:space="preserve"> ADDIN EN.CITE &lt;EndNote&gt;&lt;Cite AuthorYear="1"&gt;&lt;Author&gt;Pelsa&lt;/Author&gt;&lt;Year&gt;2022&lt;/Year&gt;&lt;RecNum&gt;3601&lt;/RecNum&gt;&lt;DisplayText&gt;Pelsa and Balina (2022)&lt;/DisplayText&gt;&lt;record&gt;&lt;rec-number&gt;3601&lt;/rec-number&gt;&lt;foreign-keys&gt;&lt;key app="EN" db-id="2t2saexwbedw29efatoxfvvtvzp0edzw959f" timestamp="1715124732"&gt;3601&lt;/key&gt;&lt;/foreign-keys&gt;&lt;ref-type name="Conference Proceedings"&gt;10&lt;/ref-type&gt;&lt;contributors&gt;&lt;authors&gt;&lt;author&gt;Pelsa, Inese&lt;/author&gt;&lt;author&gt;Balina, Signe&lt;/author&gt;&lt;/authors&gt;&lt;/contributors&gt;&lt;titles&gt;&lt;title&gt;Development of economic theory–from theories of economic growth and economic development to the paradigm of sustainable development&lt;/title&gt;&lt;secondary-title&gt;DIEM: Dubrovnik International Economic Meeting&lt;/secondary-title&gt;&lt;/titles&gt;&lt;pages&gt;91-101&lt;/pages&gt;&lt;volume&gt;7&lt;/volume&gt;&lt;number&gt;1&lt;/number&gt;&lt;dates&gt;&lt;year&gt;2022&lt;/year&gt;&lt;/dates&gt;&lt;publisher&gt;Sveučilište u Dubrovniku&lt;/publisher&gt;&lt;isbn&gt;1849-3645&lt;/isbn&gt;&lt;urls&gt;&lt;/urls&gt;&lt;/record&gt;&lt;/Cite&gt;&lt;/EndNote&gt;</w:instrText>
      </w:r>
      <w:r w:rsidRPr="00BC2087">
        <w:rPr>
          <w:rFonts w:ascii="Times New Roman" w:hAnsi="Times New Roman" w:cs="Times New Roman"/>
        </w:rPr>
        <w:fldChar w:fldCharType="separate"/>
      </w:r>
      <w:r w:rsidR="00A53B81">
        <w:rPr>
          <w:rFonts w:ascii="Times New Roman" w:hAnsi="Times New Roman" w:cs="Times New Roman"/>
          <w:noProof/>
        </w:rPr>
        <w:t>Pelsa and Balina (2022)</w:t>
      </w:r>
      <w:r w:rsidRPr="00BC2087">
        <w:rPr>
          <w:rFonts w:ascii="Times New Roman" w:hAnsi="Times New Roman" w:cs="Times New Roman"/>
        </w:rPr>
        <w:fldChar w:fldCharType="end"/>
      </w:r>
      <w:r w:rsidR="00710B18" w:rsidRPr="00BC2087">
        <w:rPr>
          <w:rFonts w:ascii="Times New Roman" w:hAnsi="Times New Roman" w:cs="Times New Roman"/>
        </w:rPr>
        <w:t xml:space="preserve">. Here, </w:t>
      </w:r>
      <w:fldSimple w:instr=" REF _Ref158636751 \h  \* MERGEFORMAT ">
        <w:r w:rsidR="00710B18" w:rsidRPr="00BC2087">
          <w:rPr>
            <w:rFonts w:ascii="Times New Roman" w:hAnsi="Times New Roman" w:cs="Times New Roman"/>
          </w:rPr>
          <w:t xml:space="preserve">Figure </w:t>
        </w:r>
        <w:r w:rsidR="00710B18" w:rsidRPr="00BC2087">
          <w:rPr>
            <w:rFonts w:ascii="Times New Roman" w:hAnsi="Times New Roman" w:cs="Times New Roman"/>
            <w:noProof/>
          </w:rPr>
          <w:t>1</w:t>
        </w:r>
      </w:fldSimple>
      <w:r w:rsidR="00710B18" w:rsidRPr="00BC2087">
        <w:rPr>
          <w:rFonts w:ascii="Times New Roman" w:hAnsi="Times New Roman" w:cs="Times New Roman"/>
        </w:rPr>
        <w:t xml:space="preserve"> shows the linear trend of budget deficit </w:t>
      </w:r>
      <w:r w:rsidR="00AA4E87">
        <w:rPr>
          <w:rFonts w:ascii="Times New Roman" w:hAnsi="Times New Roman" w:cs="Times New Roman"/>
        </w:rPr>
        <w:t xml:space="preserve">and </w:t>
      </w:r>
      <w:fldSimple w:instr=" REF _Ref158636772 \h  \* MERGEFORMAT ">
        <w:r w:rsidR="00710B18" w:rsidRPr="00BC2087">
          <w:rPr>
            <w:rFonts w:ascii="Times New Roman" w:hAnsi="Times New Roman" w:cs="Times New Roman"/>
          </w:rPr>
          <w:t xml:space="preserve">Figure </w:t>
        </w:r>
        <w:r w:rsidR="00710B18" w:rsidRPr="00BC2087">
          <w:rPr>
            <w:rFonts w:ascii="Times New Roman" w:hAnsi="Times New Roman" w:cs="Times New Roman"/>
            <w:noProof/>
          </w:rPr>
          <w:t>2</w:t>
        </w:r>
      </w:fldSimple>
      <w:r w:rsidR="00710B18" w:rsidRPr="00BC2087">
        <w:rPr>
          <w:rFonts w:ascii="Times New Roman" w:hAnsi="Times New Roman" w:cs="Times New Roman"/>
        </w:rPr>
        <w:t xml:space="preserve"> presents GDP growth</w:t>
      </w:r>
      <w:r w:rsidR="00AA4E87">
        <w:rPr>
          <w:rFonts w:ascii="Times New Roman" w:hAnsi="Times New Roman" w:cs="Times New Roman"/>
        </w:rPr>
        <w:t xml:space="preserve"> trend in terms of GDP per capita data</w:t>
      </w:r>
      <w:r w:rsidR="00710B18" w:rsidRPr="00BC2087">
        <w:rPr>
          <w:rFonts w:ascii="Times New Roman" w:hAnsi="Times New Roman" w:cs="Times New Roman"/>
        </w:rPr>
        <w:t>.</w:t>
      </w:r>
    </w:p>
    <w:p w:rsidR="00584667" w:rsidRPr="00BC2087" w:rsidRDefault="00584667" w:rsidP="004B5924">
      <w:pPr>
        <w:tabs>
          <w:tab w:val="left" w:pos="1103"/>
        </w:tabs>
        <w:spacing w:line="276" w:lineRule="auto"/>
        <w:jc w:val="both"/>
        <w:rPr>
          <w:rFonts w:ascii="Times New Roman" w:hAnsi="Times New Roman" w:cs="Times New Roman"/>
        </w:rPr>
      </w:pPr>
    </w:p>
    <w:p w:rsidR="00AC772A" w:rsidRPr="00BC2087" w:rsidRDefault="00AC772A" w:rsidP="00710B18">
      <w:pPr>
        <w:tabs>
          <w:tab w:val="left" w:pos="1103"/>
        </w:tabs>
        <w:spacing w:line="360" w:lineRule="auto"/>
        <w:jc w:val="both"/>
        <w:rPr>
          <w:rFonts w:ascii="Times New Roman" w:hAnsi="Times New Roman" w:cs="Times New Roman"/>
        </w:rPr>
      </w:pPr>
      <w:r w:rsidRPr="00BC2087">
        <w:rPr>
          <w:rFonts w:ascii="Times New Roman" w:hAnsi="Times New Roman" w:cs="Times New Roman"/>
          <w:noProof/>
          <w:sz w:val="24"/>
          <w:szCs w:val="24"/>
        </w:rPr>
        <w:drawing>
          <wp:anchor distT="0" distB="0" distL="114300" distR="114300" simplePos="0" relativeHeight="251656704" behindDoc="1" locked="0" layoutInCell="1" allowOverlap="1">
            <wp:simplePos x="0" y="0"/>
            <wp:positionH relativeFrom="margin">
              <wp:posOffset>241935</wp:posOffset>
            </wp:positionH>
            <wp:positionV relativeFrom="paragraph">
              <wp:posOffset>8255</wp:posOffset>
            </wp:positionV>
            <wp:extent cx="5368290" cy="1281430"/>
            <wp:effectExtent l="0" t="0" r="3810" b="13970"/>
            <wp:wrapTight wrapText="bothSides">
              <wp:wrapPolygon edited="0">
                <wp:start x="0" y="0"/>
                <wp:lineTo x="0" y="21514"/>
                <wp:lineTo x="21539" y="21514"/>
                <wp:lineTo x="21539" y="0"/>
                <wp:lineTo x="0" y="0"/>
              </wp:wrapPolygon>
            </wp:wrapTight>
            <wp:docPr id="474188419" name="Chart 1">
              <a:extLst xmlns:a="http://schemas.openxmlformats.org/drawingml/2006/main">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E06CA097-3928-5961-D84C-50B6A66483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AC772A" w:rsidRPr="00BC2087" w:rsidRDefault="00AC772A" w:rsidP="00710B18">
      <w:pPr>
        <w:tabs>
          <w:tab w:val="left" w:pos="1103"/>
        </w:tabs>
        <w:spacing w:line="360" w:lineRule="auto"/>
        <w:jc w:val="both"/>
        <w:rPr>
          <w:rFonts w:ascii="Times New Roman" w:hAnsi="Times New Roman" w:cs="Times New Roman"/>
        </w:rPr>
      </w:pPr>
    </w:p>
    <w:p w:rsidR="00AC772A" w:rsidRPr="00BC2087" w:rsidRDefault="00AC772A" w:rsidP="00710B18">
      <w:pPr>
        <w:tabs>
          <w:tab w:val="left" w:pos="1103"/>
        </w:tabs>
        <w:spacing w:line="360" w:lineRule="auto"/>
        <w:jc w:val="both"/>
        <w:rPr>
          <w:rFonts w:ascii="Times New Roman" w:hAnsi="Times New Roman" w:cs="Times New Roman"/>
        </w:rPr>
      </w:pPr>
    </w:p>
    <w:p w:rsidR="00710B18" w:rsidRPr="00BC2087" w:rsidRDefault="00710B18" w:rsidP="004B5924">
      <w:pPr>
        <w:tabs>
          <w:tab w:val="left" w:pos="1103"/>
        </w:tabs>
        <w:spacing w:line="276" w:lineRule="auto"/>
        <w:rPr>
          <w:rFonts w:ascii="Times New Roman" w:hAnsi="Times New Roman" w:cs="Times New Roman"/>
          <w:sz w:val="24"/>
          <w:szCs w:val="24"/>
        </w:rPr>
      </w:pPr>
    </w:p>
    <w:p w:rsidR="00AC772A" w:rsidRPr="00BC208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rPr>
        <w:t xml:space="preserve">Examining the influence of </w:t>
      </w:r>
      <w:r w:rsidR="007E23AE">
        <w:rPr>
          <w:rFonts w:ascii="Times New Roman" w:hAnsi="Times New Roman" w:cs="Times New Roman"/>
        </w:rPr>
        <w:t>fiscal deficit</w:t>
      </w:r>
      <w:r w:rsidRPr="00BC2087">
        <w:rPr>
          <w:rFonts w:ascii="Times New Roman" w:hAnsi="Times New Roman" w:cs="Times New Roman"/>
        </w:rPr>
        <w:t xml:space="preserve"> on </w:t>
      </w:r>
      <w:r w:rsidR="00CA6E8B" w:rsidRPr="00CA6E8B">
        <w:rPr>
          <w:rFonts w:ascii="Times New Roman" w:hAnsi="Times New Roman" w:cs="Times New Roman"/>
        </w:rPr>
        <w:t xml:space="preserve">GDP per capita serves as an indicator of economic growth as </w:t>
      </w:r>
      <w:r w:rsidRPr="00BC2087">
        <w:rPr>
          <w:rFonts w:ascii="Times New Roman" w:hAnsi="Times New Roman" w:cs="Times New Roman"/>
        </w:rPr>
        <w:t>is a</w:t>
      </w:r>
      <w:r w:rsidR="00AA4E87">
        <w:rPr>
          <w:rFonts w:ascii="Times New Roman" w:hAnsi="Times New Roman" w:cs="Times New Roman"/>
        </w:rPr>
        <w:t>nexpected</w:t>
      </w:r>
      <w:r w:rsidRPr="00BC2087">
        <w:rPr>
          <w:rFonts w:ascii="Times New Roman" w:hAnsi="Times New Roman" w:cs="Times New Roman"/>
        </w:rPr>
        <w:t xml:space="preserve"> area of investigation, especially in the context of Bangladesh. Numerous studies have explored this relationship, with </w:t>
      </w:r>
      <w:r w:rsidR="00930126"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 AuthorYear="1"&gt;&lt;Author&gt;Rana&lt;/Author&gt;&lt;Year&gt;2017&lt;/Year&gt;&lt;RecNum&gt;31&lt;/RecNum&gt;&lt;DisplayText&gt;Rana and Wahid (2017)&lt;/DisplayText&gt;&lt;record&gt;&lt;rec-number&gt;31&lt;/rec-number&gt;&lt;foreign-keys&gt;&lt;key app="EN" db-id="2t2saexwbedw29efatoxfvvtvzp0edzw959f" timestamp="1688630730"&gt;31&lt;/key&gt;&lt;/foreign-keys&gt;&lt;ref-type name="Journal Article"&gt;17&lt;/ref-type&gt;&lt;contributors&gt;&lt;authors&gt;&lt;author&gt;Rana, Ebney Ayaj&lt;/author&gt;&lt;author&gt;Wahid, Abu NM&lt;/author&gt;&lt;/authors&gt;&lt;/contributors&gt;&lt;titles&gt;&lt;title&gt;Fiscal deficit and economic growth in Bangladesh: A time-series analysis&lt;/title&gt;&lt;secondary-title&gt;The American Economist&lt;/secondary-title&gt;&lt;/titles&gt;&lt;periodical&gt;&lt;full-title&gt;The American Economist&lt;/full-title&gt;&lt;/periodical&gt;&lt;pages&gt;31-42&lt;/pages&gt;&lt;volume&gt;62&lt;/volume&gt;&lt;number&gt;1&lt;/number&gt;&lt;dates&gt;&lt;year&gt;2017&lt;/year&gt;&lt;/dates&gt;&lt;isbn&gt;0569-4345&lt;/isbn&gt;&lt;urls&gt;&lt;/urls&gt;&lt;/record&gt;&lt;/Cite&gt;&lt;/EndNote&gt;</w:instrText>
      </w:r>
      <w:r w:rsidR="00930126" w:rsidRPr="00BC2087">
        <w:rPr>
          <w:rFonts w:ascii="Times New Roman" w:hAnsi="Times New Roman" w:cs="Times New Roman"/>
        </w:rPr>
        <w:fldChar w:fldCharType="separate"/>
      </w:r>
      <w:r w:rsidRPr="00BC2087">
        <w:rPr>
          <w:rFonts w:ascii="Times New Roman" w:hAnsi="Times New Roman" w:cs="Times New Roman"/>
          <w:noProof/>
        </w:rPr>
        <w:t>Rana and Wahid (2017)</w:t>
      </w:r>
      <w:r w:rsidR="00930126" w:rsidRPr="00BC2087">
        <w:rPr>
          <w:rFonts w:ascii="Times New Roman" w:hAnsi="Times New Roman" w:cs="Times New Roman"/>
        </w:rPr>
        <w:fldChar w:fldCharType="end"/>
      </w:r>
      <w:r w:rsidRPr="00BC2087">
        <w:rPr>
          <w:rFonts w:ascii="Times New Roman" w:hAnsi="Times New Roman" w:cs="Times New Roman"/>
        </w:rPr>
        <w:t xml:space="preserve"> discovering a statistically significant </w:t>
      </w:r>
      <w:r w:rsidR="007E23AE" w:rsidRPr="007E23AE">
        <w:rPr>
          <w:rFonts w:ascii="Times New Roman" w:hAnsi="Times New Roman" w:cs="Times New Roman"/>
        </w:rPr>
        <w:t xml:space="preserve">inverse </w:t>
      </w:r>
      <w:r w:rsidR="006C5AFA" w:rsidRPr="006C5AFA">
        <w:rPr>
          <w:rFonts w:ascii="Times New Roman" w:hAnsi="Times New Roman" w:cs="Times New Roman"/>
        </w:rPr>
        <w:t>connection between the budget deficit and economic growth</w:t>
      </w:r>
      <w:r w:rsidR="007E23AE" w:rsidRPr="007E23AE">
        <w:rPr>
          <w:rFonts w:ascii="Times New Roman" w:hAnsi="Times New Roman" w:cs="Times New Roman"/>
        </w:rPr>
        <w:t xml:space="preserve"> in Bangladesh</w:t>
      </w:r>
      <w:r w:rsidRPr="00BC2087">
        <w:rPr>
          <w:rFonts w:ascii="Times New Roman" w:hAnsi="Times New Roman" w:cs="Times New Roman"/>
        </w:rPr>
        <w:t xml:space="preserve">. </w:t>
      </w:r>
      <w:r w:rsidR="006C5AFA" w:rsidRPr="006C5AFA">
        <w:rPr>
          <w:rFonts w:ascii="Times New Roman" w:hAnsi="Times New Roman" w:cs="Times New Roman"/>
        </w:rPr>
        <w:t>Conversely</w:t>
      </w:r>
      <w:r w:rsidRPr="00BC2087">
        <w:rPr>
          <w:rFonts w:ascii="Times New Roman" w:hAnsi="Times New Roman" w:cs="Times New Roman"/>
        </w:rPr>
        <w:t xml:space="preserve">, </w:t>
      </w:r>
      <w:r w:rsidR="00930126" w:rsidRPr="00BC2087">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sidR="00930126" w:rsidRPr="00BC2087">
        <w:rPr>
          <w:rFonts w:ascii="Times New Roman" w:hAnsi="Times New Roman" w:cs="Times New Roman"/>
        </w:rPr>
        <w:fldChar w:fldCharType="separate"/>
      </w:r>
      <w:r w:rsidRPr="00BC2087">
        <w:rPr>
          <w:rFonts w:ascii="Times New Roman" w:hAnsi="Times New Roman" w:cs="Times New Roman"/>
          <w:noProof/>
        </w:rPr>
        <w:t>Biplob (2019)</w:t>
      </w:r>
      <w:r w:rsidR="00930126" w:rsidRPr="00BC2087">
        <w:rPr>
          <w:rFonts w:ascii="Times New Roman" w:hAnsi="Times New Roman" w:cs="Times New Roman"/>
        </w:rPr>
        <w:fldChar w:fldCharType="end"/>
      </w:r>
      <w:r w:rsidRPr="00BC2087">
        <w:rPr>
          <w:rFonts w:ascii="Times New Roman" w:hAnsi="Times New Roman" w:cs="Times New Roman"/>
        </w:rPr>
        <w:t xml:space="preserve"> presented divergent findings, suggesting a positive impact of </w:t>
      </w:r>
      <w:r w:rsidR="007E23AE" w:rsidRPr="007E23AE">
        <w:rPr>
          <w:rFonts w:ascii="Times New Roman" w:hAnsi="Times New Roman" w:cs="Times New Roman"/>
        </w:rPr>
        <w:t>fiscal shortfall impacting GDP expansion in both the near and extended future in Bangladesh</w:t>
      </w:r>
      <w:r w:rsidRPr="00BC2087">
        <w:rPr>
          <w:rFonts w:ascii="Times New Roman" w:hAnsi="Times New Roman" w:cs="Times New Roman"/>
        </w:rPr>
        <w:t xml:space="preserve">. </w:t>
      </w:r>
      <w:r w:rsidRPr="0083195E">
        <w:rPr>
          <w:rFonts w:ascii="Times New Roman" w:hAnsi="Times New Roman" w:cs="Times New Roman"/>
        </w:rPr>
        <w:t xml:space="preserve">Additionally, </w:t>
      </w:r>
      <w:r w:rsidR="00930126" w:rsidRPr="0083195E">
        <w:rPr>
          <w:rFonts w:ascii="Times New Roman" w:hAnsi="Times New Roman" w:cs="Times New Roman"/>
        </w:rPr>
        <w:fldChar w:fldCharType="begin"/>
      </w:r>
      <w:r w:rsidR="003A26C3" w:rsidRPr="0083195E">
        <w:rPr>
          <w:rFonts w:ascii="Times New Roman" w:hAnsi="Times New Roman" w:cs="Times New Roman"/>
        </w:rPr>
        <w:instrText xml:space="preserve"> ADDIN EN.CITE &lt;EndNote&gt;&lt;Cite AuthorYear="1"&gt;&lt;Author&gt;Emana&lt;/Author&gt;&lt;Year&gt;2021&lt;/Year&gt;&lt;RecNum&gt;3595&lt;/RecNum&gt;&lt;DisplayText&gt;Emana (2021)&lt;/DisplayText&gt;&lt;record&gt;&lt;rec-number&gt;3595&lt;/rec-number&gt;&lt;foreign-keys&gt;&lt;key app="EN" db-id="2t2saexwbedw29efatoxfvvtvzp0edzw959f" timestamp="1715107929"&gt;3595&lt;/key&gt;&lt;/foreign-keys&gt;&lt;ref-type name="Journal Article"&gt;17&lt;/ref-type&gt;&lt;contributors&gt;&lt;authors&gt;&lt;author&gt;Emana, Desalegn&lt;/author&gt;&lt;/authors&gt;&lt;/contributors&gt;&lt;titles&gt;&lt;title&gt;The relationship between budget deficit and economic growth: Evidence from ethiopia&lt;/title&gt;&lt;secondary-title&gt;Applied Journal of Economics, Management and Social Sciences&lt;/secondary-title&gt;&lt;/titles&gt;&lt;periodical&gt;&lt;full-title&gt;Applied Journal of Economics, Management and Social Sciences&lt;/full-title&gt;&lt;/periodical&gt;&lt;pages&gt;10-15&lt;/pages&gt;&lt;volume&gt;2&lt;/volume&gt;&lt;number&gt;2&lt;/number&gt;&lt;dates&gt;&lt;year&gt;2021&lt;/year&gt;&lt;/dates&gt;&lt;isbn&gt;2811-1613&lt;/isbn&gt;&lt;urls&gt;&lt;/urls&gt;&lt;/record&gt;&lt;/Cite&gt;&lt;/EndNote&gt;</w:instrText>
      </w:r>
      <w:r w:rsidR="00930126" w:rsidRPr="0083195E">
        <w:rPr>
          <w:rFonts w:ascii="Times New Roman" w:hAnsi="Times New Roman" w:cs="Times New Roman"/>
        </w:rPr>
        <w:fldChar w:fldCharType="separate"/>
      </w:r>
      <w:r w:rsidRPr="0083195E">
        <w:rPr>
          <w:rFonts w:ascii="Times New Roman" w:hAnsi="Times New Roman" w:cs="Times New Roman"/>
          <w:noProof/>
        </w:rPr>
        <w:t>Emana (2021)</w:t>
      </w:r>
      <w:r w:rsidR="00930126" w:rsidRPr="0083195E">
        <w:rPr>
          <w:rFonts w:ascii="Times New Roman" w:hAnsi="Times New Roman" w:cs="Times New Roman"/>
        </w:rPr>
        <w:fldChar w:fldCharType="end"/>
      </w:r>
      <w:r w:rsidRPr="0083195E">
        <w:rPr>
          <w:rFonts w:ascii="Times New Roman" w:hAnsi="Times New Roman" w:cs="Times New Roman"/>
        </w:rPr>
        <w:t xml:space="preserve">and </w:t>
      </w:r>
      <w:r w:rsidR="00930126" w:rsidRPr="0083195E">
        <w:rPr>
          <w:rFonts w:ascii="Times New Roman" w:hAnsi="Times New Roman" w:cs="Times New Roman"/>
        </w:rPr>
        <w:fldChar w:fldCharType="begin"/>
      </w:r>
      <w:r w:rsidRPr="0083195E">
        <w:rPr>
          <w:rFonts w:ascii="Times New Roman" w:hAnsi="Times New Roman" w:cs="Times New Roman"/>
        </w:rPr>
        <w:instrText xml:space="preserve"> ADDIN EN.CITE &lt;EndNote&gt;&lt;Cite AuthorYear="1"&gt;&lt;Author&gt;Alam&lt;/Author&gt;&lt;Year&gt;2022&lt;/Year&gt;&lt;RecNum&gt;41&lt;/RecNum&gt;&lt;DisplayText&gt;Alam, Sadekin, and Saha (2022)&lt;/DisplayText&gt;&lt;record&gt;&lt;rec-number&gt;41&lt;/rec-number&gt;&lt;foreign-keys&gt;&lt;key app="EN" db-id="2t2saexwbedw29efatoxfvvtvzp0edzw959f" timestamp="1688656992"&gt;41&lt;/key&gt;&lt;/foreign-keys&gt;&lt;ref-type name="Journal Article"&gt;17&lt;/ref-type&gt;&lt;contributors&gt;&lt;authors&gt;&lt;author&gt;Alam, Md Mahbub&lt;/author&gt;&lt;author&gt;Sadekin, Md Nazmus&lt;/author&gt;&lt;author&gt;Saha, Sanjoy Kumar&lt;/author&gt;&lt;/authors&gt;&lt;/contributors&gt;&lt;titles&gt;&lt;title&gt;The impact of macroeconomic variables on the budget deficit in Bangladesh: an econometric analysis&lt;/title&gt;&lt;secondary-title&gt;South Asian Journal of Business Studies&lt;/secondary-title&gt;&lt;/titles&gt;&lt;periodical&gt;&lt;full-title&gt;South Asian Journal of Business Studies&lt;/full-title&gt;&lt;/periodical&gt;&lt;pages&gt;216-234&lt;/pages&gt;&lt;volume&gt;11&lt;/volume&gt;&lt;number&gt;2&lt;/number&gt;&lt;dates&gt;&lt;year&gt;2022&lt;/year&gt;&lt;/dates&gt;&lt;isbn&gt;2398-628X&lt;/isbn&gt;&lt;urls&gt;&lt;/urls&gt;&lt;/record&gt;&lt;/Cite&gt;&lt;/EndNote&gt;</w:instrText>
      </w:r>
      <w:r w:rsidR="00930126" w:rsidRPr="0083195E">
        <w:rPr>
          <w:rFonts w:ascii="Times New Roman" w:hAnsi="Times New Roman" w:cs="Times New Roman"/>
        </w:rPr>
        <w:fldChar w:fldCharType="separate"/>
      </w:r>
      <w:r w:rsidRPr="0083195E">
        <w:rPr>
          <w:rFonts w:ascii="Times New Roman" w:hAnsi="Times New Roman" w:cs="Times New Roman"/>
          <w:noProof/>
        </w:rPr>
        <w:t>Alam, Sadekin, and Saha (2022)</w:t>
      </w:r>
      <w:r w:rsidR="00930126" w:rsidRPr="0083195E">
        <w:rPr>
          <w:rFonts w:ascii="Times New Roman" w:hAnsi="Times New Roman" w:cs="Times New Roman"/>
        </w:rPr>
        <w:fldChar w:fldCharType="end"/>
      </w:r>
      <w:r w:rsidRPr="0083195E">
        <w:rPr>
          <w:rFonts w:ascii="Times New Roman" w:hAnsi="Times New Roman" w:cs="Times New Roman"/>
        </w:rPr>
        <w:t xml:space="preserve"> conducted separate </w:t>
      </w:r>
      <w:r w:rsidR="003A1B6A" w:rsidRPr="0083195E">
        <w:rPr>
          <w:rFonts w:ascii="Times New Roman" w:hAnsi="Times New Roman" w:cs="Times New Roman"/>
        </w:rPr>
        <w:t>studies</w:t>
      </w:r>
      <w:r w:rsidR="00CA6E8B" w:rsidRPr="00CA6E8B">
        <w:rPr>
          <w:rFonts w:ascii="Times New Roman" w:hAnsi="Times New Roman" w:cs="Times New Roman"/>
        </w:rPr>
        <w:t xml:space="preserve">to examine the effect of fiscal </w:t>
      </w:r>
      <w:r w:rsidR="00E92809" w:rsidRPr="00E92809">
        <w:rPr>
          <w:rFonts w:ascii="Times New Roman" w:hAnsi="Times New Roman" w:cs="Times New Roman"/>
        </w:rPr>
        <w:t>shortfall on GDP expansion in Bangladesh through time series data.</w:t>
      </w:r>
      <w:r w:rsidRPr="0083195E">
        <w:rPr>
          <w:rFonts w:ascii="Times New Roman" w:hAnsi="Times New Roman" w:cs="Times New Roman"/>
        </w:rPr>
        <w:t xml:space="preserve"> and various analytical approaches</w:t>
      </w:r>
      <w:r w:rsidR="000E6243" w:rsidRPr="0083195E">
        <w:rPr>
          <w:rFonts w:ascii="Times New Roman" w:hAnsi="Times New Roman" w:cs="Times New Roman"/>
        </w:rPr>
        <w:t>.</w:t>
      </w:r>
    </w:p>
    <w:p w:rsidR="00E21A07" w:rsidRPr="00BC2087" w:rsidRDefault="00AC772A" w:rsidP="004B5924">
      <w:pPr>
        <w:tabs>
          <w:tab w:val="left" w:pos="1103"/>
        </w:tabs>
        <w:spacing w:line="276" w:lineRule="auto"/>
        <w:jc w:val="both"/>
        <w:rPr>
          <w:rFonts w:ascii="Times New Roman" w:hAnsi="Times New Roman" w:cs="Times New Roman"/>
        </w:rPr>
      </w:pPr>
      <w:r w:rsidRPr="00BC2087">
        <w:rPr>
          <w:rFonts w:ascii="Times New Roman" w:hAnsi="Times New Roman" w:cs="Times New Roman"/>
        </w:rPr>
        <w:lastRenderedPageBreak/>
        <w:t>Apart from the specific examination of budget deficit, additional research has deve</w:t>
      </w:r>
      <w:r w:rsidR="00AA4E87">
        <w:rPr>
          <w:rFonts w:ascii="Times New Roman" w:hAnsi="Times New Roman" w:cs="Times New Roman"/>
        </w:rPr>
        <w:t>lope</w:t>
      </w:r>
      <w:r w:rsidRPr="00BC2087">
        <w:rPr>
          <w:rFonts w:ascii="Times New Roman" w:hAnsi="Times New Roman" w:cs="Times New Roman"/>
        </w:rPr>
        <w:t xml:space="preserve">d into the broader implications of </w:t>
      </w:r>
      <w:r w:rsidR="00E92809">
        <w:rPr>
          <w:rFonts w:ascii="Times New Roman" w:hAnsi="Times New Roman" w:cs="Times New Roman"/>
        </w:rPr>
        <w:t xml:space="preserve">broader </w:t>
      </w:r>
      <w:r w:rsidR="00E92809" w:rsidRPr="00E92809">
        <w:rPr>
          <w:rFonts w:ascii="Times New Roman" w:hAnsi="Times New Roman" w:cs="Times New Roman"/>
        </w:rPr>
        <w:t>economic indicators on GDP growth in Bangladesh</w:t>
      </w:r>
      <w:r w:rsidRPr="00BC2087">
        <w:rPr>
          <w:rFonts w:ascii="Times New Roman" w:hAnsi="Times New Roman" w:cs="Times New Roman"/>
        </w:rPr>
        <w:t xml:space="preserve">. </w:t>
      </w:r>
      <w:r w:rsidR="00930126"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 AuthorYear="1"&gt;&lt;Author&gt;Chowdhury&lt;/Author&gt;&lt;Year&gt;2019&lt;/Year&gt;&lt;RecNum&gt;3147&lt;/RecNum&gt;&lt;DisplayText&gt;Chowdhury, Hamid, and Akhi (2019)&lt;/DisplayText&gt;&lt;record&gt;&lt;rec-number&gt;3147&lt;/rec-number&gt;&lt;foreign-keys&gt;&lt;key app="EN" db-id="2t2saexwbedw29efatoxfvvtvzp0edzw959f" timestamp="1707720729"&gt;3147&lt;/key&gt;&lt;/foreign-keys&gt;&lt;ref-type name="Journal Article"&gt;17&lt;/ref-type&gt;&lt;contributors&gt;&lt;authors&gt;&lt;author&gt;Chowdhury, AHMY&lt;/author&gt;&lt;author&gt;Hamid, Md Kaysher&lt;/author&gt;&lt;author&gt;Akhi, Rowshonara Akter&lt;/author&gt;&lt;/authors&gt;&lt;/contributors&gt;&lt;titles&gt;&lt;title&gt;Impact of macroeconomic variables on economic growth: Bangladesh perspective&lt;/title&gt;&lt;secondary-title&gt;Information Management and Computer Science&lt;/secondary-title&gt;&lt;/titles&gt;&lt;periodical&gt;&lt;full-title&gt;Information Management and Computer Science&lt;/full-title&gt;&lt;/periodical&gt;&lt;pages&gt;19-22&lt;/pages&gt;&lt;volume&gt;2&lt;/volume&gt;&lt;number&gt;2&lt;/number&gt;&lt;dates&gt;&lt;year&gt;2019&lt;/year&gt;&lt;/dates&gt;&lt;urls&gt;&lt;/urls&gt;&lt;/record&gt;&lt;/Cite&gt;&lt;/EndNote&gt;</w:instrText>
      </w:r>
      <w:r w:rsidR="00930126" w:rsidRPr="00BC2087">
        <w:rPr>
          <w:rFonts w:ascii="Times New Roman" w:hAnsi="Times New Roman" w:cs="Times New Roman"/>
        </w:rPr>
        <w:fldChar w:fldCharType="separate"/>
      </w:r>
      <w:r w:rsidRPr="00BC2087">
        <w:rPr>
          <w:rFonts w:ascii="Times New Roman" w:hAnsi="Times New Roman" w:cs="Times New Roman"/>
          <w:noProof/>
        </w:rPr>
        <w:t>Chowdhury, Hamid, and Akhi (2019)</w:t>
      </w:r>
      <w:r w:rsidR="00930126" w:rsidRPr="00BC2087">
        <w:rPr>
          <w:rFonts w:ascii="Times New Roman" w:hAnsi="Times New Roman" w:cs="Times New Roman"/>
        </w:rPr>
        <w:fldChar w:fldCharType="end"/>
      </w:r>
      <w:r w:rsidRPr="00BC2087">
        <w:rPr>
          <w:rFonts w:ascii="Times New Roman" w:hAnsi="Times New Roman" w:cs="Times New Roman"/>
        </w:rPr>
        <w:t xml:space="preserve"> conducted an analysis on the impact of various </w:t>
      </w:r>
      <w:r w:rsidR="00E92809">
        <w:rPr>
          <w:rFonts w:ascii="Times New Roman" w:hAnsi="Times New Roman" w:cs="Times New Roman"/>
        </w:rPr>
        <w:t>a</w:t>
      </w:r>
      <w:r w:rsidR="00E92809" w:rsidRPr="00E92809">
        <w:rPr>
          <w:rFonts w:ascii="Times New Roman" w:hAnsi="Times New Roman" w:cs="Times New Roman"/>
        </w:rPr>
        <w:t>ggregate economic variables</w:t>
      </w:r>
      <w:r w:rsidRPr="00BC2087">
        <w:rPr>
          <w:rFonts w:ascii="Times New Roman" w:hAnsi="Times New Roman" w:cs="Times New Roman"/>
        </w:rPr>
        <w:t xml:space="preserve">, </w:t>
      </w:r>
      <w:r w:rsidR="00CA6E8B" w:rsidRPr="00CA6E8B">
        <w:rPr>
          <w:rFonts w:ascii="Times New Roman" w:hAnsi="Times New Roman" w:cs="Times New Roman"/>
        </w:rPr>
        <w:t xml:space="preserve">GDP expansion, inflation, actual interest rate, currency exchange rate, and increase in household consumption expenditures </w:t>
      </w:r>
      <w:r w:rsidR="009A1683" w:rsidRPr="009A1683">
        <w:rPr>
          <w:rFonts w:ascii="Times New Roman" w:hAnsi="Times New Roman" w:cs="Times New Roman"/>
        </w:rPr>
        <w:t>on economic growth in Bangladesh</w:t>
      </w:r>
      <w:r w:rsidRPr="00BC2087">
        <w:rPr>
          <w:rFonts w:ascii="Times New Roman" w:hAnsi="Times New Roman" w:cs="Times New Roman"/>
        </w:rPr>
        <w:t xml:space="preserve">. Additionally, </w:t>
      </w:r>
      <w:r w:rsidR="00930126"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 AuthorYear="1"&gt;&lt;Author&gt;Hossin&lt;/Author&gt;&lt;Year&gt;2023&lt;/Year&gt;&lt;RecNum&gt;3157&lt;/RecNum&gt;&lt;DisplayText&gt;Hossin (2023)&lt;/DisplayText&gt;&lt;record&gt;&lt;rec-number&gt;3157&lt;/rec-number&gt;&lt;foreign-keys&gt;&lt;key app="EN" db-id="2t2saexwbedw29efatoxfvvtvzp0edzw959f" timestamp="1707720729"&gt;3157&lt;/key&gt;&lt;/foreign-keys&gt;&lt;ref-type name="Journal Article"&gt;17&lt;/ref-type&gt;&lt;contributors&gt;&lt;authors&gt;&lt;author&gt;Hossin, Md Shakhaowat&lt;/author&gt;&lt;/authors&gt;&lt;/contributors&gt;&lt;titles&gt;&lt;title&gt;Interest rate deregulation, financial development and economic growth: Evidence from Bangladesh&lt;/title&gt;&lt;secondary-title&gt;Global business review&lt;/secondary-title&gt;&lt;/titles&gt;&lt;periodical&gt;&lt;full-title&gt;Global business review&lt;/full-title&gt;&lt;/periodical&gt;&lt;pages&gt;690-703&lt;/pages&gt;&lt;volume&gt;24&lt;/volume&gt;&lt;number&gt;4&lt;/number&gt;&lt;dates&gt;&lt;year&gt;2023&lt;/year&gt;&lt;/dates&gt;&lt;isbn&gt;0972-1509&lt;/isbn&gt;&lt;urls&gt;&lt;/urls&gt;&lt;/record&gt;&lt;/Cite&gt;&lt;/EndNote&gt;</w:instrText>
      </w:r>
      <w:r w:rsidR="00930126" w:rsidRPr="00BC2087">
        <w:rPr>
          <w:rFonts w:ascii="Times New Roman" w:hAnsi="Times New Roman" w:cs="Times New Roman"/>
        </w:rPr>
        <w:fldChar w:fldCharType="separate"/>
      </w:r>
      <w:r w:rsidRPr="00BC2087">
        <w:rPr>
          <w:rFonts w:ascii="Times New Roman" w:hAnsi="Times New Roman" w:cs="Times New Roman"/>
          <w:noProof/>
        </w:rPr>
        <w:t>Hossin (2023)</w:t>
      </w:r>
      <w:r w:rsidR="00930126" w:rsidRPr="00BC2087">
        <w:rPr>
          <w:rFonts w:ascii="Times New Roman" w:hAnsi="Times New Roman" w:cs="Times New Roman"/>
        </w:rPr>
        <w:fldChar w:fldCharType="end"/>
      </w:r>
      <w:r w:rsidR="00864290" w:rsidRPr="00864290">
        <w:rPr>
          <w:rFonts w:ascii="Times New Roman" w:hAnsi="Times New Roman" w:cs="Times New Roman"/>
        </w:rPr>
        <w:t>Investigated the correlation among the deregulation of interest rates, the advancement of financial systems, and the economic expansion in Bangladesh</w:t>
      </w:r>
      <w:r w:rsidR="00930126" w:rsidRPr="00BC2087">
        <w:rPr>
          <w:rFonts w:ascii="Times New Roman" w:hAnsi="Times New Roman" w:cs="Times New Roman"/>
        </w:rPr>
        <w:fldChar w:fldCharType="begin"/>
      </w:r>
      <w:r w:rsidRPr="00BC2087">
        <w:rPr>
          <w:rFonts w:ascii="Times New Roman" w:hAnsi="Times New Roman" w:cs="Times New Roman"/>
        </w:rPr>
        <w:instrText xml:space="preserve"> ADDIN EN.CITE &lt;EndNote&gt;&lt;Cite&gt;&lt;Author&gt;Hossin&lt;/Author&gt;&lt;Year&gt;2023&lt;/Year&gt;&lt;RecNum&gt;3157&lt;/RecNum&gt;&lt;DisplayText&gt;(Hossin, 2023)&lt;/DisplayText&gt;&lt;record&gt;&lt;rec-number&gt;3157&lt;/rec-number&gt;&lt;foreign-keys&gt;&lt;key app="EN" db-id="2t2saexwbedw29efatoxfvvtvzp0edzw959f" timestamp="1707720729"&gt;3157&lt;/key&gt;&lt;/foreign-keys&gt;&lt;ref-type name="Journal Article"&gt;17&lt;/ref-type&gt;&lt;contributors&gt;&lt;authors&gt;&lt;author&gt;Hossin, Md Shakhaowat&lt;/author&gt;&lt;/authors&gt;&lt;/contributors&gt;&lt;titles&gt;&lt;title&gt;Interest rate deregulation, financial development and economic growth: Evidence from Bangladesh&lt;/title&gt;&lt;secondary-title&gt;Global business review&lt;/secondary-title&gt;&lt;/titles&gt;&lt;periodical&gt;&lt;full-title&gt;Global business review&lt;/full-title&gt;&lt;/periodical&gt;&lt;pages&gt;690-703&lt;/pages&gt;&lt;volume&gt;24&lt;/volume&gt;&lt;number&gt;4&lt;/number&gt;&lt;dates&gt;&lt;year&gt;2023&lt;/year&gt;&lt;/dates&gt;&lt;isbn&gt;0972-1509&lt;/isbn&gt;&lt;urls&gt;&lt;/urls&gt;&lt;/record&gt;&lt;/Cite&gt;&lt;/EndNote&gt;</w:instrText>
      </w:r>
      <w:r w:rsidR="00930126" w:rsidRPr="00BC2087">
        <w:rPr>
          <w:rFonts w:ascii="Times New Roman" w:hAnsi="Times New Roman" w:cs="Times New Roman"/>
        </w:rPr>
        <w:fldChar w:fldCharType="separate"/>
      </w:r>
      <w:r w:rsidRPr="00BC2087">
        <w:rPr>
          <w:rFonts w:ascii="Times New Roman" w:hAnsi="Times New Roman" w:cs="Times New Roman"/>
          <w:noProof/>
        </w:rPr>
        <w:t>(Hossin, 2023)</w:t>
      </w:r>
      <w:r w:rsidR="00930126" w:rsidRPr="00BC2087">
        <w:rPr>
          <w:rFonts w:ascii="Times New Roman" w:hAnsi="Times New Roman" w:cs="Times New Roman"/>
        </w:rPr>
        <w:fldChar w:fldCharType="end"/>
      </w:r>
      <w:r w:rsidRPr="00BC2087">
        <w:rPr>
          <w:rFonts w:ascii="Times New Roman" w:hAnsi="Times New Roman" w:cs="Times New Roman"/>
        </w:rPr>
        <w:t>.</w:t>
      </w:r>
      <w:r w:rsidR="00CA6E8B" w:rsidRPr="00CA6E8B">
        <w:rPr>
          <w:rFonts w:ascii="Times New Roman" w:hAnsi="Times New Roman" w:cs="Times New Roman"/>
        </w:rPr>
        <w:t xml:space="preserve">The impact of budget deficits </w:t>
      </w:r>
      <w:r w:rsidR="00710B18" w:rsidRPr="00A65529">
        <w:rPr>
          <w:rFonts w:ascii="Times New Roman" w:hAnsi="Times New Roman" w:cs="Times New Roman"/>
        </w:rPr>
        <w:t>on economic growth is not confined to Bangladesh</w:t>
      </w:r>
      <w:r w:rsidR="00AA4E87" w:rsidRPr="00A65529">
        <w:rPr>
          <w:rFonts w:ascii="Times New Roman" w:hAnsi="Times New Roman" w:cs="Times New Roman"/>
        </w:rPr>
        <w:t xml:space="preserve"> yet</w:t>
      </w:r>
      <w:r w:rsidR="00710B18" w:rsidRPr="00A65529">
        <w:rPr>
          <w:rFonts w:ascii="Times New Roman" w:hAnsi="Times New Roman" w:cs="Times New Roman"/>
        </w:rPr>
        <w:t>. Research conducted in other nations, including Ethiopia and Nigeria, has explored this correlation</w:t>
      </w:r>
      <w:r w:rsidR="00930126" w:rsidRPr="00A65529">
        <w:rPr>
          <w:rFonts w:ascii="Times New Roman" w:hAnsi="Times New Roman" w:cs="Times New Roman"/>
        </w:rPr>
        <w:fldChar w:fldCharType="begin"/>
      </w:r>
      <w:r w:rsidR="00A65529" w:rsidRPr="00A65529">
        <w:rPr>
          <w:rFonts w:ascii="Times New Roman" w:hAnsi="Times New Roman" w:cs="Times New Roman"/>
        </w:rPr>
        <w:instrText xml:space="preserve"> ADDIN EN.CITE &lt;EndNote&gt;&lt;Cite&gt;&lt;Author&gt;Sirah&lt;/Author&gt;&lt;Year&gt;2020&lt;/Year&gt;&lt;RecNum&gt;3812&lt;/RecNum&gt;&lt;DisplayText&gt;(Sirah, 2020; Umeh, Ochuba, &amp;amp; Ihezie, 2021)&lt;/DisplayText&gt;&lt;record&gt;&lt;rec-number&gt;3812&lt;/rec-number&gt;&lt;foreign-keys&gt;&lt;key app="EN" db-id="2t2saexwbedw29efatoxfvvtvzp0edzw959f" timestamp="1717105525"&gt;3812&lt;/key&gt;&lt;/foreign-keys&gt;&lt;ref-type name="Journal Article"&gt;17&lt;/ref-type&gt;&lt;contributors&gt;&lt;authors&gt;&lt;author&gt;Sirah, Endashaw Sisay&lt;/author&gt;&lt;/authors&gt;&lt;/contributors&gt;&lt;titles&gt;&lt;title&gt;Budget Deficit and Economic Growth in Ethiopia: Evidence from ARDL-VAR Model Approach&lt;/title&gt;&lt;/titles&gt;&lt;dates&gt;&lt;year&gt;2020&lt;/year&gt;&lt;/dates&gt;&lt;urls&gt;&lt;/urls&gt;&lt;/record&gt;&lt;/Cite&gt;&lt;Cite&gt;&lt;Author&gt;Umeh&lt;/Author&gt;&lt;Year&gt;2021&lt;/Year&gt;&lt;RecNum&gt;3814&lt;/RecNum&gt;&lt;record&gt;&lt;rec-number&gt;3814&lt;/rec-number&gt;&lt;foreign-keys&gt;&lt;key app="EN" db-id="2t2saexwbedw29efatoxfvvtvzp0edzw959f" timestamp="1717105603"&gt;3814&lt;/key&gt;&lt;/foreign-keys&gt;&lt;ref-type name="Journal Article"&gt;17&lt;/ref-type&gt;&lt;contributors&gt;&lt;authors&gt;&lt;author&gt;Umeh, Chinedu Anthony&lt;/author&gt;&lt;author&gt;Ochuba, Chinedu Daniel&lt;/author&gt;&lt;author&gt;Ihezie, Ugochukwu Remigius&lt;/author&gt;&lt;/authors&gt;&lt;/contributors&gt;&lt;titles&gt;&lt;title&gt;Impact of government budget deficits on public health sector output in Nigeria&lt;/title&gt;&lt;secondary-title&gt;World Journal of Advanced Research and Reviews&lt;/secondary-title&gt;&lt;/titles&gt;&lt;periodical&gt;&lt;full-title&gt;World Journal of Advanced Research and Reviews&lt;/full-title&gt;&lt;/periodical&gt;&lt;pages&gt;350-364&lt;/pages&gt;&lt;volume&gt;11&lt;/volume&gt;&lt;number&gt;2&lt;/number&gt;&lt;dates&gt;&lt;year&gt;2021&lt;/year&gt;&lt;/dates&gt;&lt;isbn&gt;2581-9615&lt;/isbn&gt;&lt;urls&gt;&lt;/urls&gt;&lt;/record&gt;&lt;/Cite&gt;&lt;/EndNote&gt;</w:instrText>
      </w:r>
      <w:r w:rsidR="00930126" w:rsidRPr="00A65529">
        <w:rPr>
          <w:rFonts w:ascii="Times New Roman" w:hAnsi="Times New Roman" w:cs="Times New Roman"/>
        </w:rPr>
        <w:fldChar w:fldCharType="separate"/>
      </w:r>
      <w:r w:rsidR="00A65529" w:rsidRPr="00A65529">
        <w:rPr>
          <w:rFonts w:ascii="Times New Roman" w:hAnsi="Times New Roman" w:cs="Times New Roman"/>
          <w:noProof/>
        </w:rPr>
        <w:t>(Sirah, 2020; Umeh, Ochuba, &amp; Ihezie, 2021)</w:t>
      </w:r>
      <w:r w:rsidR="00930126" w:rsidRPr="00A65529">
        <w:rPr>
          <w:rFonts w:ascii="Times New Roman" w:hAnsi="Times New Roman" w:cs="Times New Roman"/>
        </w:rPr>
        <w:fldChar w:fldCharType="end"/>
      </w:r>
      <w:r w:rsidR="00710B18" w:rsidRPr="00A65529">
        <w:rPr>
          <w:rFonts w:ascii="Times New Roman" w:hAnsi="Times New Roman" w:cs="Times New Roman"/>
        </w:rPr>
        <w:t>.</w:t>
      </w:r>
      <w:r w:rsidR="00710B18" w:rsidRPr="00BC2087">
        <w:rPr>
          <w:rFonts w:ascii="Times New Roman" w:hAnsi="Times New Roman" w:cs="Times New Roman"/>
        </w:rPr>
        <w:t xml:space="preserve"> These investigations offer valuable perspectives on the </w:t>
      </w:r>
      <w:r w:rsidR="00864290">
        <w:rPr>
          <w:rFonts w:ascii="Times New Roman" w:hAnsi="Times New Roman" w:cs="Times New Roman"/>
        </w:rPr>
        <w:t>mixed</w:t>
      </w:r>
      <w:r w:rsidR="00864290" w:rsidRPr="00864290">
        <w:rPr>
          <w:rFonts w:ascii="Times New Roman" w:hAnsi="Times New Roman" w:cs="Times New Roman"/>
        </w:rPr>
        <w:t xml:space="preserve"> effects of fiscal shortfall on GDP expansion</w:t>
      </w:r>
      <w:r w:rsidR="00710B18" w:rsidRPr="00BC2087">
        <w:rPr>
          <w:rFonts w:ascii="Times New Roman" w:hAnsi="Times New Roman" w:cs="Times New Roman"/>
        </w:rPr>
        <w:t xml:space="preserve"> within different country </w:t>
      </w:r>
      <w:r w:rsidR="00A730E3">
        <w:rPr>
          <w:rFonts w:ascii="Times New Roman" w:hAnsi="Times New Roman" w:cs="Times New Roman"/>
        </w:rPr>
        <w:t>perspectives</w:t>
      </w:r>
      <w:r w:rsidR="00710B18" w:rsidRPr="00BC2087">
        <w:rPr>
          <w:rFonts w:ascii="Times New Roman" w:hAnsi="Times New Roman" w:cs="Times New Roman"/>
        </w:rPr>
        <w:t>.</w:t>
      </w:r>
      <w:bookmarkStart w:id="5" w:name="_Toc161743035"/>
    </w:p>
    <w:bookmarkEnd w:id="5"/>
    <w:p w:rsidR="00DB59FB" w:rsidRDefault="00CA6E8B" w:rsidP="004B5924">
      <w:pPr>
        <w:tabs>
          <w:tab w:val="left" w:pos="1103"/>
        </w:tabs>
        <w:spacing w:line="276" w:lineRule="auto"/>
        <w:jc w:val="both"/>
        <w:rPr>
          <w:rFonts w:ascii="Times New Roman" w:hAnsi="Times New Roman" w:cs="Times New Roman"/>
        </w:rPr>
      </w:pPr>
      <w:r w:rsidRPr="00CA6E8B">
        <w:rPr>
          <w:rFonts w:ascii="Times New Roman" w:hAnsi="Times New Roman" w:cs="Times New Roman"/>
        </w:rPr>
        <w:t>The relationship between budget deficits and economic growth remains a subject of significant debate</w:t>
      </w:r>
      <w:r w:rsidR="00DB59FB" w:rsidRPr="00DB59FB">
        <w:rPr>
          <w:rFonts w:ascii="Times New Roman" w:hAnsi="Times New Roman" w:cs="Times New Roman"/>
        </w:rPr>
        <w:t xml:space="preserve">, particularly in developing </w:t>
      </w:r>
      <w:r w:rsidR="00A730E3">
        <w:rPr>
          <w:rFonts w:ascii="Times New Roman" w:hAnsi="Times New Roman" w:cs="Times New Roman"/>
        </w:rPr>
        <w:t>economies</w:t>
      </w:r>
      <w:r w:rsidR="00DB59FB" w:rsidRPr="00DB59FB">
        <w:rPr>
          <w:rFonts w:ascii="Times New Roman" w:hAnsi="Times New Roman" w:cs="Times New Roman"/>
        </w:rPr>
        <w:t xml:space="preserve"> like Bangladesh</w:t>
      </w:r>
      <w:r w:rsidR="00D348A8">
        <w:rPr>
          <w:rFonts w:ascii="Times New Roman" w:hAnsi="Times New Roman" w:cs="Times New Roman"/>
        </w:rPr>
        <w:t>,</w:t>
      </w:r>
      <w:r w:rsidR="00DB59FB" w:rsidRPr="00DB59FB">
        <w:rPr>
          <w:rFonts w:ascii="Times New Roman" w:hAnsi="Times New Roman" w:cs="Times New Roman"/>
        </w:rPr>
        <w:t xml:space="preserve"> where fiscal policy is </w:t>
      </w:r>
      <w:r w:rsidR="00A730E3">
        <w:rPr>
          <w:rFonts w:ascii="Times New Roman" w:hAnsi="Times New Roman" w:cs="Times New Roman"/>
        </w:rPr>
        <w:t>significant</w:t>
      </w:r>
      <w:r w:rsidR="00DB59FB" w:rsidRPr="00DB59FB">
        <w:rPr>
          <w:rFonts w:ascii="Times New Roman" w:hAnsi="Times New Roman" w:cs="Times New Roman"/>
        </w:rPr>
        <w:t xml:space="preserve"> for </w:t>
      </w:r>
      <w:r w:rsidR="00A730E3">
        <w:rPr>
          <w:rFonts w:ascii="Times New Roman" w:hAnsi="Times New Roman" w:cs="Times New Roman"/>
        </w:rPr>
        <w:t xml:space="preserve">economic </w:t>
      </w:r>
      <w:r w:rsidR="00DB59FB" w:rsidRPr="00DB59FB">
        <w:rPr>
          <w:rFonts w:ascii="Times New Roman" w:hAnsi="Times New Roman" w:cs="Times New Roman"/>
        </w:rPr>
        <w:t>stability. Empirical studies yield mixed results, with some indicating deficits stimulate growth and others warning of long-term harms. This complexity is amplified by Bangladesh's unique economic context. This study aims to reconcile these conflicting views and deepen the understanding of budget deficits' impact on Bangladesh's growth. Existing literature often overlooks dynamic interactions</w:t>
      </w:r>
      <w:r w:rsidR="00A730E3">
        <w:rPr>
          <w:rFonts w:ascii="Times New Roman" w:hAnsi="Times New Roman" w:cs="Times New Roman"/>
        </w:rPr>
        <w:t xml:space="preserve"> of</w:t>
      </w:r>
      <w:r w:rsidR="00DB59FB" w:rsidRPr="00DB59FB">
        <w:rPr>
          <w:rFonts w:ascii="Times New Roman" w:hAnsi="Times New Roman" w:cs="Times New Roman"/>
        </w:rPr>
        <w:t xml:space="preserve"> foreign direct investment, trade openness, and inadequately explores Keynesian and Neoclassical theories. Thus, a comprehensive and methodologically robust analysis tailored to Bangladesh is needed. Employing an ARDL approach, this research examines the budget deficit-growth relationship in Bangladesh. The ARDL model’s ability to </w:t>
      </w:r>
      <w:r w:rsidR="00A730E3">
        <w:rPr>
          <w:rFonts w:ascii="Times New Roman" w:hAnsi="Times New Roman" w:cs="Times New Roman"/>
        </w:rPr>
        <w:t>manage</w:t>
      </w:r>
      <w:r w:rsidR="00DB59FB" w:rsidRPr="00DB59FB">
        <w:rPr>
          <w:rFonts w:ascii="Times New Roman" w:hAnsi="Times New Roman" w:cs="Times New Roman"/>
        </w:rPr>
        <w:t xml:space="preserve"> different integration orders and capture both long- and short-term dynamics makes it ideal for this analysis. The study aims to </w:t>
      </w:r>
      <w:r w:rsidR="00A730E3">
        <w:rPr>
          <w:rFonts w:ascii="Times New Roman" w:hAnsi="Times New Roman" w:cs="Times New Roman"/>
        </w:rPr>
        <w:t>reassessed the</w:t>
      </w:r>
      <w:r w:rsidR="00DB59FB" w:rsidRPr="00DB59FB">
        <w:rPr>
          <w:rFonts w:ascii="Times New Roman" w:hAnsi="Times New Roman" w:cs="Times New Roman"/>
        </w:rPr>
        <w:t xml:space="preserve"> theoretical and practical understanding of the budget deficit-growth nexus and inform sustainable development policy, with objectives to explore the theoretical relationship</w:t>
      </w:r>
      <w:r w:rsidR="00A730E3">
        <w:rPr>
          <w:rFonts w:ascii="Times New Roman" w:hAnsi="Times New Roman" w:cs="Times New Roman"/>
        </w:rPr>
        <w:t xml:space="preserve"> and</w:t>
      </w:r>
      <w:r w:rsidR="00DB59FB" w:rsidRPr="00DB59FB">
        <w:rPr>
          <w:rFonts w:ascii="Times New Roman" w:hAnsi="Times New Roman" w:cs="Times New Roman"/>
        </w:rPr>
        <w:t xml:space="preserve"> the empirical nexus in Bangladesh, based on the findings.</w:t>
      </w:r>
    </w:p>
    <w:p w:rsidR="0067277F" w:rsidRDefault="007063A4" w:rsidP="0067277F">
      <w:pPr>
        <w:tabs>
          <w:tab w:val="left" w:pos="1103"/>
        </w:tabs>
        <w:spacing w:line="276" w:lineRule="auto"/>
        <w:jc w:val="both"/>
        <w:rPr>
          <w:rFonts w:ascii="Times New Roman" w:eastAsia="Times New Roman" w:hAnsi="Times New Roman" w:cs="Times New Roman"/>
          <w:color w:val="0E101A"/>
          <w:kern w:val="0"/>
          <w:lang w:bidi="bn-BD"/>
        </w:rPr>
      </w:pPr>
      <w:r w:rsidRPr="007063A4">
        <w:rPr>
          <w:rFonts w:ascii="Times New Roman" w:eastAsia="Times New Roman" w:hAnsi="Times New Roman" w:cs="Times New Roman"/>
          <w:color w:val="0E101A"/>
          <w:kern w:val="0"/>
          <w:lang w:bidi="bn-BD"/>
        </w:rPr>
        <w:t xml:space="preserve">After the introductory section, </w:t>
      </w:r>
      <w:r w:rsidR="00CA6E8B" w:rsidRPr="00CA6E8B">
        <w:rPr>
          <w:rFonts w:ascii="Times New Roman" w:eastAsia="Times New Roman" w:hAnsi="Times New Roman" w:cs="Times New Roman"/>
          <w:color w:val="0E101A"/>
          <w:kern w:val="0"/>
          <w:lang w:bidi="bn-BD"/>
        </w:rPr>
        <w:t>this paper is structured as follows: Section 2 offers an overview of the existing research</w:t>
      </w:r>
      <w:r w:rsidR="0083195E" w:rsidRPr="0083195E">
        <w:rPr>
          <w:rFonts w:ascii="Times New Roman" w:eastAsia="Times New Roman" w:hAnsi="Times New Roman" w:cs="Times New Roman"/>
          <w:color w:val="0E101A"/>
          <w:kern w:val="0"/>
          <w:lang w:bidi="bn-BD"/>
        </w:rPr>
        <w:t xml:space="preserve"> and identifies research gaps. In Section 3, the methodology</w:t>
      </w:r>
      <w:r w:rsidR="004B5924">
        <w:rPr>
          <w:rFonts w:ascii="Times New Roman" w:eastAsia="Times New Roman" w:hAnsi="Times New Roman" w:cs="Times New Roman"/>
          <w:color w:val="0E101A"/>
          <w:kern w:val="0"/>
          <w:lang w:bidi="bn-BD"/>
        </w:rPr>
        <w:t>.</w:t>
      </w:r>
      <w:r w:rsidR="0083195E" w:rsidRPr="0083195E">
        <w:rPr>
          <w:rFonts w:ascii="Times New Roman" w:eastAsia="Times New Roman" w:hAnsi="Times New Roman" w:cs="Times New Roman"/>
          <w:color w:val="0E101A"/>
          <w:kern w:val="0"/>
          <w:lang w:bidi="bn-BD"/>
        </w:rPr>
        <w:t xml:space="preserve"> Subsequently, </w:t>
      </w:r>
      <w:r w:rsidR="004B5924">
        <w:rPr>
          <w:rFonts w:ascii="Times New Roman" w:eastAsia="Times New Roman" w:hAnsi="Times New Roman" w:cs="Times New Roman"/>
          <w:color w:val="0E101A"/>
          <w:kern w:val="0"/>
          <w:lang w:bidi="bn-BD"/>
        </w:rPr>
        <w:t>in s</w:t>
      </w:r>
      <w:r w:rsidR="0083195E" w:rsidRPr="0083195E">
        <w:rPr>
          <w:rFonts w:ascii="Times New Roman" w:eastAsia="Times New Roman" w:hAnsi="Times New Roman" w:cs="Times New Roman"/>
          <w:color w:val="0E101A"/>
          <w:kern w:val="0"/>
          <w:lang w:bidi="bn-BD"/>
        </w:rPr>
        <w:t>ection 4</w:t>
      </w:r>
      <w:r w:rsidR="004B5924">
        <w:rPr>
          <w:rFonts w:ascii="Times New Roman" w:eastAsia="Times New Roman" w:hAnsi="Times New Roman" w:cs="Times New Roman"/>
          <w:color w:val="0E101A"/>
          <w:kern w:val="0"/>
          <w:lang w:bidi="bn-BD"/>
        </w:rPr>
        <w:t xml:space="preserve">, </w:t>
      </w:r>
      <w:r w:rsidR="0083195E" w:rsidRPr="0083195E">
        <w:rPr>
          <w:rFonts w:ascii="Times New Roman" w:eastAsia="Times New Roman" w:hAnsi="Times New Roman" w:cs="Times New Roman"/>
          <w:color w:val="0E101A"/>
          <w:kern w:val="0"/>
          <w:lang w:bidi="bn-BD"/>
        </w:rPr>
        <w:t>empirically test</w:t>
      </w:r>
      <w:r w:rsidR="004B5924">
        <w:rPr>
          <w:rFonts w:ascii="Times New Roman" w:eastAsia="Times New Roman" w:hAnsi="Times New Roman" w:cs="Times New Roman"/>
          <w:color w:val="0E101A"/>
          <w:kern w:val="0"/>
          <w:lang w:bidi="bn-BD"/>
        </w:rPr>
        <w:t>ed</w:t>
      </w:r>
      <w:r w:rsidR="00CA6E8B" w:rsidRPr="00CA6E8B">
        <w:rPr>
          <w:rFonts w:ascii="Times New Roman" w:eastAsia="Times New Roman" w:hAnsi="Times New Roman" w:cs="Times New Roman"/>
          <w:color w:val="0E101A"/>
          <w:kern w:val="0"/>
          <w:lang w:bidi="bn-BD"/>
        </w:rPr>
        <w:t xml:space="preserve"> the connection between fiscal deficit and economic growth through the ARDL approach, incorporating residual diagnostic tests to ensure the reliability of the findings</w:t>
      </w:r>
      <w:r w:rsidR="0083195E" w:rsidRPr="0083195E">
        <w:rPr>
          <w:rFonts w:ascii="Times New Roman" w:eastAsia="Times New Roman" w:hAnsi="Times New Roman" w:cs="Times New Roman"/>
          <w:color w:val="0E101A"/>
          <w:kern w:val="0"/>
          <w:lang w:bidi="bn-BD"/>
        </w:rPr>
        <w:t>. Section 5 synthesizes the findings</w:t>
      </w:r>
      <w:r w:rsidR="004B5924">
        <w:rPr>
          <w:rFonts w:ascii="Times New Roman" w:eastAsia="Times New Roman" w:hAnsi="Times New Roman" w:cs="Times New Roman"/>
          <w:color w:val="0E101A"/>
          <w:kern w:val="0"/>
          <w:lang w:bidi="bn-BD"/>
        </w:rPr>
        <w:t xml:space="preserve"> discussions</w:t>
      </w:r>
      <w:r w:rsidR="0083195E" w:rsidRPr="0083195E">
        <w:rPr>
          <w:rFonts w:ascii="Times New Roman" w:eastAsia="Times New Roman" w:hAnsi="Times New Roman" w:cs="Times New Roman"/>
          <w:color w:val="0E101A"/>
          <w:kern w:val="0"/>
          <w:lang w:bidi="bn-BD"/>
        </w:rPr>
        <w:t>, discusses policy implications, and suggests directions for future research.</w:t>
      </w:r>
      <w:r w:rsidR="004B5924" w:rsidRPr="0083195E">
        <w:rPr>
          <w:rFonts w:ascii="Times New Roman" w:eastAsia="Times New Roman" w:hAnsi="Times New Roman" w:cs="Times New Roman"/>
          <w:color w:val="0E101A"/>
          <w:kern w:val="0"/>
          <w:lang w:bidi="bn-BD"/>
        </w:rPr>
        <w:t>Finally,</w:t>
      </w:r>
      <w:r>
        <w:rPr>
          <w:rFonts w:ascii="Times New Roman" w:eastAsia="Times New Roman" w:hAnsi="Times New Roman" w:cs="Times New Roman"/>
          <w:color w:val="0E101A"/>
          <w:kern w:val="0"/>
          <w:lang w:bidi="bn-BD"/>
        </w:rPr>
        <w:t>the conclusion is remarked with policy suggestion in section 6</w:t>
      </w:r>
      <w:r w:rsidRPr="007063A4">
        <w:rPr>
          <w:rFonts w:ascii="Times New Roman" w:eastAsia="Times New Roman" w:hAnsi="Times New Roman" w:cs="Times New Roman"/>
          <w:color w:val="0E101A"/>
          <w:kern w:val="0"/>
          <w:lang w:bidi="bn-BD"/>
        </w:rPr>
        <w:t>.</w:t>
      </w:r>
    </w:p>
    <w:p w:rsidR="00632243" w:rsidRPr="0067277F" w:rsidRDefault="00125733" w:rsidP="0067277F">
      <w:pPr>
        <w:pStyle w:val="NoSpacing"/>
        <w:numPr>
          <w:ilvl w:val="0"/>
          <w:numId w:val="24"/>
        </w:numPr>
        <w:ind w:left="180" w:hanging="180"/>
        <w:rPr>
          <w:rFonts w:ascii="Times New Roman" w:eastAsia="Times New Roman" w:hAnsi="Times New Roman" w:cs="Times New Roman"/>
          <w:kern w:val="0"/>
          <w:sz w:val="12"/>
          <w:szCs w:val="12"/>
          <w:lang w:bidi="bn-BD"/>
        </w:rPr>
      </w:pPr>
      <w:r w:rsidRPr="0067277F">
        <w:rPr>
          <w:rFonts w:ascii="Times New Roman" w:hAnsi="Times New Roman" w:cs="Times New Roman"/>
        </w:rPr>
        <w:t>LITERATURE REVIEW</w:t>
      </w:r>
    </w:p>
    <w:p w:rsidR="004B5924" w:rsidRPr="00B9700B" w:rsidRDefault="004B5924" w:rsidP="004B5924">
      <w:pPr>
        <w:rPr>
          <w:sz w:val="2"/>
          <w:szCs w:val="2"/>
        </w:rPr>
      </w:pPr>
    </w:p>
    <w:p w:rsidR="00F61A2A" w:rsidRDefault="00632243" w:rsidP="004B5924">
      <w:pPr>
        <w:spacing w:line="276" w:lineRule="auto"/>
        <w:jc w:val="both"/>
        <w:rPr>
          <w:rFonts w:ascii="Times New Roman" w:hAnsi="Times New Roman" w:cs="Times New Roman"/>
        </w:rPr>
      </w:pPr>
      <w:r w:rsidRPr="00632243">
        <w:rPr>
          <w:rFonts w:ascii="Times New Roman" w:hAnsi="Times New Roman" w:cs="Times New Roman"/>
        </w:rPr>
        <w:t xml:space="preserve">Theoretically, the study on the economic nexus between budget deficits and </w:t>
      </w:r>
      <w:r w:rsidR="00F61A2A">
        <w:rPr>
          <w:rFonts w:ascii="Times New Roman" w:hAnsi="Times New Roman" w:cs="Times New Roman"/>
        </w:rPr>
        <w:t xml:space="preserve">economic </w:t>
      </w:r>
      <w:r w:rsidRPr="00632243">
        <w:rPr>
          <w:rFonts w:ascii="Times New Roman" w:hAnsi="Times New Roman" w:cs="Times New Roman"/>
        </w:rPr>
        <w:t xml:space="preserve">growth in Bangladesh hinges on both Keynesian and Neoclassical theories. Keynesian theory, as articulated by </w:t>
      </w:r>
      <w:r w:rsidR="00930126">
        <w:rPr>
          <w:rFonts w:ascii="Times New Roman" w:hAnsi="Times New Roman" w:cs="Times New Roman"/>
        </w:rPr>
        <w:fldChar w:fldCharType="begin"/>
      </w:r>
      <w:r w:rsidR="00911398">
        <w:rPr>
          <w:rFonts w:ascii="Times New Roman" w:hAnsi="Times New Roman" w:cs="Times New Roman"/>
        </w:rPr>
        <w:instrText xml:space="preserve"> ADDIN EN.CITE &lt;EndNote&gt;&lt;Cite AuthorYear="1"&gt;&lt;Author&gt;Chambers&lt;/Author&gt;&lt;Year&gt;2015&lt;/Year&gt;&lt;RecNum&gt;3810&lt;/RecNum&gt;&lt;DisplayText&gt;Chambers, Dimson, and Foo (2015)&lt;/DisplayText&gt;&lt;record&gt;&lt;rec-number&gt;3810&lt;/rec-number&gt;&lt;foreign-keys&gt;&lt;key app="EN" db-id="2t2saexwbedw29efatoxfvvtvzp0edzw959f" timestamp="1716656953"&gt;3810&lt;/key&gt;&lt;/foreign-keys&gt;&lt;ref-type name="Journal Article"&gt;17&lt;/ref-type&gt;&lt;contributors&gt;&lt;authors&gt;&lt;author&gt;Chambers, David&lt;/author&gt;&lt;author&gt;Dimson, Elroy&lt;/author&gt;&lt;author&gt;Foo, Justin&lt;/author&gt;&lt;/authors&gt;&lt;/contributors&gt;&lt;titles&gt;&lt;title&gt;Keynes the stock market investor: a quantitative analysis&lt;/title&gt;&lt;secondary-title&gt;Journal of Financial and Quantitative Analysis&lt;/secondary-title&gt;&lt;/titles&gt;&lt;periodical&gt;&lt;full-title&gt;Journal of Financial and Quantitative Analysis&lt;/full-title&gt;&lt;/periodical&gt;&lt;pages&gt;843-868&lt;/pages&gt;&lt;volume&gt;50&lt;/volume&gt;&lt;number&gt;4&lt;/number&gt;&lt;dates&gt;&lt;year&gt;2015&lt;/year&gt;&lt;/dates&gt;&lt;isbn&gt;0022-1090&lt;/isbn&gt;&lt;urls&gt;&lt;/urls&gt;&lt;/record&gt;&lt;/Cite&gt;&lt;/EndNote&gt;</w:instrText>
      </w:r>
      <w:r w:rsidR="00930126">
        <w:rPr>
          <w:rFonts w:ascii="Times New Roman" w:hAnsi="Times New Roman" w:cs="Times New Roman"/>
        </w:rPr>
        <w:fldChar w:fldCharType="separate"/>
      </w:r>
      <w:r w:rsidR="00911398">
        <w:rPr>
          <w:rFonts w:ascii="Times New Roman" w:hAnsi="Times New Roman" w:cs="Times New Roman"/>
          <w:noProof/>
        </w:rPr>
        <w:t>Chambers, Dimson, and Foo (2015)</w:t>
      </w:r>
      <w:r w:rsidR="00930126">
        <w:rPr>
          <w:rFonts w:ascii="Times New Roman" w:hAnsi="Times New Roman" w:cs="Times New Roman"/>
        </w:rPr>
        <w:fldChar w:fldCharType="end"/>
      </w:r>
      <w:r w:rsidRPr="00632243">
        <w:rPr>
          <w:rFonts w:ascii="Times New Roman" w:hAnsi="Times New Roman" w:cs="Times New Roman"/>
        </w:rPr>
        <w:t xml:space="preserve">, posits a positive relationship, advocating for increased government spending during downturns to stimulate </w:t>
      </w:r>
      <w:r w:rsidR="00F61A2A">
        <w:rPr>
          <w:rFonts w:ascii="Times New Roman" w:hAnsi="Times New Roman" w:cs="Times New Roman"/>
        </w:rPr>
        <w:t xml:space="preserve">economic </w:t>
      </w:r>
      <w:r w:rsidRPr="00632243">
        <w:rPr>
          <w:rFonts w:ascii="Times New Roman" w:hAnsi="Times New Roman" w:cs="Times New Roman"/>
        </w:rPr>
        <w:t xml:space="preserve">growth by boosting demand and economic activity. Conversely, the Neoclassical perspective, as detailed by </w:t>
      </w:r>
      <w:r w:rsidR="00930126">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AuthorYear="1"&gt;&lt;Author&gt;Canterbery&lt;/Author&gt;&lt;Year&gt;2009&lt;/Year&gt;&lt;RecNum&gt;3808&lt;/RecNum&gt;&lt;DisplayText&gt;Canterbery (2009)&lt;/DisplayText&gt;&lt;record&gt;&lt;rec-number&gt;3808&lt;/rec-number&gt;&lt;foreign-keys&gt;&lt;key app="EN" db-id="2t2saexwbedw29efatoxfvvtvzp0edzw959f" timestamp="1716533248"&gt;3808&lt;/key&gt;&lt;/foreign-keys&gt;&lt;ref-type name="Book"&gt;6&lt;/ref-type&gt;&lt;contributors&gt;&lt;authors&gt;&lt;author&gt;Canterbery, E Ray&lt;/author&gt;&lt;/authors&gt;&lt;/contributors&gt;&lt;titles&gt;&lt;title&gt;Making Of Economics, The -Vol Iii: The Radical Assault&lt;/title&gt;&lt;/titles&gt;&lt;dates&gt;&lt;year&gt;2009&lt;/year&gt;&lt;/dates&gt;&lt;publisher&gt;World Scientific Publishing Company&lt;/publisher&gt;&lt;isbn&gt;9813107405&lt;/isbn&gt;&lt;urls&gt;&lt;/urls&gt;&lt;/record&gt;&lt;/Cite&gt;&lt;/EndNote&gt;</w:instrText>
      </w:r>
      <w:r w:rsidR="00930126">
        <w:rPr>
          <w:rFonts w:ascii="Times New Roman" w:hAnsi="Times New Roman" w:cs="Times New Roman"/>
        </w:rPr>
        <w:fldChar w:fldCharType="separate"/>
      </w:r>
      <w:r w:rsidR="003A26C3">
        <w:rPr>
          <w:rFonts w:ascii="Times New Roman" w:hAnsi="Times New Roman" w:cs="Times New Roman"/>
          <w:noProof/>
        </w:rPr>
        <w:t>Canterbery (2009)</w:t>
      </w:r>
      <w:r w:rsidR="00930126">
        <w:rPr>
          <w:rFonts w:ascii="Times New Roman" w:hAnsi="Times New Roman" w:cs="Times New Roman"/>
        </w:rPr>
        <w:fldChar w:fldCharType="end"/>
      </w:r>
      <w:r w:rsidR="003A26C3">
        <w:rPr>
          <w:rFonts w:ascii="Times New Roman" w:hAnsi="Times New Roman" w:cs="Times New Roman"/>
        </w:rPr>
        <w:t xml:space="preserve">, </w:t>
      </w:r>
      <w:r w:rsidRPr="00632243">
        <w:rPr>
          <w:rFonts w:ascii="Times New Roman" w:hAnsi="Times New Roman" w:cs="Times New Roman"/>
        </w:rPr>
        <w:t>suggests a negative relationship, arguing that persistent deficits raise interest rates, crowd</w:t>
      </w:r>
      <w:r w:rsidR="00F61A2A">
        <w:rPr>
          <w:rFonts w:ascii="Times New Roman" w:hAnsi="Times New Roman" w:cs="Times New Roman"/>
        </w:rPr>
        <w:t>ing</w:t>
      </w:r>
      <w:r w:rsidRPr="00632243">
        <w:rPr>
          <w:rFonts w:ascii="Times New Roman" w:hAnsi="Times New Roman" w:cs="Times New Roman"/>
        </w:rPr>
        <w:t xml:space="preserve"> out </w:t>
      </w:r>
      <w:r w:rsidR="00F61A2A">
        <w:rPr>
          <w:rFonts w:ascii="Times New Roman" w:hAnsi="Times New Roman" w:cs="Times New Roman"/>
        </w:rPr>
        <w:t xml:space="preserve">the </w:t>
      </w:r>
      <w:r w:rsidRPr="00632243">
        <w:rPr>
          <w:rFonts w:ascii="Times New Roman" w:hAnsi="Times New Roman" w:cs="Times New Roman"/>
        </w:rPr>
        <w:t xml:space="preserve">private investment and </w:t>
      </w:r>
      <w:r w:rsidR="00F61A2A">
        <w:rPr>
          <w:rFonts w:ascii="Times New Roman" w:hAnsi="Times New Roman" w:cs="Times New Roman"/>
        </w:rPr>
        <w:t>resist</w:t>
      </w:r>
      <w:r w:rsidRPr="00632243">
        <w:rPr>
          <w:rFonts w:ascii="Times New Roman" w:hAnsi="Times New Roman" w:cs="Times New Roman"/>
        </w:rPr>
        <w:t xml:space="preserve"> long-</w:t>
      </w:r>
      <w:r w:rsidR="00F61A2A">
        <w:rPr>
          <w:rFonts w:ascii="Times New Roman" w:hAnsi="Times New Roman" w:cs="Times New Roman"/>
        </w:rPr>
        <w:t xml:space="preserve">runeconomic </w:t>
      </w:r>
      <w:r w:rsidRPr="00632243">
        <w:rPr>
          <w:rFonts w:ascii="Times New Roman" w:hAnsi="Times New Roman" w:cs="Times New Roman"/>
        </w:rPr>
        <w:t xml:space="preserve">growth. This theoretical dichotomy underscores the multifaceted impacts of fiscal policies on economic growth and sets the stage for the empirical investigation </w:t>
      </w:r>
      <w:r w:rsidR="00F61A2A">
        <w:rPr>
          <w:rFonts w:ascii="Times New Roman" w:hAnsi="Times New Roman" w:cs="Times New Roman"/>
        </w:rPr>
        <w:t>of Bangladesh economy over the time.</w:t>
      </w:r>
    </w:p>
    <w:p w:rsidR="00F61A2A" w:rsidRDefault="00F61A2A" w:rsidP="004B5924">
      <w:pPr>
        <w:spacing w:line="276" w:lineRule="auto"/>
        <w:jc w:val="both"/>
        <w:rPr>
          <w:rFonts w:ascii="Times New Roman" w:hAnsi="Times New Roman" w:cs="Times New Roman"/>
        </w:rPr>
      </w:pPr>
    </w:p>
    <w:p w:rsidR="006474DA" w:rsidRPr="006474DA" w:rsidRDefault="00207AB7" w:rsidP="004B5924">
      <w:pPr>
        <w:spacing w:line="276" w:lineRule="auto"/>
        <w:jc w:val="both"/>
        <w:rPr>
          <w:rFonts w:ascii="Times New Roman" w:hAnsi="Times New Roman" w:cs="Times New Roman"/>
        </w:rPr>
      </w:pPr>
      <w:r w:rsidRPr="00207AB7">
        <w:rPr>
          <w:rFonts w:ascii="Times New Roman" w:hAnsi="Times New Roman" w:cs="Times New Roman"/>
        </w:rPr>
        <w:lastRenderedPageBreak/>
        <w:t>Numerous academic research papers have explored the connection between budget deficits and economic growth using various analytical approaches.</w:t>
      </w:r>
      <w:fldSimple w:instr=" REF _Ref167448630 \h  \* MERGEFORMAT ">
        <w:r w:rsidR="00042A71" w:rsidRPr="00B26CAC">
          <w:rPr>
            <w:rFonts w:ascii="Times New Roman" w:hAnsi="Times New Roman" w:cs="Times New Roman"/>
          </w:rPr>
          <w:t xml:space="preserve">Table </w:t>
        </w:r>
        <w:r w:rsidR="00042A71">
          <w:rPr>
            <w:rFonts w:ascii="Times New Roman" w:hAnsi="Times New Roman" w:cs="Times New Roman"/>
            <w:noProof/>
          </w:rPr>
          <w:t>1</w:t>
        </w:r>
      </w:fldSimple>
      <w:r w:rsidR="00042A71">
        <w:rPr>
          <w:rFonts w:ascii="Times New Roman" w:hAnsi="Times New Roman" w:cs="Times New Roman"/>
        </w:rPr>
        <w:t xml:space="preserve"> depicts that g</w:t>
      </w:r>
      <w:r w:rsidR="006474DA" w:rsidRPr="006474DA">
        <w:rPr>
          <w:rFonts w:ascii="Times New Roman" w:hAnsi="Times New Roman" w:cs="Times New Roman"/>
        </w:rPr>
        <w:t xml:space="preserve">lobally, </w:t>
      </w:r>
      <w:r>
        <w:rPr>
          <w:rFonts w:ascii="Times New Roman" w:hAnsi="Times New Roman" w:cs="Times New Roman"/>
        </w:rPr>
        <w:t>t</w:t>
      </w:r>
      <w:r w:rsidRPr="00207AB7">
        <w:rPr>
          <w:rFonts w:ascii="Times New Roman" w:hAnsi="Times New Roman" w:cs="Times New Roman"/>
        </w:rPr>
        <w:t xml:space="preserve">he effect of </w:t>
      </w:r>
      <w:r>
        <w:rPr>
          <w:rFonts w:ascii="Times New Roman" w:hAnsi="Times New Roman" w:cs="Times New Roman"/>
        </w:rPr>
        <w:t>fiscal deficit</w:t>
      </w:r>
      <w:r w:rsidRPr="00207AB7">
        <w:rPr>
          <w:rFonts w:ascii="Times New Roman" w:hAnsi="Times New Roman" w:cs="Times New Roman"/>
        </w:rPr>
        <w:t xml:space="preserve"> on </w:t>
      </w:r>
      <w:r>
        <w:rPr>
          <w:rFonts w:ascii="Times New Roman" w:hAnsi="Times New Roman" w:cs="Times New Roman"/>
        </w:rPr>
        <w:t>GDP as proxy of economic growth</w:t>
      </w:r>
      <w:r w:rsidRPr="00207AB7">
        <w:rPr>
          <w:rFonts w:ascii="Times New Roman" w:hAnsi="Times New Roman" w:cs="Times New Roman"/>
        </w:rPr>
        <w:t xml:space="preserve"> differs greatly</w:t>
      </w:r>
      <w:r w:rsidR="006474DA" w:rsidRPr="006474DA">
        <w:rPr>
          <w:rFonts w:ascii="Times New Roman" w:hAnsi="Times New Roman" w:cs="Times New Roman"/>
        </w:rPr>
        <w:t xml:space="preserve">, reflecting diverse economic structures and fiscal policies. Studies covering multiple countries, like those by </w:t>
      </w:r>
      <w:r w:rsidR="00930126">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AuthorYear="1"&gt;&lt;Author&gt;Nazari&lt;/Author&gt;&lt;Year&gt;2023&lt;/Year&gt;&lt;RecNum&gt;108&lt;/RecNum&gt;&lt;DisplayText&gt;Nazari, Asadi, and Imanian (2023)&lt;/DisplayText&gt;&lt;record&gt;&lt;rec-number&gt;108&lt;/rec-number&gt;&lt;foreign-keys&gt;&lt;key app="EN" db-id="2t2saexwbedw29efatoxfvvtvzp0edzw959f" timestamp="1692610739"&gt;108&lt;/key&gt;&lt;/foreign-keys&gt;&lt;ref-type name="Journal Article"&gt;17&lt;/ref-type&gt;&lt;contributors&gt;&lt;authors&gt;&lt;author&gt;Nazari, Marzieh&lt;/author&gt;&lt;author&gt;Asadi, Ehsan&lt;/author&gt;&lt;author&gt;Imanian, Mahdi&lt;/author&gt;&lt;/authors&gt;&lt;/contributors&gt;&lt;titles&gt;&lt;title&gt;Uncertainty, budget deficit and economic growth in OPEC member countries&lt;/title&gt;&lt;secondary-title&gt;Energy Sources, Part A: Recovery, Utilization, and Environmental Effects&lt;/secondary-title&gt;&lt;/titles&gt;&lt;periodical&gt;&lt;full-title&gt;Energy Sources, Part A: Recovery, Utilization, and Environmental Effects&lt;/full-title&gt;&lt;/periodical&gt;&lt;pages&gt;3519-3529&lt;/pages&gt;&lt;volume&gt;45&lt;/volume&gt;&lt;number&gt;2&lt;/number&gt;&lt;dates&gt;&lt;year&gt;2023&lt;/year&gt;&lt;pub-dates&gt;&lt;date&gt;2023/06/01&lt;/date&gt;&lt;/pub-dates&gt;&lt;/dates&gt;&lt;publisher&gt;Taylor &amp;amp; Francis&lt;/publisher&gt;&lt;isbn&gt;1556-7036&lt;/isbn&gt;&lt;urls&gt;&lt;related-urls&gt;&lt;url&gt;https://doi.org/10.1080/15567036.2019.1668510&lt;/url&gt;&lt;/related-urls&gt;&lt;/urls&gt;&lt;electronic-resource-num&gt;10.1080/15567036.2019.1668510&lt;/electronic-resource-num&gt;&lt;/record&gt;&lt;/Cite&gt;&lt;/EndNote&gt;</w:instrText>
      </w:r>
      <w:r w:rsidR="00930126">
        <w:rPr>
          <w:rFonts w:ascii="Times New Roman" w:hAnsi="Times New Roman" w:cs="Times New Roman"/>
        </w:rPr>
        <w:fldChar w:fldCharType="separate"/>
      </w:r>
      <w:r w:rsidR="003A26C3">
        <w:rPr>
          <w:rFonts w:ascii="Times New Roman" w:hAnsi="Times New Roman" w:cs="Times New Roman"/>
          <w:noProof/>
        </w:rPr>
        <w:t>Nazari, Asadi, and Imanian (2023)</w:t>
      </w:r>
      <w:r w:rsidR="00930126">
        <w:rPr>
          <w:rFonts w:ascii="Times New Roman" w:hAnsi="Times New Roman" w:cs="Times New Roman"/>
        </w:rPr>
        <w:fldChar w:fldCharType="end"/>
      </w:r>
      <w:r w:rsidR="006474DA" w:rsidRPr="006474DA">
        <w:rPr>
          <w:rFonts w:ascii="Times New Roman" w:hAnsi="Times New Roman" w:cs="Times New Roman"/>
        </w:rPr>
        <w:t xml:space="preserve">on OPEC countries and </w:t>
      </w:r>
      <w:r w:rsidR="00930126">
        <w:rPr>
          <w:rFonts w:ascii="Times New Roman" w:hAnsi="Times New Roman" w:cs="Times New Roman"/>
        </w:rPr>
        <w:fldChar w:fldCharType="begin">
          <w:fldData xml:space="preserve">PEVuZE5vdGU+PENpdGUgQXV0aG9yWWVhcj0iMSI+PEF1dGhvcj5UdW5nPC9BdXRob3I+PFllYXI+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</w:fldData>
        </w:fldChar>
      </w:r>
      <w:r w:rsidR="003A26C3">
        <w:rPr>
          <w:rFonts w:ascii="Times New Roman" w:hAnsi="Times New Roman" w:cs="Times New Roman"/>
        </w:rPr>
        <w:instrText xml:space="preserve"> ADDIN EN.CITE </w:instrText>
      </w:r>
      <w:r w:rsidR="00930126">
        <w:rPr>
          <w:rFonts w:ascii="Times New Roman" w:hAnsi="Times New Roman" w:cs="Times New Roman"/>
        </w:rPr>
        <w:fldChar w:fldCharType="begin">
          <w:fldData xml:space="preserve">PEVuZE5vdGU+PENpdGUgQXV0aG9yWWVhcj0iMSI+PEF1dGhvcj5UdW5nPC9BdXRob3I+PFllYXI+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</w:fldData>
        </w:fldChar>
      </w:r>
      <w:r w:rsidR="003A26C3">
        <w:rPr>
          <w:rFonts w:ascii="Times New Roman" w:hAnsi="Times New Roman" w:cs="Times New Roman"/>
        </w:rPr>
        <w:instrText xml:space="preserve"> ADDIN EN.CITE.DATA </w:instrText>
      </w:r>
      <w:r w:rsidR="00930126">
        <w:rPr>
          <w:rFonts w:ascii="Times New Roman" w:hAnsi="Times New Roman" w:cs="Times New Roman"/>
        </w:rPr>
      </w:r>
      <w:r w:rsidR="00930126">
        <w:rPr>
          <w:rFonts w:ascii="Times New Roman" w:hAnsi="Times New Roman" w:cs="Times New Roman"/>
        </w:rPr>
        <w:fldChar w:fldCharType="end"/>
      </w:r>
      <w:r w:rsidR="00930126">
        <w:rPr>
          <w:rFonts w:ascii="Times New Roman" w:hAnsi="Times New Roman" w:cs="Times New Roman"/>
        </w:rPr>
      </w:r>
      <w:r w:rsidR="00930126">
        <w:rPr>
          <w:rFonts w:ascii="Times New Roman" w:hAnsi="Times New Roman" w:cs="Times New Roman"/>
        </w:rPr>
        <w:fldChar w:fldCharType="separate"/>
      </w:r>
      <w:r w:rsidR="003A26C3">
        <w:rPr>
          <w:rFonts w:ascii="Times New Roman" w:hAnsi="Times New Roman" w:cs="Times New Roman"/>
          <w:noProof/>
        </w:rPr>
        <w:t>Tung (2018)</w:t>
      </w:r>
      <w:r w:rsidR="00930126">
        <w:rPr>
          <w:rFonts w:ascii="Times New Roman" w:hAnsi="Times New Roman" w:cs="Times New Roman"/>
        </w:rPr>
        <w:fldChar w:fldCharType="end"/>
      </w:r>
      <w:r w:rsidR="006474DA" w:rsidRPr="006474DA">
        <w:rPr>
          <w:rFonts w:ascii="Times New Roman" w:hAnsi="Times New Roman" w:cs="Times New Roman"/>
        </w:rPr>
        <w:t xml:space="preserve"> on Vietnam, often find negative impacts, suggesting that deficits can lead to unsustainable debt levels and hinder economic performance. Conversely, findings from </w:t>
      </w:r>
      <w:r w:rsidR="00930126">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AuthorYear="1"&gt;&lt;Author&gt;Shah&lt;/Author&gt;&lt;Year&gt;2022&lt;/Year&gt;&lt;RecNum&gt;50&lt;/RecNum&gt;&lt;DisplayText&gt;Shah, Jadoon, and Afridi (2022)&lt;/DisplayText&gt;&lt;record&gt;&lt;rec-number&gt;50&lt;/rec-number&gt;&lt;foreign-keys&gt;&lt;key app="EN" db-id="2t2saexwbedw29efatoxfvvtvzp0edzw959f" timestamp="1690478104"&gt;50&lt;/key&gt;&lt;/foreign-keys&gt;&lt;ref-type name="Journal Article"&gt;17&lt;/ref-type&gt;&lt;contributors&gt;&lt;authors&gt;&lt;author&gt;Shah, Syed Sadaqat Ali&lt;/author&gt;&lt;author&gt;Jadoon, Sarmad&lt;/author&gt;&lt;author&gt;Afridi, Muhammad Asim&lt;/author&gt;&lt;/authors&gt;&lt;/contributors&gt;&lt;titles&gt;&lt;title&gt;Relevance of twin deficit hypothesis in the presence of structural breaks: an evidence from Pakistan&lt;/title&gt;&lt;secondary-title&gt;Quality &amp;amp; Quantity&lt;/secondary-title&gt;&lt;/titles&gt;&lt;periodical&gt;&lt;full-title&gt;Quality &amp;amp; Quantity&lt;/full-title&gt;&lt;/periodical&gt;&lt;pages&gt;1-16&lt;/pages&gt;&lt;dates&gt;&lt;year&gt;2022&lt;/year&gt;&lt;/dates&gt;&lt;isbn&gt;0033-5177&lt;/isbn&gt;&lt;urls&gt;&lt;/urls&gt;&lt;/record&gt;&lt;/Cite&gt;&lt;/EndNote&gt;</w:instrText>
      </w:r>
      <w:r w:rsidR="00930126">
        <w:rPr>
          <w:rFonts w:ascii="Times New Roman" w:hAnsi="Times New Roman" w:cs="Times New Roman"/>
        </w:rPr>
        <w:fldChar w:fldCharType="separate"/>
      </w:r>
      <w:r w:rsidR="003A26C3">
        <w:rPr>
          <w:rFonts w:ascii="Times New Roman" w:hAnsi="Times New Roman" w:cs="Times New Roman"/>
          <w:noProof/>
        </w:rPr>
        <w:t>Shah, Jadoon, and Afridi (2022)</w:t>
      </w:r>
      <w:r w:rsidR="00930126">
        <w:rPr>
          <w:rFonts w:ascii="Times New Roman" w:hAnsi="Times New Roman" w:cs="Times New Roman"/>
        </w:rPr>
        <w:fldChar w:fldCharType="end"/>
      </w:r>
      <w:r w:rsidR="006474DA" w:rsidRPr="006474DA">
        <w:rPr>
          <w:rFonts w:ascii="Times New Roman" w:hAnsi="Times New Roman" w:cs="Times New Roman"/>
        </w:rPr>
        <w:t xml:space="preserve">on Pakistan and </w:t>
      </w:r>
      <w:r w:rsidR="00930126">
        <w:rPr>
          <w:rFonts w:ascii="Times New Roman" w:hAnsi="Times New Roman" w:cs="Times New Roman"/>
        </w:rPr>
        <w:fldChar w:fldCharType="begin"/>
      </w:r>
      <w:r w:rsidR="003A26C3">
        <w:rPr>
          <w:rFonts w:ascii="Times New Roman" w:hAnsi="Times New Roman" w:cs="Times New Roman"/>
        </w:rPr>
        <w:instrText xml:space="preserve"> ADDIN EN.CITE &lt;EndNote&gt;&lt;Cite AuthorYear="1"&gt;&lt;Author&gt;Arif&lt;/Author&gt;&lt;Year&gt;2023&lt;/Year&gt;&lt;RecNum&gt;102&lt;/RecNum&gt;&lt;DisplayText&gt;Arif and Arif (2023)&lt;/DisplayText&gt;&lt;record&gt;&lt;rec-number&gt;102&lt;/rec-number&gt;&lt;foreign-keys&gt;&lt;key app="EN" db-id="2t2saexwbedw29efatoxfvvtvzp0edzw959f" timestamp="1692522949"&gt;102&lt;/key&gt;&lt;/foreign-keys&gt;&lt;ref-type name="Journal Article"&gt;17&lt;/ref-type&gt;&lt;contributors&gt;&lt;authors&gt;&lt;author&gt;Arif, Asma&lt;/author&gt;&lt;author&gt;Arif, Umaima&lt;/author&gt;&lt;/authors&gt;&lt;/contributors&gt;&lt;titles&gt;&lt;title&gt;Institutional Approach to the Budget Deficit: An Empirical Analysis&lt;/title&gt;&lt;secondary-title&gt;SAGE Open&lt;/secondary-title&gt;&lt;/titles&gt;&lt;periodical&gt;&lt;full-title&gt;SAGE Open&lt;/full-title&gt;&lt;/periodical&gt;&lt;pages&gt;21582440231171297&lt;/pages&gt;&lt;volume&gt;13&lt;/volume&gt;&lt;number&gt;2&lt;/number&gt;&lt;dates&gt;&lt;year&gt;2023&lt;/year&gt;&lt;pub-dates&gt;&lt;date&gt;2023/04/01&lt;/date&gt;&lt;/pub-dates&gt;&lt;/dates&gt;&lt;publisher&gt;SAGE Publications&lt;/publisher&gt;&lt;isbn&gt;2158-2440&lt;/isbn&gt;&lt;urls&gt;&lt;related-urls&gt;&lt;url&gt;https://doi.org/10.1177/21582440231171297&lt;/url&gt;&lt;/related-urls&gt;&lt;/urls&gt;&lt;electronic-resource-num&gt;10.1177/21582440231171297&lt;/electronic-resource-num&gt;&lt;access-date&gt;2023/08/20&lt;/access-date&gt;&lt;/record&gt;&lt;/Cite&gt;&lt;/EndNote&gt;</w:instrText>
      </w:r>
      <w:r w:rsidR="00930126">
        <w:rPr>
          <w:rFonts w:ascii="Times New Roman" w:hAnsi="Times New Roman" w:cs="Times New Roman"/>
        </w:rPr>
        <w:fldChar w:fldCharType="separate"/>
      </w:r>
      <w:r w:rsidR="003A26C3">
        <w:rPr>
          <w:rFonts w:ascii="Times New Roman" w:hAnsi="Times New Roman" w:cs="Times New Roman"/>
          <w:noProof/>
        </w:rPr>
        <w:t>Arif and Arif (2023)</w:t>
      </w:r>
      <w:r w:rsidR="00930126">
        <w:rPr>
          <w:rFonts w:ascii="Times New Roman" w:hAnsi="Times New Roman" w:cs="Times New Roman"/>
        </w:rPr>
        <w:fldChar w:fldCharType="end"/>
      </w:r>
      <w:r w:rsidR="006474DA" w:rsidRPr="006474DA">
        <w:rPr>
          <w:rFonts w:ascii="Times New Roman" w:hAnsi="Times New Roman" w:cs="Times New Roman"/>
        </w:rPr>
        <w:t xml:space="preserve"> across 66 countries reveal mixed effects, where political stability, quality of governance, and the nature of deficit financing can turn the economic outcomes positive. Such variability </w:t>
      </w:r>
      <w:r w:rsidR="00F61A2A" w:rsidRPr="006474DA">
        <w:rPr>
          <w:rFonts w:ascii="Times New Roman" w:hAnsi="Times New Roman" w:cs="Times New Roman"/>
        </w:rPr>
        <w:t>emphasizes</w:t>
      </w:r>
      <w:r w:rsidR="006474DA" w:rsidRPr="006474DA">
        <w:rPr>
          <w:rFonts w:ascii="Times New Roman" w:hAnsi="Times New Roman" w:cs="Times New Roman"/>
        </w:rPr>
        <w:t xml:space="preserve"> the complexity of fiscal policy impacts, where the specific context of deficit usage and economic conditions play a crucial role </w:t>
      </w:r>
      <w:r w:rsidR="00930126">
        <w:rPr>
          <w:rFonts w:ascii="Times New Roman" w:hAnsi="Times New Roman" w:cs="Times New Roman"/>
        </w:rPr>
        <w:fldChar w:fldCharType="begin">
          <w:fldData xml:space="preserve">PEVuZE5vdGU+PENpdGU+PEF1dGhvcj5BcmlmPC9BdXRob3I+PFllYXI+MjAyMzwvWWVhcj48UmVj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</w:fldData>
        </w:fldChar>
      </w:r>
      <w:r w:rsidR="003A26C3">
        <w:rPr>
          <w:rFonts w:ascii="Times New Roman" w:hAnsi="Times New Roman" w:cs="Times New Roman"/>
        </w:rPr>
        <w:instrText xml:space="preserve"> ADDIN EN.CITE </w:instrText>
      </w:r>
      <w:r w:rsidR="00930126">
        <w:rPr>
          <w:rFonts w:ascii="Times New Roman" w:hAnsi="Times New Roman" w:cs="Times New Roman"/>
        </w:rPr>
        <w:fldChar w:fldCharType="begin">
          <w:fldData xml:space="preserve">PEVuZE5vdGU+PENpdGU+PEF1dGhvcj5BcmlmPC9BdXRob3I+PFllYXI+MjAyMzwvWWVhcj48UmVj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</w:fldData>
        </w:fldChar>
      </w:r>
      <w:r w:rsidR="003A26C3">
        <w:rPr>
          <w:rFonts w:ascii="Times New Roman" w:hAnsi="Times New Roman" w:cs="Times New Roman"/>
        </w:rPr>
        <w:instrText xml:space="preserve"> ADDIN EN.CITE.DATA </w:instrText>
      </w:r>
      <w:r w:rsidR="00930126">
        <w:rPr>
          <w:rFonts w:ascii="Times New Roman" w:hAnsi="Times New Roman" w:cs="Times New Roman"/>
        </w:rPr>
      </w:r>
      <w:r w:rsidR="00930126">
        <w:rPr>
          <w:rFonts w:ascii="Times New Roman" w:hAnsi="Times New Roman" w:cs="Times New Roman"/>
        </w:rPr>
        <w:fldChar w:fldCharType="end"/>
      </w:r>
      <w:r w:rsidR="00930126">
        <w:rPr>
          <w:rFonts w:ascii="Times New Roman" w:hAnsi="Times New Roman" w:cs="Times New Roman"/>
        </w:rPr>
      </w:r>
      <w:r w:rsidR="00930126">
        <w:rPr>
          <w:rFonts w:ascii="Times New Roman" w:hAnsi="Times New Roman" w:cs="Times New Roman"/>
        </w:rPr>
        <w:fldChar w:fldCharType="separate"/>
      </w:r>
      <w:r w:rsidR="003A26C3">
        <w:rPr>
          <w:rFonts w:ascii="Times New Roman" w:hAnsi="Times New Roman" w:cs="Times New Roman"/>
          <w:noProof/>
        </w:rPr>
        <w:t>(Arif &amp; Arif, 2023; Nazari et al., 2023; Shah et al., 2022; Tung, 2018)</w:t>
      </w:r>
      <w:r w:rsidR="00930126">
        <w:rPr>
          <w:rFonts w:ascii="Times New Roman" w:hAnsi="Times New Roman" w:cs="Times New Roman"/>
        </w:rPr>
        <w:fldChar w:fldCharType="end"/>
      </w:r>
      <w:r w:rsidR="006474DA" w:rsidRPr="006474DA">
        <w:rPr>
          <w:rFonts w:ascii="Times New Roman" w:hAnsi="Times New Roman" w:cs="Times New Roman"/>
        </w:rPr>
        <w:t>.</w:t>
      </w:r>
    </w:p>
    <w:p w:rsidR="00F22860" w:rsidRDefault="00F22860" w:rsidP="00710B18">
      <w:pPr>
        <w:spacing w:line="360" w:lineRule="auto"/>
        <w:jc w:val="both"/>
        <w:rPr>
          <w:rFonts w:ascii="Times New Roman" w:eastAsia="Times New Roman" w:hAnsi="Times New Roman" w:cs="Times New Roman"/>
          <w:color w:val="000000"/>
          <w:kern w:val="0"/>
          <w:lang w:bidi="bn-BD"/>
        </w:rPr>
        <w:sectPr w:rsidR="00F22860" w:rsidSect="00721144">
          <w:footerReference w:type="default" r:id="rId12"/>
          <w:footerReference w:type="first" r:id="rId13"/>
          <w:pgSz w:w="12240" w:h="15840"/>
          <w:pgMar w:top="1440" w:right="1440" w:bottom="1440" w:left="1440" w:header="720" w:footer="720" w:gutter="0"/>
          <w:cols w:space="720"/>
          <w:docGrid w:linePitch="360"/>
        </w:sectPr>
      </w:pPr>
    </w:p>
    <w:p w:rsidR="00B26CAC" w:rsidRPr="00B26CAC" w:rsidRDefault="00B26CAC" w:rsidP="00B26CAC">
      <w:pPr>
        <w:pStyle w:val="Caption"/>
        <w:keepNext/>
        <w:jc w:val="center"/>
        <w:rPr>
          <w:rFonts w:ascii="Times New Roman" w:hAnsi="Times New Roman" w:cs="Times New Roman"/>
          <w:sz w:val="22"/>
          <w:szCs w:val="22"/>
        </w:rPr>
      </w:pPr>
      <w:bookmarkStart w:id="6" w:name="_Ref167448630"/>
      <w:r w:rsidRPr="00B26CAC">
        <w:rPr>
          <w:rFonts w:ascii="Times New Roman" w:hAnsi="Times New Roman" w:cs="Times New Roman"/>
          <w:sz w:val="22"/>
          <w:szCs w:val="22"/>
        </w:rPr>
        <w:lastRenderedPageBreak/>
        <w:t xml:space="preserve">Table </w:t>
      </w:r>
      <w:r w:rsidR="00930126" w:rsidRPr="00B26CAC">
        <w:rPr>
          <w:rFonts w:ascii="Times New Roman" w:hAnsi="Times New Roman" w:cs="Times New Roman"/>
          <w:sz w:val="22"/>
          <w:szCs w:val="22"/>
        </w:rPr>
        <w:fldChar w:fldCharType="begin"/>
      </w:r>
      <w:r w:rsidRPr="00B26CAC">
        <w:rPr>
          <w:rFonts w:ascii="Times New Roman" w:hAnsi="Times New Roman" w:cs="Times New Roman"/>
          <w:sz w:val="22"/>
          <w:szCs w:val="22"/>
        </w:rPr>
        <w:instrText xml:space="preserve"> SEQ Table \* ARABIC </w:instrText>
      </w:r>
      <w:r w:rsidR="00930126" w:rsidRPr="00B26CAC">
        <w:rPr>
          <w:rFonts w:ascii="Times New Roman" w:hAnsi="Times New Roman" w:cs="Times New Roman"/>
          <w:sz w:val="22"/>
          <w:szCs w:val="22"/>
        </w:rPr>
        <w:fldChar w:fldCharType="separate"/>
      </w:r>
      <w:r w:rsidR="004D2100">
        <w:rPr>
          <w:rFonts w:ascii="Times New Roman" w:hAnsi="Times New Roman" w:cs="Times New Roman"/>
          <w:noProof/>
          <w:sz w:val="22"/>
          <w:szCs w:val="22"/>
        </w:rPr>
        <w:t>1</w:t>
      </w:r>
      <w:r w:rsidR="00930126" w:rsidRPr="00B26CAC">
        <w:rPr>
          <w:rFonts w:ascii="Times New Roman" w:hAnsi="Times New Roman" w:cs="Times New Roman"/>
          <w:sz w:val="22"/>
          <w:szCs w:val="22"/>
        </w:rPr>
        <w:fldChar w:fldCharType="end"/>
      </w:r>
      <w:bookmarkEnd w:id="6"/>
      <w:r w:rsidRPr="00B26CAC">
        <w:rPr>
          <w:rFonts w:ascii="Times New Roman" w:hAnsi="Times New Roman" w:cs="Times New Roman"/>
          <w:sz w:val="22"/>
          <w:szCs w:val="22"/>
        </w:rPr>
        <w:t>: Empirical Studies on other countries</w:t>
      </w:r>
    </w:p>
    <w:tbl>
      <w:tblPr>
        <w:tblStyle w:val="PlainTable2"/>
        <w:tblW w:w="13278" w:type="dxa"/>
        <w:tblBorders>
          <w:top w:val="single" w:sz="4" w:space="0" w:color="auto"/>
          <w:bottom w:val="single" w:sz="4" w:space="0" w:color="auto"/>
          <w:insideH w:val="single" w:sz="4" w:space="0" w:color="7F7F7F" w:themeColor="text1" w:themeTint="80"/>
        </w:tblBorders>
        <w:tblLook w:val="04A0"/>
      </w:tblPr>
      <w:tblGrid>
        <w:gridCol w:w="1992"/>
        <w:gridCol w:w="1185"/>
        <w:gridCol w:w="1123"/>
        <w:gridCol w:w="2721"/>
        <w:gridCol w:w="4865"/>
        <w:gridCol w:w="1392"/>
      </w:tblGrid>
      <w:tr w:rsidR="008D0980" w:rsidRPr="003244AB" w:rsidTr="00FF443C">
        <w:trPr>
          <w:cnfStyle w:val="100000000000"/>
          <w:trHeight w:val="260"/>
        </w:trPr>
        <w:tc>
          <w:tcPr>
            <w:cnfStyle w:val="001000000000"/>
            <w:tcW w:w="1992" w:type="dxa"/>
            <w:tcBorders>
              <w:bottom w:val="none" w:sz="0" w:space="0" w:color="auto"/>
            </w:tcBorders>
            <w:noWrap/>
            <w:hideMark/>
          </w:tcPr>
          <w:p w:rsidR="00F22860" w:rsidRPr="00F22860" w:rsidRDefault="00F22860" w:rsidP="003244AB">
            <w:pPr>
              <w:jc w:val="center"/>
              <w:rPr>
                <w:rFonts w:ascii="Times New Roman" w:eastAsia="Times New Roman" w:hAnsi="Times New Roman" w:cs="Times New Roman"/>
                <w:kern w:val="0"/>
                <w:sz w:val="16"/>
                <w:szCs w:val="16"/>
                <w:lang w:bidi="bn-BD"/>
              </w:rPr>
            </w:pPr>
            <w:r w:rsidRPr="00F22860">
              <w:rPr>
                <w:rFonts w:ascii="Times New Roman" w:eastAsia="Times New Roman" w:hAnsi="Times New Roman" w:cs="Times New Roman"/>
                <w:kern w:val="0"/>
                <w:sz w:val="16"/>
                <w:szCs w:val="16"/>
                <w:lang w:bidi="bn-BD"/>
              </w:rPr>
              <w:t>Authors (</w:t>
            </w:r>
            <w:r w:rsidR="003244AB" w:rsidRPr="00513044">
              <w:rPr>
                <w:rFonts w:ascii="Times New Roman" w:eastAsia="Times New Roman" w:hAnsi="Times New Roman" w:cs="Times New Roman"/>
                <w:kern w:val="0"/>
                <w:sz w:val="16"/>
                <w:szCs w:val="16"/>
                <w:lang w:bidi="bn-BD"/>
              </w:rPr>
              <w:t>Year)</w:t>
            </w:r>
          </w:p>
        </w:tc>
        <w:tc>
          <w:tcPr>
            <w:tcW w:w="1185" w:type="dxa"/>
            <w:tcBorders>
              <w:bottom w:val="none" w:sz="0" w:space="0" w:color="auto"/>
            </w:tcBorders>
            <w:noWrap/>
            <w:hideMark/>
          </w:tcPr>
          <w:p w:rsidR="00F22860" w:rsidRPr="00F22860" w:rsidRDefault="00F22860" w:rsidP="003244AB">
            <w:pPr>
              <w:jc w:val="center"/>
              <w:cnfStyle w:val="100000000000"/>
              <w:rPr>
                <w:rFonts w:ascii="Times New Roman" w:eastAsia="Times New Roman" w:hAnsi="Times New Roman" w:cs="Times New Roman"/>
                <w:color w:val="000000"/>
                <w:kern w:val="0"/>
                <w:sz w:val="14"/>
                <w:szCs w:val="14"/>
                <w:lang w:bidi="bn-BD"/>
              </w:rPr>
            </w:pPr>
            <w:r w:rsidRPr="00F22860">
              <w:rPr>
                <w:rFonts w:ascii="Times New Roman" w:eastAsia="Times New Roman" w:hAnsi="Times New Roman" w:cs="Times New Roman"/>
                <w:color w:val="000000"/>
                <w:kern w:val="0"/>
                <w:sz w:val="14"/>
                <w:szCs w:val="14"/>
                <w:lang w:bidi="bn-BD"/>
              </w:rPr>
              <w:t>Countries</w:t>
            </w:r>
          </w:p>
        </w:tc>
        <w:tc>
          <w:tcPr>
            <w:tcW w:w="1123" w:type="dxa"/>
            <w:tcBorders>
              <w:bottom w:val="none" w:sz="0" w:space="0" w:color="auto"/>
            </w:tcBorders>
            <w:noWrap/>
            <w:hideMark/>
          </w:tcPr>
          <w:p w:rsidR="00F22860" w:rsidRPr="00F22860" w:rsidRDefault="00F22860" w:rsidP="003244AB">
            <w:pPr>
              <w:jc w:val="center"/>
              <w:cnfStyle w:val="1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Study period</w:t>
            </w:r>
          </w:p>
        </w:tc>
        <w:tc>
          <w:tcPr>
            <w:tcW w:w="2721" w:type="dxa"/>
            <w:tcBorders>
              <w:bottom w:val="none" w:sz="0" w:space="0" w:color="auto"/>
            </w:tcBorders>
            <w:noWrap/>
            <w:hideMark/>
          </w:tcPr>
          <w:p w:rsidR="00F22860" w:rsidRPr="00F22860" w:rsidRDefault="00F22860" w:rsidP="003244AB">
            <w:pPr>
              <w:jc w:val="center"/>
              <w:cnfStyle w:val="1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Methodology</w:t>
            </w:r>
          </w:p>
        </w:tc>
        <w:tc>
          <w:tcPr>
            <w:tcW w:w="4865" w:type="dxa"/>
            <w:tcBorders>
              <w:bottom w:val="none" w:sz="0" w:space="0" w:color="auto"/>
            </w:tcBorders>
            <w:noWrap/>
            <w:hideMark/>
          </w:tcPr>
          <w:p w:rsidR="00F22860" w:rsidRPr="00F22860" w:rsidRDefault="00F22860" w:rsidP="003244AB">
            <w:pPr>
              <w:jc w:val="center"/>
              <w:cnfStyle w:val="1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Findings</w:t>
            </w:r>
          </w:p>
        </w:tc>
        <w:tc>
          <w:tcPr>
            <w:tcW w:w="1392" w:type="dxa"/>
            <w:tcBorders>
              <w:bottom w:val="none" w:sz="0" w:space="0" w:color="auto"/>
            </w:tcBorders>
            <w:noWrap/>
            <w:hideMark/>
          </w:tcPr>
          <w:p w:rsidR="00F22860" w:rsidRPr="00F22860" w:rsidRDefault="00F22860" w:rsidP="003244AB">
            <w:pPr>
              <w:jc w:val="center"/>
              <w:cnfStyle w:val="1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Relationship</w:t>
            </w:r>
          </w:p>
        </w:tc>
      </w:tr>
      <w:tr w:rsidR="00E14328" w:rsidRPr="003244AB" w:rsidTr="00FF443C">
        <w:trPr>
          <w:cnfStyle w:val="000000100000"/>
          <w:trHeight w:val="757"/>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&lt;EndNote&gt;&lt;Cite&gt;&lt;Author&gt;Nazari&lt;/Author&gt;&lt;Year&gt;2023&lt;/Year&gt;&lt;RecNum&gt;108&lt;/RecNum&gt;&lt;DisplayText&gt;(Nazari et al., 2023)&lt;/DisplayText&gt;&lt;record&gt;&lt;rec-number&gt;108&lt;/rec-number&gt;&lt;foreign-keys&gt;&lt;key app="EN" db-id="2t2saexwbedw29efatoxfvvtvzp0edzw959f" timestamp="1692610739"&gt;108&lt;/key&gt;&lt;/foreign-keys&gt;&lt;ref-type name="Journal Article"&gt;17&lt;/ref-type&gt;&lt;contributors&gt;&lt;authors&gt;&lt;author&gt;Nazari, Marzieh&lt;/author&gt;&lt;author&gt;Asadi, Ehsan&lt;/author&gt;&lt;author&gt;Imanian, Mahdi&lt;/author&gt;&lt;/authors&gt;&lt;/contributors&gt;&lt;titles&gt;&lt;title&gt;Uncertainty, budget deficit and economic growth in OPEC member countries&lt;/title&gt;&lt;secondary-title&gt;Energy Sources, Part A: Recovery, Utilization, and Environmental Effects&lt;/secondary-title&gt;&lt;/titles&gt;&lt;periodical&gt;&lt;full-title&gt;Energy Sources, Part A: Recovery, Utilization, and Environmental Effects&lt;/full-title&gt;&lt;/periodical&gt;&lt;pages&gt;3519-3529&lt;/pages&gt;&lt;volume&gt;45&lt;/volume&gt;&lt;number&gt;2&lt;/number&gt;&lt;dates&gt;&lt;year&gt;2023&lt;/year&gt;&lt;pub-dates&gt;&lt;date&gt;2023/06/01&lt;/date&gt;&lt;/pub-dates&gt;&lt;/dates&gt;&lt;publisher&gt;Taylor &amp;amp; Francis&lt;/publisher&gt;&lt;isbn&gt;1556-7036&lt;/isbn&gt;&lt;urls&gt;&lt;related-urls&gt;&lt;url&gt;https://doi.org/10.1080/15567036.2019.1668510&lt;/url&gt;&lt;/related-urls&gt;&lt;/urls&gt;&lt;electronic-resource-num&gt;10.1080/15567036.2019.1668510&lt;/electronic-resource-num&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(Nazari et al., 2023)</w:t>
            </w:r>
            <w:r>
              <w:rPr>
                <w:rFonts w:ascii="Times New Roman" w:eastAsia="Times New Roman" w:hAnsi="Times New Roman" w:cs="Times New Roman"/>
                <w:noProof/>
                <w:kern w:val="0"/>
                <w:sz w:val="16"/>
                <w:szCs w:val="16"/>
                <w:lang w:bidi="bn-BD"/>
              </w:rPr>
              <w:fldChar w:fldCharType="end"/>
            </w:r>
          </w:p>
        </w:tc>
        <w:tc>
          <w:tcPr>
            <w:tcW w:w="1185" w:type="dxa"/>
            <w:hideMark/>
          </w:tcPr>
          <w:p w:rsidR="00F22860" w:rsidRPr="00F22860" w:rsidRDefault="00F22860" w:rsidP="003244AB">
            <w:pPr>
              <w:jc w:val="center"/>
              <w:cnfStyle w:val="000000100000"/>
              <w:rPr>
                <w:rFonts w:ascii="Times New Roman" w:eastAsia="Times New Roman" w:hAnsi="Times New Roman" w:cs="Times New Roman"/>
                <w:color w:val="000000"/>
                <w:kern w:val="0"/>
                <w:sz w:val="14"/>
                <w:szCs w:val="14"/>
                <w:lang w:bidi="bn-BD"/>
              </w:rPr>
            </w:pPr>
            <w:r w:rsidRPr="00F22860">
              <w:rPr>
                <w:rFonts w:ascii="Times New Roman" w:eastAsia="Times New Roman" w:hAnsi="Times New Roman" w:cs="Times New Roman"/>
                <w:color w:val="000000"/>
                <w:kern w:val="0"/>
                <w:sz w:val="14"/>
                <w:szCs w:val="14"/>
                <w:lang w:bidi="bn-BD"/>
              </w:rPr>
              <w:t>12 OPEC member</w:t>
            </w:r>
            <w:r w:rsidRPr="00F22860">
              <w:rPr>
                <w:rFonts w:ascii="Times New Roman" w:eastAsia="Times New Roman" w:hAnsi="Times New Roman" w:cs="Times New Roman"/>
                <w:color w:val="000000"/>
                <w:kern w:val="0"/>
                <w:sz w:val="14"/>
                <w:szCs w:val="14"/>
                <w:lang w:bidi="bn-BD"/>
              </w:rPr>
              <w:br/>
              <w:t xml:space="preserve"> countries</w:t>
            </w:r>
          </w:p>
        </w:tc>
        <w:tc>
          <w:tcPr>
            <w:tcW w:w="1123" w:type="dxa"/>
            <w:noWrap/>
            <w:hideMark/>
          </w:tcPr>
          <w:p w:rsidR="00F22860" w:rsidRPr="00F22860" w:rsidRDefault="00F22860" w:rsidP="003244AB">
            <w:pPr>
              <w:jc w:val="cente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1997-2013</w:t>
            </w:r>
          </w:p>
        </w:tc>
        <w:tc>
          <w:tcPr>
            <w:tcW w:w="2721" w:type="dxa"/>
            <w:hideMark/>
          </w:tcPr>
          <w:p w:rsidR="00F22860" w:rsidRPr="00F22860" w:rsidRDefault="00F22860" w:rsidP="00F03748">
            <w:pP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 xml:space="preserve">PP-GARCH method,The panel ARDL </w:t>
            </w:r>
            <w:r w:rsidR="00E14328" w:rsidRPr="00F22860">
              <w:rPr>
                <w:rFonts w:ascii="Times New Roman" w:eastAsia="Times New Roman" w:hAnsi="Times New Roman" w:cs="Times New Roman"/>
                <w:color w:val="000000"/>
                <w:kern w:val="0"/>
                <w:sz w:val="16"/>
                <w:szCs w:val="16"/>
                <w:lang w:bidi="bn-BD"/>
              </w:rPr>
              <w:t xml:space="preserve">model </w:t>
            </w:r>
            <w:r w:rsidR="00E14328">
              <w:rPr>
                <w:rFonts w:ascii="Times New Roman" w:eastAsia="Times New Roman" w:hAnsi="Times New Roman" w:cs="Times New Roman"/>
                <w:color w:val="000000"/>
                <w:kern w:val="0"/>
                <w:sz w:val="16"/>
                <w:szCs w:val="16"/>
                <w:lang w:bidi="bn-BD"/>
              </w:rPr>
              <w:t>(</w:t>
            </w:r>
            <w:r w:rsidRPr="00F22860">
              <w:rPr>
                <w:rFonts w:ascii="Times New Roman" w:eastAsia="Times New Roman" w:hAnsi="Times New Roman" w:cs="Times New Roman"/>
                <w:color w:val="000000"/>
                <w:kern w:val="0"/>
                <w:sz w:val="16"/>
                <w:szCs w:val="16"/>
                <w:lang w:bidi="bn-BD"/>
              </w:rPr>
              <w:t>PMG &amp; MG method)</w:t>
            </w:r>
          </w:p>
        </w:tc>
        <w:tc>
          <w:tcPr>
            <w:tcW w:w="4865" w:type="dxa"/>
            <w:hideMark/>
          </w:tcPr>
          <w:p w:rsidR="00F22860" w:rsidRPr="00F22860" w:rsidRDefault="00F22860" w:rsidP="003244AB">
            <w:pPr>
              <w:jc w:val="both"/>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1. Production uncertainty was much more devastating than oil revenue uncertainty.2</w:t>
            </w:r>
            <w:r w:rsidR="000246C1">
              <w:rPr>
                <w:rFonts w:ascii="Times New Roman" w:eastAsia="Times New Roman" w:hAnsi="Times New Roman" w:cs="Times New Roman"/>
                <w:color w:val="000000"/>
                <w:kern w:val="0"/>
                <w:sz w:val="16"/>
                <w:szCs w:val="16"/>
                <w:lang w:bidi="bn-BD"/>
              </w:rPr>
              <w:t>.</w:t>
            </w:r>
            <w:r w:rsidR="000246C1" w:rsidRPr="000246C1">
              <w:rPr>
                <w:rFonts w:ascii="Times New Roman" w:eastAsia="Times New Roman" w:hAnsi="Times New Roman" w:cs="Times New Roman"/>
                <w:color w:val="000000"/>
                <w:kern w:val="0"/>
                <w:sz w:val="16"/>
                <w:szCs w:val="16"/>
                <w:lang w:bidi="bn-BD"/>
              </w:rPr>
              <w:t>The structural and internal challenges facing OPEC nations have a greater adverse effect on economic growth.</w:t>
            </w:r>
            <w:r w:rsidRPr="00F22860">
              <w:rPr>
                <w:rFonts w:ascii="Times New Roman" w:eastAsia="Times New Roman" w:hAnsi="Times New Roman" w:cs="Times New Roman"/>
                <w:color w:val="000000"/>
                <w:kern w:val="0"/>
                <w:sz w:val="16"/>
                <w:szCs w:val="16"/>
                <w:lang w:bidi="bn-BD"/>
              </w:rPr>
              <w:t xml:space="preserve">3.to increase economic growth, government size reduction is suggested </w:t>
            </w:r>
          </w:p>
        </w:tc>
        <w:tc>
          <w:tcPr>
            <w:tcW w:w="1392" w:type="dxa"/>
            <w:noWrap/>
            <w:hideMark/>
          </w:tcPr>
          <w:p w:rsidR="00F22860" w:rsidRPr="00F22860" w:rsidRDefault="00F22860" w:rsidP="00F03748">
            <w:pPr>
              <w:cnfStyle w:val="0000001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−ve</w:t>
            </w:r>
          </w:p>
        </w:tc>
      </w:tr>
      <w:tr w:rsidR="00E14328" w:rsidRPr="003244AB" w:rsidTr="00FF443C">
        <w:trPr>
          <w:trHeight w:val="930"/>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fldData xml:space="preserve">PEVuZE5vdGU+PENpdGU+PEF1dGhvcj5UdW5nPC9BdXRob3I+PFllYXI+MjAxODwvWWVhcj48UmVj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</w:fldData>
              </w:fldChar>
            </w:r>
            <w:r w:rsidR="00E712E2">
              <w:rPr>
                <w:rFonts w:ascii="Times New Roman" w:eastAsia="Times New Roman" w:hAnsi="Times New Roman" w:cs="Times New Roman"/>
                <w:b w:val="0"/>
                <w:bCs w:val="0"/>
                <w:noProof/>
                <w:kern w:val="0"/>
                <w:sz w:val="16"/>
                <w:szCs w:val="16"/>
                <w:lang w:bidi="bn-BD"/>
              </w:rPr>
              <w:instrText xml:space="preserve"> ADDIN EN.CITE </w:instrText>
            </w:r>
            <w:r>
              <w:rPr>
                <w:rFonts w:ascii="Times New Roman" w:eastAsia="Times New Roman" w:hAnsi="Times New Roman" w:cs="Times New Roman"/>
                <w:noProof/>
                <w:kern w:val="0"/>
                <w:sz w:val="16"/>
                <w:szCs w:val="16"/>
                <w:lang w:bidi="bn-BD"/>
              </w:rPr>
              <w:fldChar w:fldCharType="begin">
                <w:fldData xml:space="preserve">PEVuZE5vdGU+PENpdGU+PEF1dGhvcj5UdW5nPC9BdXRob3I+PFllYXI+MjAxODwvWWVhcj48UmVj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</w:fldData>
              </w:fldChar>
            </w:r>
            <w:r w:rsidR="00E712E2">
              <w:rPr>
                <w:rFonts w:ascii="Times New Roman" w:eastAsia="Times New Roman" w:hAnsi="Times New Roman" w:cs="Times New Roman"/>
                <w:b w:val="0"/>
                <w:bCs w:val="0"/>
                <w:noProof/>
                <w:kern w:val="0"/>
                <w:sz w:val="16"/>
                <w:szCs w:val="16"/>
                <w:lang w:bidi="bn-BD"/>
              </w:rPr>
              <w:instrText xml:space="preserve"> ADDIN EN.CITE.DATA </w:instrText>
            </w:r>
            <w:r>
              <w:rPr>
                <w:rFonts w:ascii="Times New Roman" w:eastAsia="Times New Roman" w:hAnsi="Times New Roman" w:cs="Times New Roman"/>
                <w:noProof/>
                <w:kern w:val="0"/>
                <w:sz w:val="16"/>
                <w:szCs w:val="16"/>
                <w:lang w:bidi="bn-BD"/>
              </w:rPr>
            </w:r>
            <w:r>
              <w:rPr>
                <w:rFonts w:ascii="Times New Roman" w:eastAsia="Times New Roman" w:hAnsi="Times New Roman" w:cs="Times New Roman"/>
                <w:noProof/>
                <w:kern w:val="0"/>
                <w:sz w:val="16"/>
                <w:szCs w:val="16"/>
                <w:lang w:bidi="bn-BD"/>
              </w:rPr>
              <w:fldChar w:fldCharType="end"/>
            </w:r>
            <w:r>
              <w:rPr>
                <w:rFonts w:ascii="Times New Roman" w:eastAsia="Times New Roman" w:hAnsi="Times New Roman" w:cs="Times New Roman"/>
                <w:noProof/>
                <w:kern w:val="0"/>
                <w:sz w:val="16"/>
                <w:szCs w:val="16"/>
                <w:lang w:bidi="bn-BD"/>
              </w:rPr>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(Tung, 2018)</w:t>
            </w:r>
            <w:r>
              <w:rPr>
                <w:rFonts w:ascii="Times New Roman" w:eastAsia="Times New Roman" w:hAnsi="Times New Roman" w:cs="Times New Roman"/>
                <w:noProof/>
                <w:kern w:val="0"/>
                <w:sz w:val="16"/>
                <w:szCs w:val="16"/>
                <w:lang w:bidi="bn-BD"/>
              </w:rPr>
              <w:fldChar w:fldCharType="end"/>
            </w:r>
          </w:p>
        </w:tc>
        <w:tc>
          <w:tcPr>
            <w:tcW w:w="1185" w:type="dxa"/>
            <w:noWrap/>
            <w:hideMark/>
          </w:tcPr>
          <w:p w:rsidR="00F22860" w:rsidRPr="00F22860" w:rsidRDefault="00F22860" w:rsidP="003244AB">
            <w:pPr>
              <w:jc w:val="center"/>
              <w:cnfStyle w:val="000000000000"/>
              <w:rPr>
                <w:rFonts w:ascii="Times New Roman" w:eastAsia="Times New Roman" w:hAnsi="Times New Roman" w:cs="Times New Roman"/>
                <w:color w:val="000000"/>
                <w:kern w:val="0"/>
                <w:sz w:val="14"/>
                <w:szCs w:val="14"/>
                <w:lang w:bidi="bn-BD"/>
              </w:rPr>
            </w:pPr>
            <w:r w:rsidRPr="00F22860">
              <w:rPr>
                <w:rFonts w:ascii="Times New Roman" w:eastAsia="Times New Roman" w:hAnsi="Times New Roman" w:cs="Times New Roman"/>
                <w:color w:val="000000"/>
                <w:kern w:val="0"/>
                <w:sz w:val="14"/>
                <w:szCs w:val="14"/>
                <w:lang w:bidi="bn-BD"/>
              </w:rPr>
              <w:t>Vietnam</w:t>
            </w:r>
          </w:p>
        </w:tc>
        <w:tc>
          <w:tcPr>
            <w:tcW w:w="1123" w:type="dxa"/>
            <w:noWrap/>
            <w:hideMark/>
          </w:tcPr>
          <w:p w:rsidR="00F22860" w:rsidRPr="00F22860" w:rsidRDefault="00F22860" w:rsidP="003244AB">
            <w:pPr>
              <w:jc w:val="center"/>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2003-2016</w:t>
            </w:r>
          </w:p>
        </w:tc>
        <w:tc>
          <w:tcPr>
            <w:tcW w:w="2721" w:type="dxa"/>
            <w:hideMark/>
          </w:tcPr>
          <w:p w:rsidR="00F22860" w:rsidRPr="00F22860" w:rsidRDefault="00F22860" w:rsidP="00F03748">
            <w:pPr>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 xml:space="preserve">Error Correction model (ECM) </w:t>
            </w:r>
            <w:r w:rsidRPr="00F22860">
              <w:rPr>
                <w:rFonts w:ascii="Times New Roman" w:eastAsia="Times New Roman" w:hAnsi="Times New Roman" w:cs="Times New Roman"/>
                <w:color w:val="000000"/>
                <w:kern w:val="0"/>
                <w:sz w:val="16"/>
                <w:szCs w:val="16"/>
                <w:lang w:bidi="bn-BD"/>
              </w:rPr>
              <w:br/>
              <w:t>on the quarterly data of 2003-2016with 56 observations, Johansen test</w:t>
            </w:r>
          </w:p>
        </w:tc>
        <w:tc>
          <w:tcPr>
            <w:tcW w:w="4865" w:type="dxa"/>
            <w:hideMark/>
          </w:tcPr>
          <w:p w:rsidR="00A441EA" w:rsidRDefault="00F22860" w:rsidP="003244AB">
            <w:pPr>
              <w:jc w:val="both"/>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1. </w:t>
            </w:r>
            <w:r w:rsidR="00F9153E">
              <w:rPr>
                <w:rFonts w:ascii="Times New Roman" w:eastAsia="Times New Roman" w:hAnsi="Times New Roman" w:cs="Times New Roman"/>
                <w:color w:val="000000"/>
                <w:kern w:val="0"/>
                <w:sz w:val="16"/>
                <w:szCs w:val="16"/>
                <w:lang w:bidi="bn-BD"/>
              </w:rPr>
              <w:t>P</w:t>
            </w:r>
            <w:r w:rsidRPr="00F22860">
              <w:rPr>
                <w:rFonts w:ascii="Times New Roman" w:eastAsia="Times New Roman" w:hAnsi="Times New Roman" w:cs="Times New Roman"/>
                <w:color w:val="000000"/>
                <w:kern w:val="0"/>
                <w:sz w:val="16"/>
                <w:szCs w:val="16"/>
                <w:lang w:bidi="bn-BD"/>
              </w:rPr>
              <w:t xml:space="preserve">rivate </w:t>
            </w:r>
            <w:r w:rsidR="00F9153E">
              <w:rPr>
                <w:rFonts w:ascii="Times New Roman" w:eastAsia="Times New Roman" w:hAnsi="Times New Roman" w:cs="Times New Roman"/>
                <w:color w:val="000000"/>
                <w:kern w:val="0"/>
                <w:sz w:val="16"/>
                <w:szCs w:val="16"/>
                <w:lang w:bidi="bn-BD"/>
              </w:rPr>
              <w:t>I</w:t>
            </w:r>
            <w:r w:rsidRPr="00F22860">
              <w:rPr>
                <w:rFonts w:ascii="Times New Roman" w:eastAsia="Times New Roman" w:hAnsi="Times New Roman" w:cs="Times New Roman"/>
                <w:color w:val="000000"/>
                <w:kern w:val="0"/>
                <w:sz w:val="16"/>
                <w:szCs w:val="16"/>
                <w:lang w:bidi="bn-BD"/>
              </w:rPr>
              <w:t>nvestment</w:t>
            </w:r>
            <w:r w:rsidR="00F9153E">
              <w:rPr>
                <w:rFonts w:ascii="Times New Roman" w:eastAsia="Times New Roman" w:hAnsi="Times New Roman" w:cs="Times New Roman"/>
                <w:color w:val="000000"/>
                <w:kern w:val="0"/>
                <w:sz w:val="16"/>
                <w:szCs w:val="16"/>
                <w:lang w:bidi="bn-BD"/>
              </w:rPr>
              <w:t xml:space="preserve"> (</w:t>
            </w:r>
            <w:r w:rsidR="00F9153E" w:rsidRPr="00373301">
              <w:rPr>
                <w:rFonts w:ascii="Times New Roman" w:eastAsia="Times New Roman" w:hAnsi="Times New Roman" w:cs="Times New Roman"/>
                <w:color w:val="000000"/>
                <w:kern w:val="0"/>
                <w:sz w:val="16"/>
                <w:szCs w:val="16"/>
                <w:lang w:bidi="bn-BD"/>
              </w:rPr>
              <w:t>PI</w:t>
            </w:r>
            <w:r w:rsidR="00F9153E">
              <w:rPr>
                <w:rFonts w:ascii="Times New Roman" w:eastAsia="Times New Roman" w:hAnsi="Times New Roman" w:cs="Times New Roman"/>
                <w:color w:val="000000"/>
                <w:kern w:val="0"/>
                <w:sz w:val="16"/>
                <w:szCs w:val="16"/>
                <w:lang w:bidi="bn-BD"/>
              </w:rPr>
              <w:t>)</w:t>
            </w:r>
            <w:r w:rsidRPr="00F22860">
              <w:rPr>
                <w:rFonts w:ascii="Times New Roman" w:eastAsia="Times New Roman" w:hAnsi="Times New Roman" w:cs="Times New Roman"/>
                <w:color w:val="000000"/>
                <w:kern w:val="0"/>
                <w:sz w:val="16"/>
                <w:szCs w:val="16"/>
                <w:lang w:bidi="bn-BD"/>
              </w:rPr>
              <w:t xml:space="preserve">, </w:t>
            </w:r>
            <w:r w:rsidR="00F9153E">
              <w:rPr>
                <w:rFonts w:ascii="Times New Roman" w:eastAsia="Times New Roman" w:hAnsi="Times New Roman" w:cs="Times New Roman"/>
                <w:color w:val="000000"/>
                <w:kern w:val="0"/>
                <w:sz w:val="16"/>
                <w:szCs w:val="16"/>
                <w:lang w:bidi="bn-BD"/>
              </w:rPr>
              <w:t>Foreign Direct Investment (</w:t>
            </w:r>
            <w:r w:rsidRPr="00F22860">
              <w:rPr>
                <w:rFonts w:ascii="Times New Roman" w:eastAsia="Times New Roman" w:hAnsi="Times New Roman" w:cs="Times New Roman"/>
                <w:color w:val="000000"/>
                <w:kern w:val="0"/>
                <w:sz w:val="16"/>
                <w:szCs w:val="16"/>
                <w:lang w:bidi="bn-BD"/>
              </w:rPr>
              <w:t>FDI</w:t>
            </w:r>
            <w:r w:rsidR="00F9153E">
              <w:rPr>
                <w:rFonts w:ascii="Times New Roman" w:eastAsia="Times New Roman" w:hAnsi="Times New Roman" w:cs="Times New Roman"/>
                <w:color w:val="000000"/>
                <w:kern w:val="0"/>
                <w:sz w:val="16"/>
                <w:szCs w:val="16"/>
                <w:lang w:bidi="bn-BD"/>
              </w:rPr>
              <w:t>)</w:t>
            </w:r>
            <w:r w:rsidRPr="00F22860">
              <w:rPr>
                <w:rFonts w:ascii="Times New Roman" w:eastAsia="Times New Roman" w:hAnsi="Times New Roman" w:cs="Times New Roman"/>
                <w:color w:val="000000"/>
                <w:kern w:val="0"/>
                <w:sz w:val="16"/>
                <w:szCs w:val="16"/>
                <w:lang w:bidi="bn-BD"/>
              </w:rPr>
              <w:t xml:space="preserve">, net exports (NX) are negativelyimpacted by fiscal deficit </w:t>
            </w:r>
            <w:r w:rsidRPr="00373301">
              <w:rPr>
                <w:rFonts w:ascii="Times New Roman" w:eastAsia="Times New Roman" w:hAnsi="Times New Roman" w:cs="Times New Roman"/>
                <w:color w:val="000000"/>
                <w:kern w:val="0"/>
                <w:sz w:val="16"/>
                <w:szCs w:val="16"/>
                <w:lang w:bidi="bn-BD"/>
              </w:rPr>
              <w:t>2. PI</w:t>
            </w:r>
            <w:r w:rsidRPr="00F22860">
              <w:rPr>
                <w:rFonts w:ascii="Times New Roman" w:eastAsia="Times New Roman" w:hAnsi="Times New Roman" w:cs="Times New Roman"/>
                <w:color w:val="000000"/>
                <w:kern w:val="0"/>
                <w:sz w:val="16"/>
                <w:szCs w:val="16"/>
                <w:lang w:bidi="bn-BD"/>
              </w:rPr>
              <w:t xml:space="preserve">, FDI and international trade (IT) </w:t>
            </w:r>
            <w:r w:rsidR="00A441EA" w:rsidRPr="00A441EA">
              <w:rPr>
                <w:rFonts w:ascii="Times New Roman" w:eastAsia="Times New Roman" w:hAnsi="Times New Roman" w:cs="Times New Roman"/>
                <w:color w:val="000000"/>
                <w:kern w:val="0"/>
                <w:sz w:val="16"/>
                <w:szCs w:val="16"/>
                <w:lang w:bidi="bn-BD"/>
              </w:rPr>
              <w:t xml:space="preserve">play a significant part in Vietnam's economic development </w:t>
            </w:r>
          </w:p>
          <w:p w:rsidR="00F22860" w:rsidRPr="00F22860" w:rsidRDefault="00F22860" w:rsidP="003244AB">
            <w:pPr>
              <w:jc w:val="both"/>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3</w:t>
            </w:r>
            <w:r w:rsidR="00A441EA">
              <w:rPr>
                <w:rFonts w:ascii="Times New Roman" w:eastAsia="Times New Roman" w:hAnsi="Times New Roman" w:cs="Times New Roman"/>
                <w:color w:val="000000"/>
                <w:kern w:val="0"/>
                <w:sz w:val="16"/>
                <w:szCs w:val="16"/>
                <w:lang w:bidi="bn-BD"/>
              </w:rPr>
              <w:t xml:space="preserve">. </w:t>
            </w:r>
            <w:r w:rsidR="00A441EA" w:rsidRPr="00A441EA">
              <w:rPr>
                <w:rFonts w:ascii="Times New Roman" w:eastAsia="Times New Roman" w:hAnsi="Times New Roman" w:cs="Times New Roman"/>
                <w:color w:val="000000"/>
                <w:kern w:val="0"/>
                <w:sz w:val="16"/>
                <w:szCs w:val="16"/>
                <w:lang w:bidi="bn-BD"/>
              </w:rPr>
              <w:t xml:space="preserve">government enterprises </w:t>
            </w:r>
            <w:r w:rsidRPr="00F22860">
              <w:rPr>
                <w:rFonts w:ascii="Times New Roman" w:eastAsia="Times New Roman" w:hAnsi="Times New Roman" w:cs="Times New Roman"/>
                <w:color w:val="000000"/>
                <w:kern w:val="0"/>
                <w:sz w:val="16"/>
                <w:szCs w:val="16"/>
                <w:lang w:bidi="bn-BD"/>
              </w:rPr>
              <w:t xml:space="preserve">should be transferred to private sector byusing the equitizing strategy as it’s </w:t>
            </w:r>
            <w:r w:rsidR="006D5C8C" w:rsidRPr="006D5C8C">
              <w:rPr>
                <w:rFonts w:ascii="Times New Roman" w:eastAsia="Times New Roman" w:hAnsi="Times New Roman" w:cs="Times New Roman"/>
                <w:color w:val="000000"/>
                <w:kern w:val="0"/>
                <w:sz w:val="16"/>
                <w:szCs w:val="16"/>
                <w:lang w:bidi="bn-BD"/>
              </w:rPr>
              <w:t xml:space="preserve">one of the substantial factors (utmost expenditure) of prolonged </w:t>
            </w:r>
            <w:r w:rsidR="006D5C8C">
              <w:rPr>
                <w:rFonts w:ascii="Times New Roman" w:eastAsia="Times New Roman" w:hAnsi="Times New Roman" w:cs="Times New Roman"/>
                <w:color w:val="000000"/>
                <w:kern w:val="0"/>
                <w:sz w:val="16"/>
                <w:szCs w:val="16"/>
                <w:lang w:bidi="bn-BD"/>
              </w:rPr>
              <w:t>shortfall.</w:t>
            </w:r>
          </w:p>
        </w:tc>
        <w:tc>
          <w:tcPr>
            <w:tcW w:w="1392" w:type="dxa"/>
            <w:hideMark/>
          </w:tcPr>
          <w:p w:rsidR="00F22860" w:rsidRPr="00F22860" w:rsidRDefault="00F22860" w:rsidP="00F03748">
            <w:pPr>
              <w:cnfStyle w:val="0000000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−ve</w:t>
            </w:r>
            <w:r w:rsidRPr="00F22860">
              <w:rPr>
                <w:rFonts w:ascii="Times New Roman" w:eastAsia="Times New Roman" w:hAnsi="Times New Roman" w:cs="Times New Roman"/>
                <w:color w:val="131413"/>
                <w:kern w:val="0"/>
                <w:sz w:val="14"/>
                <w:szCs w:val="14"/>
                <w:lang w:bidi="bn-BD"/>
              </w:rPr>
              <w:br/>
              <w:t xml:space="preserve">both short run and long run </w:t>
            </w:r>
          </w:p>
        </w:tc>
      </w:tr>
      <w:tr w:rsidR="00E14328" w:rsidRPr="003244AB" w:rsidTr="00FF443C">
        <w:trPr>
          <w:cnfStyle w:val="000000100000"/>
          <w:trHeight w:val="680"/>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&lt;EndNote&gt;&lt;Cite&gt;&lt;Author&gt;Arif&lt;/Author&gt;&lt;Year&gt;2023&lt;/Year&gt;&lt;RecNum&gt;102&lt;/RecNum&gt;&lt;DisplayText&gt;(Arif &amp;amp; Arif, 2023)&lt;/DisplayText&gt;&lt;record&gt;&lt;rec-number&gt;102&lt;/rec-number&gt;&lt;foreign-keys&gt;&lt;key app="EN" db-id="2t2saexwbedw29efatoxfvvtvzp0edzw959f" timestamp="1692522949"&gt;102&lt;/key&gt;&lt;/foreign-keys&gt;&lt;ref-type name="Journal Article"&gt;17&lt;/ref-type&gt;&lt;contributors&gt;&lt;authors&gt;&lt;author&gt;Arif, Asma&lt;/author&gt;&lt;author&gt;Arif, Umaima&lt;/author&gt;&lt;/authors&gt;&lt;/contributors&gt;&lt;titles&gt;&lt;title&gt;Institutional Approach to the Budget Deficit: An Empirical Analysis&lt;/title&gt;&lt;secondary-title&gt;SAGE Open&lt;/secondary-title&gt;&lt;/titles&gt;&lt;periodical&gt;&lt;full-title&gt;SAGE Open&lt;/full-title&gt;&lt;/periodical&gt;&lt;pages&gt;21582440231171297&lt;/pages&gt;&lt;volume&gt;13&lt;/volume&gt;&lt;number&gt;2&lt;/number&gt;&lt;dates&gt;&lt;year&gt;2023&lt;/year&gt;&lt;pub-dates&gt;&lt;date&gt;2023/04/01&lt;/date&gt;&lt;/pub-dates&gt;&lt;/dates&gt;&lt;publisher&gt;SAGE Publications&lt;/publisher&gt;&lt;isbn&gt;2158-2440&lt;/isbn&gt;&lt;urls&gt;&lt;related-urls&gt;&lt;url&gt;https://doi.org/10.1177/21582440231171297&lt;/url&gt;&lt;/related-urls&gt;&lt;/urls&gt;&lt;electronic-resource-num&gt;10.1177/21582440231171297&lt;/electronic-resource-num&gt;&lt;access-date&gt;2023/08/20&lt;/access-date&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(Arif &amp; Arif, 2023)</w:t>
            </w:r>
            <w:r>
              <w:rPr>
                <w:rFonts w:ascii="Times New Roman" w:eastAsia="Times New Roman" w:hAnsi="Times New Roman" w:cs="Times New Roman"/>
                <w:noProof/>
                <w:kern w:val="0"/>
                <w:sz w:val="16"/>
                <w:szCs w:val="16"/>
                <w:lang w:bidi="bn-BD"/>
              </w:rPr>
              <w:fldChar w:fldCharType="end"/>
            </w:r>
          </w:p>
        </w:tc>
        <w:tc>
          <w:tcPr>
            <w:tcW w:w="1185" w:type="dxa"/>
            <w:noWrap/>
            <w:hideMark/>
          </w:tcPr>
          <w:p w:rsidR="00F22860" w:rsidRPr="00F22860" w:rsidRDefault="00F22860" w:rsidP="003244AB">
            <w:pPr>
              <w:jc w:val="center"/>
              <w:cnfStyle w:val="000000100000"/>
              <w:rPr>
                <w:rFonts w:ascii="Times New Roman" w:eastAsia="Times New Roman" w:hAnsi="Times New Roman" w:cs="Times New Roman"/>
                <w:color w:val="000000"/>
                <w:kern w:val="0"/>
                <w:sz w:val="14"/>
                <w:szCs w:val="14"/>
                <w:lang w:bidi="bn-BD"/>
              </w:rPr>
            </w:pPr>
            <w:r w:rsidRPr="00F22860">
              <w:rPr>
                <w:rFonts w:ascii="Times New Roman" w:eastAsia="Times New Roman" w:hAnsi="Times New Roman" w:cs="Times New Roman"/>
                <w:color w:val="000000"/>
                <w:kern w:val="0"/>
                <w:sz w:val="14"/>
                <w:szCs w:val="14"/>
                <w:lang w:bidi="bn-BD"/>
              </w:rPr>
              <w:t>66 countries from</w:t>
            </w:r>
          </w:p>
        </w:tc>
        <w:tc>
          <w:tcPr>
            <w:tcW w:w="1123" w:type="dxa"/>
            <w:noWrap/>
            <w:hideMark/>
          </w:tcPr>
          <w:p w:rsidR="00F22860" w:rsidRPr="00F22860" w:rsidRDefault="00F22860" w:rsidP="003244AB">
            <w:pPr>
              <w:jc w:val="cente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1996- 2020</w:t>
            </w:r>
          </w:p>
        </w:tc>
        <w:tc>
          <w:tcPr>
            <w:tcW w:w="2721" w:type="dxa"/>
            <w:hideMark/>
          </w:tcPr>
          <w:p w:rsidR="00F22860" w:rsidRPr="00F22860" w:rsidRDefault="00F22860" w:rsidP="00F03748">
            <w:pP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FEM &amp; REM,pooled mean group (PMG) and mean group (MG) estimation method</w:t>
            </w:r>
          </w:p>
        </w:tc>
        <w:tc>
          <w:tcPr>
            <w:tcW w:w="4865" w:type="dxa"/>
            <w:hideMark/>
          </w:tcPr>
          <w:p w:rsidR="00F22860" w:rsidRPr="00F22860" w:rsidRDefault="00F22860" w:rsidP="003244AB">
            <w:pPr>
              <w:jc w:val="both"/>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 xml:space="preserve">1.Corruption in government agencies causes a considerableincrease in </w:t>
            </w:r>
            <w:r w:rsidR="00D86F91" w:rsidRPr="00D86F91">
              <w:rPr>
                <w:rFonts w:ascii="Times New Roman" w:eastAsia="Times New Roman" w:hAnsi="Times New Roman" w:cs="Times New Roman"/>
                <w:color w:val="000000"/>
                <w:kern w:val="0"/>
                <w:sz w:val="16"/>
                <w:szCs w:val="16"/>
                <w:lang w:bidi="bn-BD"/>
              </w:rPr>
              <w:t>the fiscal shortfall</w:t>
            </w:r>
            <w:r w:rsidRPr="00F22860">
              <w:rPr>
                <w:rFonts w:ascii="Times New Roman" w:eastAsia="Times New Roman" w:hAnsi="Times New Roman" w:cs="Times New Roman"/>
                <w:color w:val="000000"/>
                <w:kern w:val="0"/>
                <w:sz w:val="16"/>
                <w:szCs w:val="16"/>
                <w:lang w:bidi="bn-BD"/>
              </w:rPr>
              <w:t>.</w:t>
            </w:r>
            <w:r w:rsidR="003244AB" w:rsidRPr="00373301">
              <w:rPr>
                <w:rFonts w:ascii="Times New Roman" w:eastAsia="Times New Roman" w:hAnsi="Times New Roman" w:cs="Times New Roman"/>
                <w:color w:val="000000"/>
                <w:kern w:val="0"/>
                <w:sz w:val="16"/>
                <w:szCs w:val="16"/>
                <w:lang w:bidi="bn-BD"/>
              </w:rPr>
              <w:t xml:space="preserve">2. </w:t>
            </w:r>
            <w:r w:rsidR="000246C1" w:rsidRPr="000246C1">
              <w:rPr>
                <w:rFonts w:ascii="Times New Roman" w:eastAsia="Times New Roman" w:hAnsi="Times New Roman" w:cs="Times New Roman"/>
                <w:color w:val="000000"/>
                <w:kern w:val="0"/>
                <w:sz w:val="16"/>
                <w:szCs w:val="16"/>
                <w:lang w:bidi="bn-BD"/>
              </w:rPr>
              <w:t>Political stability, enhanced bureaucratic quality, democratic accountability, and adherence to the rule of law contribute to a reduction in the budget deficit.</w:t>
            </w:r>
          </w:p>
        </w:tc>
        <w:tc>
          <w:tcPr>
            <w:tcW w:w="1392" w:type="dxa"/>
            <w:noWrap/>
            <w:hideMark/>
          </w:tcPr>
          <w:p w:rsidR="00F22860" w:rsidRPr="00F22860" w:rsidRDefault="00F22860" w:rsidP="00F03748">
            <w:pPr>
              <w:cnfStyle w:val="0000001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both +ve and −ve</w:t>
            </w:r>
          </w:p>
        </w:tc>
      </w:tr>
      <w:tr w:rsidR="00E14328" w:rsidRPr="003244AB" w:rsidTr="00FF443C">
        <w:trPr>
          <w:trHeight w:val="835"/>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&lt;EndNote&gt;&lt;Cite&gt;&lt;Author&gt;Mavodyo&lt;/Author&gt;&lt;Year&gt;2022&lt;/Year&gt;&lt;RecNum&gt;100&lt;/RecNum&gt;&lt;DisplayText&gt;(Mavodyo, 2022)&lt;/DisplayText&gt;&lt;record&gt;&lt;rec-number&gt;100&lt;/rec-number&gt;&lt;foreign-keys&gt;&lt;key app="EN" db-id="2t2saexwbedw29efatoxfvvtvzp0edzw959f" timestamp="1692479442"&gt;100&lt;/key&gt;&lt;/foreign-keys&gt;&lt;ref-type name="Journal Article"&gt;17&lt;/ref-type&gt;&lt;contributors&gt;&lt;authors&gt;&lt;author&gt;Mavodyo, Elisha&lt;/author&gt;&lt;/authors&gt;&lt;/contributors&gt;&lt;titles&gt;&lt;title&gt;The impact of budget deficit on economic growth and its channels in South Africa&lt;/title&gt;&lt;secondary-title&gt;African Journal of Economic and Management Studies&lt;/secondary-title&gt;&lt;/titles&gt;&lt;periodical&gt;&lt;full-title&gt;African Journal of Economic and Management Studies&lt;/full-title&gt;&lt;/periodical&gt;&lt;volume&gt;ahead-of-print&lt;/volume&gt;&lt;number&gt;ahead-of-print&lt;/number&gt;&lt;dates&gt;&lt;year&gt;2022&lt;/year&gt;&lt;/dates&gt;&lt;publisher&gt;Emerald Publishing Limited&lt;/publisher&gt;&lt;isbn&gt;2040-0705&lt;/isbn&gt;&lt;urls&gt;&lt;related-urls&gt;&lt;url&gt;https://doi.org/10.1108/AJEMS-10-2021-0436&lt;/url&gt;&lt;/related-urls&gt;&lt;/urls&gt;&lt;electronic-resource-num&gt;10.1108/AJEMS-10-2021-0436&lt;/electronic-resource-num&gt;&lt;access-date&gt;2023/08/19&lt;/access-date&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(Mavodyo, 2022)</w:t>
            </w:r>
            <w:r>
              <w:rPr>
                <w:rFonts w:ascii="Times New Roman" w:eastAsia="Times New Roman" w:hAnsi="Times New Roman" w:cs="Times New Roman"/>
                <w:noProof/>
                <w:kern w:val="0"/>
                <w:sz w:val="16"/>
                <w:szCs w:val="16"/>
                <w:lang w:bidi="bn-BD"/>
              </w:rPr>
              <w:fldChar w:fldCharType="end"/>
            </w:r>
          </w:p>
        </w:tc>
        <w:tc>
          <w:tcPr>
            <w:tcW w:w="1185" w:type="dxa"/>
            <w:noWrap/>
            <w:hideMark/>
          </w:tcPr>
          <w:p w:rsidR="00F22860" w:rsidRPr="00F22860" w:rsidRDefault="00F22860" w:rsidP="003244AB">
            <w:pPr>
              <w:jc w:val="center"/>
              <w:cnfStyle w:val="000000000000"/>
              <w:rPr>
                <w:rFonts w:ascii="Times New Roman" w:eastAsia="Times New Roman" w:hAnsi="Times New Roman" w:cs="Times New Roman"/>
                <w:color w:val="000000"/>
                <w:kern w:val="0"/>
                <w:sz w:val="14"/>
                <w:szCs w:val="14"/>
                <w:lang w:bidi="bn-BD"/>
              </w:rPr>
            </w:pPr>
            <w:bookmarkStart w:id="7" w:name="RANGE!B6"/>
            <w:r w:rsidRPr="00F22860">
              <w:rPr>
                <w:rFonts w:ascii="Times New Roman" w:eastAsia="Times New Roman" w:hAnsi="Times New Roman" w:cs="Times New Roman"/>
                <w:color w:val="000000"/>
                <w:kern w:val="0"/>
                <w:sz w:val="14"/>
                <w:szCs w:val="14"/>
                <w:lang w:bidi="bn-BD"/>
              </w:rPr>
              <w:t>South Africa</w:t>
            </w:r>
            <w:bookmarkEnd w:id="7"/>
          </w:p>
        </w:tc>
        <w:tc>
          <w:tcPr>
            <w:tcW w:w="1123" w:type="dxa"/>
            <w:noWrap/>
            <w:hideMark/>
          </w:tcPr>
          <w:p w:rsidR="00F22860" w:rsidRPr="00F22860" w:rsidRDefault="00F22860" w:rsidP="003244AB">
            <w:pPr>
              <w:jc w:val="center"/>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1975-2020</w:t>
            </w:r>
          </w:p>
        </w:tc>
        <w:tc>
          <w:tcPr>
            <w:tcW w:w="2721" w:type="dxa"/>
            <w:hideMark/>
          </w:tcPr>
          <w:p w:rsidR="00F22860" w:rsidRPr="00F22860" w:rsidRDefault="00F22860" w:rsidP="00F03748">
            <w:pPr>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Dynamic ordinary least squares</w:t>
            </w:r>
            <w:r w:rsidRPr="00F22860">
              <w:rPr>
                <w:rFonts w:ascii="Times New Roman" w:eastAsia="Times New Roman" w:hAnsi="Times New Roman" w:cs="Times New Roman"/>
                <w:color w:val="000000"/>
                <w:kern w:val="0"/>
                <w:sz w:val="16"/>
                <w:szCs w:val="16"/>
                <w:lang w:bidi="bn-BD"/>
              </w:rPr>
              <w:br/>
              <w:t xml:space="preserve"> (DOLS) approach</w:t>
            </w:r>
          </w:p>
        </w:tc>
        <w:tc>
          <w:tcPr>
            <w:tcW w:w="4865" w:type="dxa"/>
            <w:hideMark/>
          </w:tcPr>
          <w:p w:rsidR="00890C64" w:rsidRDefault="00890C64" w:rsidP="003244AB">
            <w:pPr>
              <w:jc w:val="both"/>
              <w:cnfStyle w:val="000000000000"/>
              <w:rPr>
                <w:rFonts w:ascii="Times New Roman" w:eastAsia="Times New Roman" w:hAnsi="Times New Roman" w:cs="Times New Roman"/>
                <w:color w:val="000000"/>
                <w:kern w:val="0"/>
                <w:sz w:val="16"/>
                <w:szCs w:val="16"/>
                <w:lang w:bidi="bn-BD"/>
              </w:rPr>
            </w:pPr>
            <w:r>
              <w:rPr>
                <w:rFonts w:ascii="Times New Roman" w:eastAsia="Times New Roman" w:hAnsi="Times New Roman" w:cs="Times New Roman"/>
                <w:color w:val="000000"/>
                <w:kern w:val="0"/>
                <w:sz w:val="16"/>
                <w:szCs w:val="16"/>
                <w:lang w:bidi="bn-BD"/>
              </w:rPr>
              <w:t>1.</w:t>
            </w:r>
            <w:r w:rsidR="00F22860" w:rsidRPr="00F22860">
              <w:rPr>
                <w:rFonts w:ascii="Times New Roman" w:eastAsia="Times New Roman" w:hAnsi="Times New Roman" w:cs="Times New Roman"/>
                <w:color w:val="000000"/>
                <w:kern w:val="0"/>
                <w:sz w:val="16"/>
                <w:szCs w:val="16"/>
                <w:lang w:bidi="bn-BD"/>
              </w:rPr>
              <w:t xml:space="preserve">Deficit reduction does not affect through long term-real interest </w:t>
            </w:r>
            <w:r w:rsidR="003244AB" w:rsidRPr="00373301">
              <w:rPr>
                <w:rFonts w:ascii="Times New Roman" w:eastAsia="Times New Roman" w:hAnsi="Times New Roman" w:cs="Times New Roman"/>
                <w:color w:val="000000"/>
                <w:kern w:val="0"/>
                <w:sz w:val="16"/>
                <w:szCs w:val="16"/>
                <w:lang w:bidi="bn-BD"/>
              </w:rPr>
              <w:t xml:space="preserve">rate. </w:t>
            </w:r>
          </w:p>
          <w:p w:rsidR="00F22860" w:rsidRPr="00F22860" w:rsidRDefault="00890C64" w:rsidP="003244AB">
            <w:pPr>
              <w:jc w:val="both"/>
              <w:cnfStyle w:val="000000000000"/>
              <w:rPr>
                <w:rFonts w:ascii="Times New Roman" w:eastAsia="Times New Roman" w:hAnsi="Times New Roman" w:cs="Times New Roman"/>
                <w:color w:val="000000"/>
                <w:kern w:val="0"/>
                <w:sz w:val="16"/>
                <w:szCs w:val="16"/>
                <w:lang w:bidi="bn-BD"/>
              </w:rPr>
            </w:pPr>
            <w:r>
              <w:rPr>
                <w:rFonts w:ascii="Times New Roman" w:eastAsia="Times New Roman" w:hAnsi="Times New Roman" w:cs="Times New Roman"/>
                <w:color w:val="000000"/>
                <w:kern w:val="0"/>
                <w:sz w:val="16"/>
                <w:szCs w:val="16"/>
                <w:lang w:bidi="bn-BD"/>
              </w:rPr>
              <w:t xml:space="preserve">2. </w:t>
            </w:r>
            <w:r w:rsidR="00F22860" w:rsidRPr="00F22860">
              <w:rPr>
                <w:rFonts w:ascii="Times New Roman" w:eastAsia="Times New Roman" w:hAnsi="Times New Roman" w:cs="Times New Roman"/>
                <w:color w:val="000000"/>
                <w:kern w:val="0"/>
                <w:sz w:val="16"/>
                <w:szCs w:val="16"/>
                <w:lang w:bidi="bn-BD"/>
              </w:rPr>
              <w:t xml:space="preserve">Negatively affect private, </w:t>
            </w:r>
            <w:r w:rsidRPr="00890C64">
              <w:rPr>
                <w:rFonts w:ascii="Times New Roman" w:eastAsia="Times New Roman" w:hAnsi="Times New Roman" w:cs="Times New Roman"/>
                <w:color w:val="000000"/>
                <w:kern w:val="0"/>
                <w:sz w:val="16"/>
                <w:szCs w:val="16"/>
                <w:lang w:bidi="bn-BD"/>
              </w:rPr>
              <w:t>growth in public physical capital accumulation and gross national savings</w:t>
            </w:r>
            <w:r>
              <w:rPr>
                <w:rFonts w:ascii="Times New Roman" w:eastAsia="Times New Roman" w:hAnsi="Times New Roman" w:cs="Times New Roman"/>
                <w:color w:val="000000"/>
                <w:kern w:val="0"/>
                <w:sz w:val="16"/>
                <w:szCs w:val="16"/>
                <w:lang w:bidi="bn-BD"/>
              </w:rPr>
              <w:t xml:space="preserve">3. </w:t>
            </w:r>
            <w:r w:rsidR="00F22860" w:rsidRPr="00F22860">
              <w:rPr>
                <w:rFonts w:ascii="Times New Roman" w:eastAsia="Times New Roman" w:hAnsi="Times New Roman" w:cs="Times New Roman"/>
                <w:color w:val="000000"/>
                <w:kern w:val="0"/>
                <w:sz w:val="16"/>
                <w:szCs w:val="16"/>
                <w:lang w:bidi="bn-BD"/>
              </w:rPr>
              <w:t xml:space="preserve">Granger causality shows unidirectional relationship between BD &amp; EG </w:t>
            </w:r>
          </w:p>
        </w:tc>
        <w:tc>
          <w:tcPr>
            <w:tcW w:w="1392" w:type="dxa"/>
            <w:hideMark/>
          </w:tcPr>
          <w:p w:rsidR="00F22860" w:rsidRPr="00F22860" w:rsidRDefault="00F22860" w:rsidP="00F03748">
            <w:pPr>
              <w:cnfStyle w:val="0000000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−ve</w:t>
            </w:r>
            <w:r w:rsidRPr="00F22860">
              <w:rPr>
                <w:rFonts w:ascii="Times New Roman" w:eastAsia="Times New Roman" w:hAnsi="Times New Roman" w:cs="Times New Roman"/>
                <w:color w:val="131413"/>
                <w:kern w:val="0"/>
                <w:sz w:val="14"/>
                <w:szCs w:val="14"/>
                <w:lang w:bidi="bn-BD"/>
              </w:rPr>
              <w:br/>
              <w:t xml:space="preserve">Unidirectional </w:t>
            </w:r>
          </w:p>
        </w:tc>
      </w:tr>
      <w:tr w:rsidR="00E14328" w:rsidRPr="003244AB" w:rsidTr="00FF443C">
        <w:trPr>
          <w:cnfStyle w:val="000000100000"/>
          <w:trHeight w:val="541"/>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&lt;EndNote&gt;&lt;Cite&gt;&lt;Author&gt;Chirwa&lt;/Author&gt;&lt;Year&gt;2016&lt;/Year&gt;&lt;RecNum&gt;96&lt;/RecNum&gt;&lt;DisplayText&gt;(Chirwa &amp;amp; Odhiambo, 2016)&lt;/DisplayText&gt;&lt;record&gt;&lt;rec-number&gt;96&lt;/rec-number&gt;&lt;foreign-keys&gt;&lt;key app="EN" db-id="2t2saexwbedw29efatoxfvvtvzp0edzw959f" timestamp="1692460380"&gt;96&lt;/key&gt;&lt;/foreign-keys&gt;&lt;ref-type name="Journal Article"&gt;17&lt;/ref-type&gt;&lt;contributors&gt;&lt;authors&gt;&lt;author&gt;Chirwa, Themba Gilbert&lt;/author&gt;&lt;author&gt;Odhiambo, Nicholas M&lt;/author&gt;&lt;/authors&gt;&lt;/contributors&gt;&lt;titles&gt;&lt;title&gt;Macroeconomic determinants of economic growth: A review of international literature&lt;/title&gt;&lt;secondary-title&gt;The South East European Journal of Economics and Business&lt;/secondary-title&gt;&lt;/titles&gt;&lt;periodical&gt;&lt;full-title&gt;The South East European Journal of Economics and Business&lt;/full-title&gt;&lt;/periodical&gt;&lt;volume&gt;11&lt;/volume&gt;&lt;number&gt;2&lt;/number&gt;&lt;dates&gt;&lt;year&gt;2016&lt;/year&gt;&lt;/dates&gt;&lt;isbn&gt;2233-1999&lt;/isbn&gt;&lt;urls&gt;&lt;/urls&gt;&lt;/record&gt;&lt;/Cite&gt;&lt;/EndNote&gt;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(Chirwa &amp; Odhiambo, 2016)</w:t>
            </w:r>
            <w:r>
              <w:rPr>
                <w:rFonts w:ascii="Times New Roman" w:eastAsia="Times New Roman" w:hAnsi="Times New Roman" w:cs="Times New Roman"/>
                <w:noProof/>
                <w:kern w:val="0"/>
                <w:sz w:val="16"/>
                <w:szCs w:val="16"/>
                <w:lang w:bidi="bn-BD"/>
              </w:rPr>
              <w:fldChar w:fldCharType="end"/>
            </w:r>
          </w:p>
        </w:tc>
        <w:tc>
          <w:tcPr>
            <w:tcW w:w="1185" w:type="dxa"/>
            <w:hideMark/>
          </w:tcPr>
          <w:p w:rsidR="00F22860" w:rsidRPr="00F22860" w:rsidRDefault="00F22860" w:rsidP="003244AB">
            <w:pPr>
              <w:jc w:val="center"/>
              <w:cnfStyle w:val="000000100000"/>
              <w:rPr>
                <w:rFonts w:ascii="Times New Roman" w:eastAsia="Times New Roman" w:hAnsi="Times New Roman" w:cs="Times New Roman"/>
                <w:color w:val="000000"/>
                <w:kern w:val="0"/>
                <w:sz w:val="14"/>
                <w:szCs w:val="14"/>
                <w:lang w:bidi="bn-BD"/>
              </w:rPr>
            </w:pPr>
            <w:r w:rsidRPr="00F22860">
              <w:rPr>
                <w:rFonts w:ascii="Times New Roman" w:eastAsia="Times New Roman" w:hAnsi="Times New Roman" w:cs="Times New Roman"/>
                <w:color w:val="000000"/>
                <w:kern w:val="0"/>
                <w:sz w:val="14"/>
                <w:szCs w:val="14"/>
                <w:lang w:bidi="bn-BD"/>
              </w:rPr>
              <w:t xml:space="preserve">developing and </w:t>
            </w:r>
            <w:r w:rsidR="003244AB" w:rsidRPr="00513044">
              <w:rPr>
                <w:rFonts w:ascii="Times New Roman" w:eastAsia="Times New Roman" w:hAnsi="Times New Roman" w:cs="Times New Roman"/>
                <w:color w:val="000000"/>
                <w:kern w:val="0"/>
                <w:sz w:val="14"/>
                <w:szCs w:val="14"/>
                <w:lang w:bidi="bn-BD"/>
              </w:rPr>
              <w:t>developed economies</w:t>
            </w:r>
          </w:p>
        </w:tc>
        <w:tc>
          <w:tcPr>
            <w:tcW w:w="1123" w:type="dxa"/>
            <w:noWrap/>
            <w:hideMark/>
          </w:tcPr>
          <w:p w:rsidR="00F22860" w:rsidRPr="00F22860" w:rsidRDefault="00F22860" w:rsidP="003244AB">
            <w:pPr>
              <w:jc w:val="center"/>
              <w:cnfStyle w:val="000000100000"/>
              <w:rPr>
                <w:rFonts w:ascii="Times New Roman" w:eastAsia="Times New Roman" w:hAnsi="Times New Roman" w:cs="Times New Roman"/>
                <w:color w:val="000000"/>
                <w:kern w:val="0"/>
                <w:sz w:val="16"/>
                <w:szCs w:val="16"/>
                <w:lang w:bidi="bn-BD"/>
              </w:rPr>
            </w:pPr>
          </w:p>
        </w:tc>
        <w:tc>
          <w:tcPr>
            <w:tcW w:w="2721" w:type="dxa"/>
            <w:hideMark/>
          </w:tcPr>
          <w:p w:rsidR="00F22860" w:rsidRPr="00F22860" w:rsidRDefault="00F22860" w:rsidP="00F03748">
            <w:pP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LR, Qualitative survey of previous</w:t>
            </w:r>
            <w:r w:rsidRPr="00F22860">
              <w:rPr>
                <w:rFonts w:ascii="Times New Roman" w:eastAsia="Times New Roman" w:hAnsi="Times New Roman" w:cs="Times New Roman"/>
                <w:color w:val="000000"/>
                <w:kern w:val="0"/>
                <w:sz w:val="16"/>
                <w:szCs w:val="16"/>
                <w:lang w:bidi="bn-BD"/>
              </w:rPr>
              <w:br/>
              <w:t xml:space="preserve"> empirical studies</w:t>
            </w:r>
          </w:p>
        </w:tc>
        <w:tc>
          <w:tcPr>
            <w:tcW w:w="4865" w:type="dxa"/>
            <w:hideMark/>
          </w:tcPr>
          <w:p w:rsidR="00F22860" w:rsidRPr="00F22860" w:rsidRDefault="00F22860" w:rsidP="003244AB">
            <w:pPr>
              <w:jc w:val="both"/>
              <w:cnfStyle w:val="000000100000"/>
              <w:rPr>
                <w:rFonts w:ascii="Times New Roman" w:eastAsia="Times New Roman" w:hAnsi="Times New Roman" w:cs="Times New Roman"/>
                <w:color w:val="221F1F"/>
                <w:kern w:val="0"/>
                <w:sz w:val="16"/>
                <w:szCs w:val="16"/>
                <w:lang w:bidi="bn-BD"/>
              </w:rPr>
            </w:pPr>
            <w:r w:rsidRPr="00F22860">
              <w:rPr>
                <w:rFonts w:ascii="Times New Roman" w:eastAsia="Times New Roman" w:hAnsi="Times New Roman" w:cs="Times New Roman"/>
                <w:color w:val="221F1F"/>
                <w:kern w:val="0"/>
                <w:sz w:val="16"/>
                <w:szCs w:val="16"/>
                <w:lang w:bidi="bn-BD"/>
              </w:rPr>
              <w:t xml:space="preserve">1.The genuine impact on growth of these factors differ between economies2. Macroeconomic factors are significantly related with EG for both countries </w:t>
            </w:r>
          </w:p>
        </w:tc>
        <w:tc>
          <w:tcPr>
            <w:tcW w:w="1392" w:type="dxa"/>
            <w:hideMark/>
          </w:tcPr>
          <w:p w:rsidR="00F22860" w:rsidRPr="00F22860" w:rsidRDefault="00F22860" w:rsidP="00F03748">
            <w:pPr>
              <w:cnfStyle w:val="0000001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br/>
              <w:t xml:space="preserve">(Mixed result) </w:t>
            </w:r>
          </w:p>
        </w:tc>
      </w:tr>
      <w:tr w:rsidR="00E14328" w:rsidRPr="003244AB" w:rsidTr="00FF443C">
        <w:trPr>
          <w:trHeight w:val="680"/>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&lt;EndNote&gt;&lt;Cite&gt;&lt;Author&gt;Marpaung&lt;/Author&gt;&lt;Year&gt;2023&lt;/Year&gt;&lt;RecNum&gt;94&lt;/RecNum&gt;&lt;DisplayText&gt;(Marpaung et al., 2023)&lt;/DisplayText&gt;&lt;record&gt;&lt;rec-number&gt;94&lt;/rec-number&gt;&lt;foreign-keys&gt;&lt;key app="EN" db-id="2t2saexwbedw29efatoxfvvtvzp0edzw959f" timestamp="1692428513"&gt;94&lt;/key&gt;&lt;/foreign-keys&gt;&lt;ref-type name="Journal Article"&gt;17&lt;/ref-type&gt;&lt;contributors&gt;&lt;authors&gt;&lt;author&gt;Marpaung, Grace Natalia&lt;/author&gt;&lt;author&gt;Dahana, Thomas Nanda&lt;/author&gt;&lt;author&gt;Pitaloka, Lola Kurnia&lt;/author&gt;&lt;author&gt;Widia, Syam&lt;/author&gt;&lt;author&gt;Setiawan, Avi Budi&lt;/author&gt;&lt;author&gt;Kumala, Sepviana Nur&lt;/author&gt;&lt;/authors&gt;&lt;/contributors&gt;&lt;titles&gt;&lt;title&gt;Implementation Of Tax Amnesty Policy on The Indonesia Economic Development&lt;/title&gt;&lt;secondary-title&gt;Calitatea&lt;/secondary-title&gt;&lt;/titles&gt;&lt;periodical&gt;&lt;full-title&gt;Calitatea&lt;/full-title&gt;&lt;/periodical&gt;&lt;pages&gt;19-28&lt;/pages&gt;&lt;volume&gt;24&lt;/volume&gt;&lt;number&gt;195&lt;/number&gt;&lt;dates&gt;&lt;year&gt;2023&lt;/year&gt;&lt;/dates&gt;&lt;isbn&gt;1582-2559&lt;/isbn&gt;&lt;urls&gt;&lt;/urls&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(Marpaung et al., 2023)</w:t>
            </w:r>
            <w:r>
              <w:rPr>
                <w:rFonts w:ascii="Times New Roman" w:eastAsia="Times New Roman" w:hAnsi="Times New Roman" w:cs="Times New Roman"/>
                <w:noProof/>
                <w:kern w:val="0"/>
                <w:sz w:val="16"/>
                <w:szCs w:val="16"/>
                <w:lang w:bidi="bn-BD"/>
              </w:rPr>
              <w:fldChar w:fldCharType="end"/>
            </w:r>
          </w:p>
        </w:tc>
        <w:tc>
          <w:tcPr>
            <w:tcW w:w="1185" w:type="dxa"/>
            <w:noWrap/>
            <w:hideMark/>
          </w:tcPr>
          <w:p w:rsidR="00F22860" w:rsidRPr="00F22860" w:rsidRDefault="00F22860" w:rsidP="003244AB">
            <w:pPr>
              <w:jc w:val="center"/>
              <w:cnfStyle w:val="000000000000"/>
              <w:rPr>
                <w:rFonts w:ascii="Times New Roman" w:eastAsia="Times New Roman" w:hAnsi="Times New Roman" w:cs="Times New Roman"/>
                <w:color w:val="221F1F"/>
                <w:kern w:val="0"/>
                <w:sz w:val="14"/>
                <w:szCs w:val="14"/>
                <w:lang w:bidi="bn-BD"/>
              </w:rPr>
            </w:pPr>
            <w:r w:rsidRPr="00F22860">
              <w:rPr>
                <w:rFonts w:ascii="Times New Roman" w:eastAsia="Times New Roman" w:hAnsi="Times New Roman" w:cs="Times New Roman"/>
                <w:color w:val="221F1F"/>
                <w:kern w:val="0"/>
                <w:sz w:val="14"/>
                <w:szCs w:val="14"/>
                <w:lang w:bidi="bn-BD"/>
              </w:rPr>
              <w:t>Indonesia</w:t>
            </w:r>
          </w:p>
        </w:tc>
        <w:tc>
          <w:tcPr>
            <w:tcW w:w="1123" w:type="dxa"/>
            <w:noWrap/>
            <w:hideMark/>
          </w:tcPr>
          <w:p w:rsidR="00F22860" w:rsidRPr="00F22860" w:rsidRDefault="00F22860" w:rsidP="003244AB">
            <w:pPr>
              <w:jc w:val="center"/>
              <w:cnfStyle w:val="000000000000"/>
              <w:rPr>
                <w:rFonts w:ascii="Times New Roman" w:eastAsia="Times New Roman" w:hAnsi="Times New Roman" w:cs="Times New Roman"/>
                <w:color w:val="221F1F"/>
                <w:kern w:val="0"/>
                <w:sz w:val="16"/>
                <w:szCs w:val="16"/>
                <w:lang w:bidi="bn-BD"/>
              </w:rPr>
            </w:pPr>
            <w:r w:rsidRPr="00F22860">
              <w:rPr>
                <w:rFonts w:ascii="Times New Roman" w:eastAsia="Times New Roman" w:hAnsi="Times New Roman" w:cs="Times New Roman"/>
                <w:color w:val="221F1F"/>
                <w:kern w:val="0"/>
                <w:sz w:val="16"/>
                <w:szCs w:val="16"/>
                <w:lang w:bidi="bn-BD"/>
              </w:rPr>
              <w:t>2011-2021</w:t>
            </w:r>
          </w:p>
        </w:tc>
        <w:tc>
          <w:tcPr>
            <w:tcW w:w="2721" w:type="dxa"/>
            <w:noWrap/>
            <w:hideMark/>
          </w:tcPr>
          <w:p w:rsidR="00F22860" w:rsidRPr="00F22860" w:rsidRDefault="00F22860" w:rsidP="00F03748">
            <w:pPr>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OLS, time series data</w:t>
            </w:r>
          </w:p>
        </w:tc>
        <w:tc>
          <w:tcPr>
            <w:tcW w:w="4865" w:type="dxa"/>
            <w:hideMark/>
          </w:tcPr>
          <w:p w:rsidR="00F22860" w:rsidRPr="00F22860" w:rsidRDefault="00F22860" w:rsidP="003244AB">
            <w:pPr>
              <w:jc w:val="both"/>
              <w:cnfStyle w:val="000000000000"/>
              <w:rPr>
                <w:rFonts w:ascii="Times New Roman" w:eastAsia="Times New Roman" w:hAnsi="Times New Roman" w:cs="Times New Roman"/>
                <w:color w:val="221F1F"/>
                <w:kern w:val="0"/>
                <w:sz w:val="16"/>
                <w:szCs w:val="16"/>
                <w:lang w:bidi="bn-BD"/>
              </w:rPr>
            </w:pPr>
            <w:r w:rsidRPr="00F22860">
              <w:rPr>
                <w:rFonts w:ascii="Times New Roman" w:eastAsia="Times New Roman" w:hAnsi="Times New Roman" w:cs="Times New Roman"/>
                <w:color w:val="221F1F"/>
                <w:kern w:val="0"/>
                <w:sz w:val="16"/>
                <w:szCs w:val="16"/>
                <w:lang w:bidi="bn-BD"/>
              </w:rPr>
              <w:t>1</w:t>
            </w:r>
            <w:r w:rsidR="003244AB" w:rsidRPr="00373301">
              <w:rPr>
                <w:rFonts w:ascii="Times New Roman" w:eastAsia="Times New Roman" w:hAnsi="Times New Roman" w:cs="Times New Roman"/>
                <w:color w:val="221F1F"/>
                <w:kern w:val="0"/>
                <w:sz w:val="16"/>
                <w:szCs w:val="16"/>
                <w:lang w:bidi="bn-BD"/>
              </w:rPr>
              <w:t xml:space="preserve">. </w:t>
            </w:r>
            <w:r w:rsidRPr="00F22860">
              <w:rPr>
                <w:rFonts w:ascii="Times New Roman" w:eastAsia="Times New Roman" w:hAnsi="Times New Roman" w:cs="Times New Roman"/>
                <w:color w:val="221F1F"/>
                <w:kern w:val="0"/>
                <w:sz w:val="16"/>
                <w:szCs w:val="16"/>
                <w:lang w:bidi="bn-BD"/>
              </w:rPr>
              <w:t>govt. expenditure, tax amnesty, tax revenue, and GDP have</w:t>
            </w:r>
            <w:r w:rsidR="00133345" w:rsidRPr="00133345">
              <w:rPr>
                <w:rFonts w:ascii="Times New Roman" w:eastAsia="Times New Roman" w:hAnsi="Times New Roman" w:cs="Times New Roman"/>
                <w:color w:val="221F1F"/>
                <w:kern w:val="0"/>
                <w:sz w:val="16"/>
                <w:szCs w:val="16"/>
                <w:lang w:bidi="bn-BD"/>
              </w:rPr>
              <w:t xml:space="preserve">a favorable and substantial impact on economic growth </w:t>
            </w:r>
            <w:r w:rsidRPr="00F22860">
              <w:rPr>
                <w:rFonts w:ascii="Times New Roman" w:eastAsia="Times New Roman" w:hAnsi="Times New Roman" w:cs="Times New Roman"/>
                <w:color w:val="221F1F"/>
                <w:kern w:val="0"/>
                <w:sz w:val="16"/>
                <w:szCs w:val="16"/>
                <w:lang w:bidi="bn-BD"/>
              </w:rPr>
              <w:t>with condition of political conditions, duration, and frequency of implementation2. Tax amnesty can boost tax compliance but fails to meet tax revenue targets</w:t>
            </w:r>
          </w:p>
        </w:tc>
        <w:tc>
          <w:tcPr>
            <w:tcW w:w="1392" w:type="dxa"/>
            <w:noWrap/>
            <w:hideMark/>
          </w:tcPr>
          <w:p w:rsidR="00F22860" w:rsidRPr="00F22860" w:rsidRDefault="00F22860" w:rsidP="00F03748">
            <w:pPr>
              <w:cnfStyle w:val="0000000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+ve</w:t>
            </w:r>
          </w:p>
        </w:tc>
      </w:tr>
      <w:tr w:rsidR="00E14328" w:rsidRPr="003244AB" w:rsidTr="00FF443C">
        <w:trPr>
          <w:cnfStyle w:val="000000100000"/>
          <w:trHeight w:val="576"/>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&lt;EndNote&gt;&lt;Cite&gt;&lt;Author&gt;Musa&lt;/Author&gt;&lt;Year&gt;2023&lt;/Year&gt;&lt;RecNum&gt;91&lt;/RecNum&gt;&lt;DisplayText&gt;(Musa et al., 2023)&lt;/DisplayText&gt;&lt;record&gt;&lt;rec-number&gt;91&lt;/rec-number&gt;&lt;foreign-keys&gt;&lt;key app="EN" db-id="2t2saexwbedw29efatoxfvvtvzp0edzw959f" timestamp="1692426780"&gt;91&lt;/key&gt;&lt;/foreign-keys&gt;&lt;ref-type name="Journal Article"&gt;17&lt;/ref-type&gt;&lt;contributors&gt;&lt;authors&gt;&lt;author&gt;Musa, Kazi&lt;/author&gt;&lt;author&gt;Ali, Norli&lt;/author&gt;&lt;author&gt;Said, Jamaliah&lt;/author&gt;&lt;author&gt;Ghapar, Farha&lt;/author&gt;&lt;author&gt;Mariev, Oleg&lt;/author&gt;&lt;author&gt;Mohamed, Norhayati&lt;/author&gt;&lt;author&gt;Tahir, Hirnissa Mohd&lt;/author&gt;&lt;/authors&gt;&lt;/contributors&gt;&lt;titles&gt;&lt;title&gt;Does the Effectiveness of Budget Deficit Vary between Welfare and Non-Welfare Countries?&lt;/title&gt;&lt;secondary-title&gt;Sustainability&lt;/secondary-title&gt;&lt;/titles&gt;&lt;periodical&gt;&lt;full-title&gt;Sustainability&lt;/full-title&gt;&lt;/periodical&gt;&lt;pages&gt;3901&lt;/pages&gt;&lt;volume&gt;15&lt;/volume&gt;&lt;number&gt;5&lt;/number&gt;&lt;dates&gt;&lt;year&gt;2023&lt;/year&gt;&lt;/dates&gt;&lt;isbn&gt;2071-1050&lt;/isbn&gt;&lt;accession-num&gt;doi:10.3390/su15053901&lt;/accession-num&gt;&lt;urls&gt;&lt;related-urls&gt;&lt;url&gt;https://www.mdpi.com/2071-1050/15/5/3901&lt;/url&gt;&lt;/related-urls&gt;&lt;/urls&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(Musa et al., 2023)</w:t>
            </w:r>
            <w:r>
              <w:rPr>
                <w:rFonts w:ascii="Times New Roman" w:eastAsia="Times New Roman" w:hAnsi="Times New Roman" w:cs="Times New Roman"/>
                <w:noProof/>
                <w:kern w:val="0"/>
                <w:sz w:val="16"/>
                <w:szCs w:val="16"/>
                <w:lang w:bidi="bn-BD"/>
              </w:rPr>
              <w:fldChar w:fldCharType="end"/>
            </w:r>
          </w:p>
        </w:tc>
        <w:tc>
          <w:tcPr>
            <w:tcW w:w="1185" w:type="dxa"/>
            <w:hideMark/>
          </w:tcPr>
          <w:p w:rsidR="00F22860" w:rsidRPr="00F22860" w:rsidRDefault="00F22860" w:rsidP="003244AB">
            <w:pPr>
              <w:jc w:val="center"/>
              <w:cnfStyle w:val="000000100000"/>
              <w:rPr>
                <w:rFonts w:ascii="Times New Roman" w:eastAsia="Times New Roman" w:hAnsi="Times New Roman" w:cs="Times New Roman"/>
                <w:color w:val="000000"/>
                <w:kern w:val="0"/>
                <w:sz w:val="14"/>
                <w:szCs w:val="14"/>
                <w:lang w:bidi="bn-BD"/>
              </w:rPr>
            </w:pPr>
            <w:bookmarkStart w:id="8" w:name="RANGE!B9"/>
            <w:r w:rsidRPr="00F22860">
              <w:rPr>
                <w:rFonts w:ascii="Times New Roman" w:eastAsia="Times New Roman" w:hAnsi="Times New Roman" w:cs="Times New Roman"/>
                <w:color w:val="000000"/>
                <w:kern w:val="0"/>
                <w:sz w:val="14"/>
                <w:szCs w:val="14"/>
                <w:lang w:bidi="bn-BD"/>
              </w:rPr>
              <w:t>welfare and non-welfare</w:t>
            </w:r>
            <w:r w:rsidRPr="00F22860">
              <w:rPr>
                <w:rFonts w:ascii="Times New Roman" w:eastAsia="Times New Roman" w:hAnsi="Times New Roman" w:cs="Times New Roman"/>
                <w:color w:val="000000"/>
                <w:kern w:val="0"/>
                <w:sz w:val="14"/>
                <w:szCs w:val="14"/>
                <w:lang w:bidi="bn-BD"/>
              </w:rPr>
              <w:br/>
              <w:t xml:space="preserve"> countries</w:t>
            </w:r>
            <w:bookmarkEnd w:id="8"/>
          </w:p>
        </w:tc>
        <w:tc>
          <w:tcPr>
            <w:tcW w:w="1123" w:type="dxa"/>
            <w:noWrap/>
            <w:hideMark/>
          </w:tcPr>
          <w:p w:rsidR="00F22860" w:rsidRPr="00F22860" w:rsidRDefault="00F22860" w:rsidP="003244AB">
            <w:pPr>
              <w:jc w:val="cente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1990–2020</w:t>
            </w:r>
          </w:p>
        </w:tc>
        <w:tc>
          <w:tcPr>
            <w:tcW w:w="2721" w:type="dxa"/>
            <w:noWrap/>
            <w:hideMark/>
          </w:tcPr>
          <w:p w:rsidR="00F22860" w:rsidRPr="00F22860" w:rsidRDefault="00F22860" w:rsidP="00F03748">
            <w:pP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Panel Quantile Regression (PQR) Model</w:t>
            </w:r>
          </w:p>
        </w:tc>
        <w:tc>
          <w:tcPr>
            <w:tcW w:w="4865" w:type="dxa"/>
            <w:hideMark/>
          </w:tcPr>
          <w:p w:rsidR="00F22860" w:rsidRPr="00F22860" w:rsidRDefault="00F22860" w:rsidP="003244AB">
            <w:pPr>
              <w:jc w:val="both"/>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 xml:space="preserve">1. </w:t>
            </w:r>
            <w:r w:rsidR="00133345" w:rsidRPr="00133345">
              <w:rPr>
                <w:rFonts w:ascii="Times New Roman" w:eastAsia="Times New Roman" w:hAnsi="Times New Roman" w:cs="Times New Roman"/>
                <w:color w:val="000000"/>
                <w:kern w:val="0"/>
                <w:sz w:val="16"/>
                <w:szCs w:val="16"/>
                <w:lang w:bidi="bn-BD"/>
              </w:rPr>
              <w:t>Quality of Government (QoG) supports growth sustainability in both welfare and non-welfare nations.</w:t>
            </w:r>
            <w:r w:rsidRPr="00F22860">
              <w:rPr>
                <w:rFonts w:ascii="Times New Roman" w:eastAsia="Times New Roman" w:hAnsi="Times New Roman" w:cs="Times New Roman"/>
                <w:color w:val="000000"/>
                <w:kern w:val="0"/>
                <w:sz w:val="16"/>
                <w:szCs w:val="16"/>
                <w:lang w:bidi="bn-BD"/>
              </w:rPr>
              <w:t>2.poor fiscal management, corruption, absence of Q</w:t>
            </w:r>
            <w:r w:rsidR="00133345">
              <w:rPr>
                <w:rFonts w:ascii="Times New Roman" w:eastAsia="Times New Roman" w:hAnsi="Times New Roman" w:cs="Times New Roman"/>
                <w:color w:val="000000"/>
                <w:kern w:val="0"/>
                <w:sz w:val="16"/>
                <w:szCs w:val="16"/>
                <w:lang w:bidi="bn-BD"/>
              </w:rPr>
              <w:t>o</w:t>
            </w:r>
            <w:r w:rsidRPr="00F22860">
              <w:rPr>
                <w:rFonts w:ascii="Times New Roman" w:eastAsia="Times New Roman" w:hAnsi="Times New Roman" w:cs="Times New Roman"/>
                <w:color w:val="000000"/>
                <w:kern w:val="0"/>
                <w:sz w:val="16"/>
                <w:szCs w:val="16"/>
                <w:lang w:bidi="bn-BD"/>
              </w:rPr>
              <w:t xml:space="preserve">Gare the key barriers of EG in non-welfare countries. </w:t>
            </w:r>
          </w:p>
        </w:tc>
        <w:tc>
          <w:tcPr>
            <w:tcW w:w="1392" w:type="dxa"/>
            <w:hideMark/>
          </w:tcPr>
          <w:p w:rsidR="00F22860" w:rsidRPr="00F22860" w:rsidRDefault="00F22860" w:rsidP="00F03748">
            <w:pPr>
              <w:cnfStyle w:val="0000001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(+ve) (for welfare countries)</w:t>
            </w:r>
            <w:r w:rsidRPr="00F22860">
              <w:rPr>
                <w:rFonts w:ascii="Times New Roman" w:eastAsia="Times New Roman" w:hAnsi="Times New Roman" w:cs="Times New Roman"/>
                <w:color w:val="131413"/>
                <w:kern w:val="0"/>
                <w:sz w:val="14"/>
                <w:szCs w:val="14"/>
                <w:lang w:bidi="bn-BD"/>
              </w:rPr>
              <w:br/>
              <w:t>(−ve)(for non-welfare countries)</w:t>
            </w:r>
          </w:p>
        </w:tc>
      </w:tr>
      <w:tr w:rsidR="00FF443C" w:rsidRPr="00F22860" w:rsidTr="00FF443C">
        <w:trPr>
          <w:trHeight w:val="240"/>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&lt;EndNote&gt;&lt;Cite&gt;&lt;Author&gt;de Mendonça&lt;/Author&gt;&lt;Year&gt;2022&lt;/Year&gt;&lt;RecNum&gt;53&lt;/RecNum&gt;&lt;DisplayText&gt;(de Mendonça &amp;amp; Baca, 2022)&lt;/DisplayText&gt;&lt;record&gt;&lt;rec-number&gt;53&lt;/rec-number&gt;&lt;foreign-keys&gt;&lt;key app="EN" db-id="2t2saexwbedw29efatoxfvvtvzp0edzw959f" timestamp="1690545850"&gt;53&lt;/key&gt;&lt;/foreign-keys&gt;&lt;ref-type name="Journal Article"&gt;17&lt;/ref-type&gt;&lt;contributors&gt;&lt;authors&gt;&lt;author&gt;de Mendonça, Helder Ferreira&lt;/author&gt;&lt;author&gt;Baca, Adriana Cabrera&lt;/author&gt;&lt;/authors&gt;&lt;/contributors&gt;&lt;titles&gt;&lt;title&gt;Fiscal opacity and reduction of income inequality through taxation: Effects on economic growth&lt;/title&gt;&lt;secondary-title&gt;The Quarterly Review of Economics and Finance&lt;/secondary-title&gt;&lt;/titles&gt;&lt;periodical&gt;&lt;full-title&gt;The Quarterly Review of Economics and Finance&lt;/full-title&gt;&lt;/periodical&gt;&lt;pages&gt;69-82&lt;/pages&gt;&lt;volume&gt;83&lt;/volume&gt;&lt;keywords&gt;&lt;keyword&gt;Income inequality&lt;/keyword&gt;&lt;keyword&gt;Fiscal opacity&lt;/keyword&gt;&lt;keyword&gt;Economic growth&lt;/keyword&gt;&lt;keyword&gt;Contraction factor&lt;/keyword&gt;&lt;keyword&gt;Signal-to-noise ratio&lt;/keyword&gt;&lt;/keywords&gt;&lt;dates&gt;&lt;year&gt;2022&lt;/year&gt;&lt;pub-dates&gt;&lt;date&gt;2022/02/01/&lt;/date&gt;&lt;/pub-dates&gt;&lt;/dates&gt;&lt;isbn&gt;1062-9769&lt;/isbn&gt;&lt;urls&gt;&lt;related-urls&gt;&lt;url&gt;https://www.sciencedirect.com/science/article/pii/S1062976921001757&lt;/url&gt;&lt;/related-urls&gt;&lt;/urls&gt;&lt;electronic-resource-num&gt;https://doi.org/10.1016/j.qref.2021.11.006&lt;/electronic-resource-num&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(de Mendonça &amp; Baca, 2022)</w:t>
            </w:r>
            <w:r>
              <w:rPr>
                <w:rFonts w:ascii="Times New Roman" w:eastAsia="Times New Roman" w:hAnsi="Times New Roman" w:cs="Times New Roman"/>
                <w:noProof/>
                <w:kern w:val="0"/>
                <w:sz w:val="16"/>
                <w:szCs w:val="16"/>
                <w:lang w:bidi="bn-BD"/>
              </w:rPr>
              <w:fldChar w:fldCharType="end"/>
            </w:r>
          </w:p>
        </w:tc>
        <w:tc>
          <w:tcPr>
            <w:tcW w:w="1185" w:type="dxa"/>
            <w:noWrap/>
            <w:hideMark/>
          </w:tcPr>
          <w:p w:rsidR="00F22860" w:rsidRPr="00F22860" w:rsidRDefault="00F22860" w:rsidP="003244AB">
            <w:pPr>
              <w:jc w:val="center"/>
              <w:cnfStyle w:val="000000000000"/>
              <w:rPr>
                <w:rFonts w:ascii="Times New Roman" w:eastAsia="Times New Roman" w:hAnsi="Times New Roman" w:cs="Times New Roman"/>
                <w:color w:val="000000"/>
                <w:kern w:val="0"/>
                <w:sz w:val="12"/>
                <w:szCs w:val="12"/>
                <w:lang w:bidi="bn-BD"/>
              </w:rPr>
            </w:pPr>
            <w:r w:rsidRPr="00F22860">
              <w:rPr>
                <w:rFonts w:ascii="Times New Roman" w:eastAsia="Times New Roman" w:hAnsi="Times New Roman" w:cs="Times New Roman"/>
                <w:color w:val="000000"/>
                <w:kern w:val="0"/>
                <w:sz w:val="12"/>
                <w:szCs w:val="12"/>
                <w:lang w:bidi="bn-BD"/>
              </w:rPr>
              <w:t>13 OECD countries</w:t>
            </w:r>
          </w:p>
        </w:tc>
        <w:tc>
          <w:tcPr>
            <w:tcW w:w="1123" w:type="dxa"/>
            <w:noWrap/>
            <w:hideMark/>
          </w:tcPr>
          <w:p w:rsidR="00F22860" w:rsidRPr="00F22860" w:rsidRDefault="00F22860" w:rsidP="003244AB">
            <w:pPr>
              <w:jc w:val="center"/>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1980–2016</w:t>
            </w:r>
          </w:p>
        </w:tc>
        <w:tc>
          <w:tcPr>
            <w:tcW w:w="2721" w:type="dxa"/>
            <w:noWrap/>
            <w:hideMark/>
          </w:tcPr>
          <w:p w:rsidR="00F22860" w:rsidRPr="00F22860" w:rsidRDefault="00F22860" w:rsidP="00F03748">
            <w:pPr>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*SNR *Contraction factor * Panel data</w:t>
            </w:r>
          </w:p>
        </w:tc>
        <w:tc>
          <w:tcPr>
            <w:tcW w:w="4865" w:type="dxa"/>
            <w:noWrap/>
            <w:hideMark/>
          </w:tcPr>
          <w:p w:rsidR="00F22860" w:rsidRPr="00F22860" w:rsidRDefault="00F22860" w:rsidP="003244AB">
            <w:pPr>
              <w:jc w:val="both"/>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 Fiscal opacity must be reduced to avoid undermining economic growth.</w:t>
            </w:r>
          </w:p>
        </w:tc>
        <w:tc>
          <w:tcPr>
            <w:tcW w:w="1392" w:type="dxa"/>
            <w:noWrap/>
            <w:hideMark/>
          </w:tcPr>
          <w:p w:rsidR="00F22860" w:rsidRPr="00F22860" w:rsidRDefault="00F22860" w:rsidP="00F03748">
            <w:pPr>
              <w:cnfStyle w:val="0000000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+ve</w:t>
            </w:r>
          </w:p>
        </w:tc>
      </w:tr>
      <w:tr w:rsidR="00E14328" w:rsidRPr="003244AB" w:rsidTr="00FF443C">
        <w:trPr>
          <w:cnfStyle w:val="000000100000"/>
          <w:trHeight w:val="912"/>
        </w:trPr>
        <w:tc>
          <w:tcPr>
            <w:cnfStyle w:val="001000000000"/>
            <w:tcW w:w="1992" w:type="dxa"/>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&lt;EndNote&gt;&lt;Cite&gt;&lt;Author&gt;Shah&lt;/Author&gt;&lt;Year&gt;2022&lt;/Year&gt;&lt;RecNum&gt;50&lt;/RecNum&gt;&lt;DisplayText&gt;(Shah et al., 2022)&lt;/DisplayText&gt;&lt;record&gt;&lt;rec-number&gt;50&lt;/rec-number&gt;&lt;foreign-keys&gt;&lt;key app="EN" db-id="2t2saexwbedw29efatoxfvvtvzp0edzw959f" timestamp="1690478104"&gt;50&lt;/key&gt;&lt;/foreign-keys&gt;&lt;ref-type name="Journal Article"&gt;17&lt;/ref-type&gt;&lt;contributors&gt;&lt;authors&gt;&lt;author&gt;Shah, Syed Sadaqat Ali&lt;/author&gt;&lt;author&gt;Jadoon, Sarmad&lt;/author&gt;&lt;author&gt;Afridi, Muhammad Asim&lt;/author&gt;&lt;/authors&gt;&lt;/contributors&gt;&lt;titles&gt;&lt;title&gt;Relevance of twin deficit hypothesis in the presence of structural breaks: an evidence from Pakistan&lt;/title&gt;&lt;secondary-title&gt;Quality &amp;amp; Quantity&lt;/secondary-title&gt;&lt;/titles&gt;&lt;periodical&gt;&lt;full-title&gt;Quality &amp;amp; Quantity&lt;/full-title&gt;&lt;/periodical&gt;&lt;pages&gt;1-16&lt;/pages&gt;&lt;dates&gt;&lt;year&gt;2022&lt;/year&gt;&lt;/dates&gt;&lt;isbn&gt;0033-5177&lt;/isbn&gt;&lt;urls&gt;&lt;/urls&gt;&lt;/record&gt;&lt;/Cite&gt;&lt;/EndNote&gt;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(Shah et al., 2022)</w:t>
            </w:r>
            <w:r>
              <w:rPr>
                <w:rFonts w:ascii="Times New Roman" w:eastAsia="Times New Roman" w:hAnsi="Times New Roman" w:cs="Times New Roman"/>
                <w:noProof/>
                <w:kern w:val="0"/>
                <w:sz w:val="16"/>
                <w:szCs w:val="16"/>
                <w:lang w:bidi="bn-BD"/>
              </w:rPr>
              <w:fldChar w:fldCharType="end"/>
            </w:r>
          </w:p>
        </w:tc>
        <w:tc>
          <w:tcPr>
            <w:tcW w:w="1185" w:type="dxa"/>
            <w:noWrap/>
            <w:hideMark/>
          </w:tcPr>
          <w:p w:rsidR="00F22860" w:rsidRPr="00F22860" w:rsidRDefault="00F22860" w:rsidP="003244AB">
            <w:pPr>
              <w:jc w:val="center"/>
              <w:cnfStyle w:val="000000100000"/>
              <w:rPr>
                <w:rFonts w:ascii="Times New Roman" w:eastAsia="Times New Roman" w:hAnsi="Times New Roman" w:cs="Times New Roman"/>
                <w:color w:val="000000"/>
                <w:kern w:val="0"/>
                <w:sz w:val="14"/>
                <w:szCs w:val="14"/>
                <w:lang w:bidi="bn-BD"/>
              </w:rPr>
            </w:pPr>
            <w:r w:rsidRPr="00F22860">
              <w:rPr>
                <w:rFonts w:ascii="Times New Roman" w:eastAsia="Times New Roman" w:hAnsi="Times New Roman" w:cs="Times New Roman"/>
                <w:color w:val="000000"/>
                <w:kern w:val="0"/>
                <w:sz w:val="14"/>
                <w:szCs w:val="14"/>
                <w:lang w:bidi="bn-BD"/>
              </w:rPr>
              <w:t>Vanuatu</w:t>
            </w:r>
          </w:p>
        </w:tc>
        <w:tc>
          <w:tcPr>
            <w:tcW w:w="1123" w:type="dxa"/>
            <w:noWrap/>
            <w:hideMark/>
          </w:tcPr>
          <w:p w:rsidR="00F22860" w:rsidRPr="00F22860" w:rsidRDefault="00F22860" w:rsidP="003244AB">
            <w:pPr>
              <w:jc w:val="cente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1981-2016</w:t>
            </w:r>
          </w:p>
        </w:tc>
        <w:tc>
          <w:tcPr>
            <w:tcW w:w="2721" w:type="dxa"/>
            <w:hideMark/>
          </w:tcPr>
          <w:p w:rsidR="00F22860" w:rsidRPr="00F22860" w:rsidRDefault="00F22860" w:rsidP="00F03748">
            <w:pP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*The Clemente-Montanes-Reyes unit root test*The Gregory-Hansen cointegration test*VECM</w:t>
            </w:r>
          </w:p>
        </w:tc>
        <w:tc>
          <w:tcPr>
            <w:tcW w:w="4865" w:type="dxa"/>
            <w:hideMark/>
          </w:tcPr>
          <w:p w:rsidR="00F22860" w:rsidRPr="00F22860" w:rsidRDefault="00F22860" w:rsidP="003244AB">
            <w:pPr>
              <w:jc w:val="both"/>
              <w:cnfStyle w:val="000000100000"/>
              <w:rPr>
                <w:rFonts w:ascii="Times New Roman" w:eastAsia="Times New Roman" w:hAnsi="Times New Roman" w:cs="Times New Roman"/>
                <w:color w:val="000000"/>
                <w:kern w:val="0"/>
                <w:sz w:val="16"/>
                <w:szCs w:val="16"/>
                <w:lang w:bidi="bn-BD"/>
              </w:rPr>
            </w:pPr>
            <w:r w:rsidRPr="00373301">
              <w:rPr>
                <w:rFonts w:ascii="Times New Roman" w:eastAsia="Times New Roman" w:hAnsi="Times New Roman" w:cs="Times New Roman"/>
                <w:color w:val="000000"/>
                <w:kern w:val="0"/>
                <w:sz w:val="16"/>
                <w:szCs w:val="16"/>
                <w:lang w:bidi="bn-BD"/>
              </w:rPr>
              <w:t>*Alternative</w:t>
            </w:r>
            <w:r w:rsidRPr="00F22860">
              <w:rPr>
                <w:rFonts w:ascii="Times New Roman" w:eastAsia="Times New Roman" w:hAnsi="Times New Roman" w:cs="Times New Roman"/>
                <w:color w:val="000000"/>
                <w:kern w:val="0"/>
                <w:sz w:val="16"/>
                <w:szCs w:val="16"/>
                <w:lang w:bidi="bn-BD"/>
              </w:rPr>
              <w:t xml:space="preserve"> methods of financing</w:t>
            </w:r>
            <w:r w:rsidRPr="00373301">
              <w:rPr>
                <w:rFonts w:ascii="Times New Roman" w:eastAsia="Times New Roman" w:hAnsi="Times New Roman" w:cs="Times New Roman"/>
                <w:color w:val="000000"/>
                <w:kern w:val="0"/>
                <w:sz w:val="16"/>
                <w:szCs w:val="16"/>
                <w:lang w:bidi="bn-BD"/>
              </w:rPr>
              <w:t>*</w:t>
            </w:r>
            <w:r w:rsidRPr="00F22860">
              <w:rPr>
                <w:rFonts w:ascii="Times New Roman" w:eastAsia="Times New Roman" w:hAnsi="Times New Roman" w:cs="Times New Roman"/>
                <w:color w:val="000000"/>
                <w:kern w:val="0"/>
                <w:sz w:val="16"/>
                <w:szCs w:val="16"/>
                <w:lang w:bidi="bn-BD"/>
              </w:rPr>
              <w:t>GE on health care, wages and salaries, agriculture, and education all contribute to long-term EG</w:t>
            </w:r>
            <w:r w:rsidRPr="00373301">
              <w:rPr>
                <w:rFonts w:ascii="Times New Roman" w:eastAsia="Times New Roman" w:hAnsi="Times New Roman" w:cs="Times New Roman"/>
                <w:color w:val="000000"/>
                <w:kern w:val="0"/>
                <w:sz w:val="16"/>
                <w:szCs w:val="16"/>
                <w:lang w:bidi="bn-BD"/>
              </w:rPr>
              <w:t>*</w:t>
            </w:r>
            <w:r w:rsidRPr="00F22860">
              <w:rPr>
                <w:rFonts w:ascii="Times New Roman" w:eastAsia="Times New Roman" w:hAnsi="Times New Roman" w:cs="Times New Roman"/>
                <w:color w:val="000000"/>
                <w:kern w:val="0"/>
                <w:sz w:val="16"/>
                <w:szCs w:val="16"/>
                <w:lang w:bidi="bn-BD"/>
              </w:rPr>
              <w:t xml:space="preserve">spending on wages and salaries impacts short term economic development when health and education have long run beneficial influence </w:t>
            </w:r>
            <w:r w:rsidRPr="00373301">
              <w:rPr>
                <w:rFonts w:ascii="Times New Roman" w:eastAsia="Times New Roman" w:hAnsi="Times New Roman" w:cs="Times New Roman"/>
                <w:color w:val="000000"/>
                <w:kern w:val="0"/>
                <w:sz w:val="16"/>
                <w:szCs w:val="16"/>
                <w:lang w:bidi="bn-BD"/>
              </w:rPr>
              <w:t>*</w:t>
            </w:r>
            <w:r w:rsidRPr="00F22860">
              <w:rPr>
                <w:rFonts w:ascii="Times New Roman" w:eastAsia="Times New Roman" w:hAnsi="Times New Roman" w:cs="Times New Roman"/>
                <w:color w:val="000000"/>
                <w:kern w:val="0"/>
                <w:sz w:val="16"/>
                <w:szCs w:val="16"/>
                <w:lang w:bidi="bn-BD"/>
              </w:rPr>
              <w:t>a negative impact of transport &amp; communication expenditure</w:t>
            </w:r>
          </w:p>
        </w:tc>
        <w:tc>
          <w:tcPr>
            <w:tcW w:w="1392" w:type="dxa"/>
            <w:hideMark/>
          </w:tcPr>
          <w:p w:rsidR="00F22860" w:rsidRPr="00F22860" w:rsidRDefault="00F22860" w:rsidP="00F03748">
            <w:pPr>
              <w:cnfStyle w:val="0000001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(−ve)(in the long run when financed by TR)(+ve) (in the long run when financed by other sources)</w:t>
            </w:r>
          </w:p>
        </w:tc>
      </w:tr>
      <w:tr w:rsidR="00E14328" w:rsidRPr="003244AB" w:rsidTr="00FF443C">
        <w:trPr>
          <w:trHeight w:val="499"/>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&lt;EndNote&gt;&lt;Cite&gt;&lt;Author&gt;Alam&lt;/Author&gt;&lt;Year&gt;2022&lt;/Year&gt;&lt;RecNum&gt;41&lt;/RecNum&gt;&lt;DisplayText&gt;(Alam, Sadekin, &amp;amp; Saha, 2022)&lt;/DisplayText&gt;&lt;record&gt;&lt;rec-number&gt;41&lt;/rec-number&gt;&lt;foreign-keys&gt;&lt;key app="EN" db-id="2t2saexwbedw29efatoxfvvtvzp0edzw959f" timestamp="1688656992"&gt;41&lt;/key&gt;&lt;/foreign-keys&gt;&lt;ref-type name="Journal Article"&gt;17&lt;/ref-type&gt;&lt;contributors&gt;&lt;authors&gt;&lt;author&gt;Alam, Md Mahbub&lt;/author&gt;&lt;author&gt;Sadekin, Md Nazmus&lt;/author&gt;&lt;author&gt;Saha, Sanjoy Kumar&lt;/author&gt;&lt;/authors&gt;&lt;/contributors&gt;&lt;titles&gt;&lt;title&gt;The impact of macroeconomic variables on the budget deficit in Bangladesh: an econometric analysis&lt;/title&gt;&lt;secondary-title&gt;South Asian Journal of Business Studies&lt;/secondary-title&gt;&lt;/titles&gt;&lt;periodical&gt;&lt;full-title&gt;South Asian Journal of Business Studies&lt;/full-title&gt;&lt;/periodical&gt;&lt;pages&gt;216-234&lt;/pages&gt;&lt;volume&gt;11&lt;/volume&gt;&lt;number&gt;2&lt;/number&gt;&lt;dates&gt;&lt;year&gt;2022&lt;/year&gt;&lt;/dates&gt;&lt;isbn&gt;2398-628X&lt;/isbn&gt;&lt;urls&gt;&lt;/urls&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(Alam, Sadekin, &amp; Saha, 2022)</w:t>
            </w:r>
            <w:r>
              <w:rPr>
                <w:rFonts w:ascii="Times New Roman" w:eastAsia="Times New Roman" w:hAnsi="Times New Roman" w:cs="Times New Roman"/>
                <w:noProof/>
                <w:kern w:val="0"/>
                <w:sz w:val="16"/>
                <w:szCs w:val="16"/>
                <w:lang w:bidi="bn-BD"/>
              </w:rPr>
              <w:fldChar w:fldCharType="end"/>
            </w:r>
          </w:p>
        </w:tc>
        <w:tc>
          <w:tcPr>
            <w:tcW w:w="1185" w:type="dxa"/>
            <w:noWrap/>
            <w:hideMark/>
          </w:tcPr>
          <w:p w:rsidR="00F22860" w:rsidRPr="00F22860" w:rsidRDefault="00F22860" w:rsidP="003244AB">
            <w:pPr>
              <w:jc w:val="center"/>
              <w:cnfStyle w:val="000000000000"/>
              <w:rPr>
                <w:rFonts w:ascii="Times New Roman" w:eastAsia="Times New Roman" w:hAnsi="Times New Roman" w:cs="Times New Roman"/>
                <w:color w:val="000000"/>
                <w:kern w:val="0"/>
                <w:sz w:val="14"/>
                <w:szCs w:val="14"/>
                <w:lang w:bidi="bn-BD"/>
              </w:rPr>
            </w:pPr>
            <w:r w:rsidRPr="00F22860">
              <w:rPr>
                <w:rFonts w:ascii="Times New Roman" w:eastAsia="Times New Roman" w:hAnsi="Times New Roman" w:cs="Times New Roman"/>
                <w:color w:val="000000"/>
                <w:kern w:val="0"/>
                <w:sz w:val="14"/>
                <w:szCs w:val="14"/>
                <w:lang w:bidi="bn-BD"/>
              </w:rPr>
              <w:t>Pakistan</w:t>
            </w:r>
          </w:p>
        </w:tc>
        <w:tc>
          <w:tcPr>
            <w:tcW w:w="1123" w:type="dxa"/>
            <w:noWrap/>
            <w:hideMark/>
          </w:tcPr>
          <w:p w:rsidR="00F22860" w:rsidRPr="00F22860" w:rsidRDefault="00F22860" w:rsidP="003244AB">
            <w:pPr>
              <w:jc w:val="center"/>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1980-2019</w:t>
            </w:r>
          </w:p>
        </w:tc>
        <w:tc>
          <w:tcPr>
            <w:tcW w:w="2721" w:type="dxa"/>
            <w:hideMark/>
          </w:tcPr>
          <w:p w:rsidR="00F22860" w:rsidRPr="00F22860" w:rsidRDefault="00F22860" w:rsidP="00F03748">
            <w:pPr>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time series data, Zivot-Andrew unit root test, ADF, PP and ARDL approaches</w:t>
            </w:r>
          </w:p>
        </w:tc>
        <w:tc>
          <w:tcPr>
            <w:tcW w:w="4865" w:type="dxa"/>
            <w:hideMark/>
          </w:tcPr>
          <w:p w:rsidR="00BA7290" w:rsidRDefault="00F22860" w:rsidP="003244AB">
            <w:pPr>
              <w:jc w:val="both"/>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1.positive effect with or without structural break</w:t>
            </w:r>
          </w:p>
          <w:p w:rsidR="00F22860" w:rsidRPr="00F22860" w:rsidRDefault="00F22860" w:rsidP="003244AB">
            <w:pPr>
              <w:jc w:val="both"/>
              <w:cnfStyle w:val="0000000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 xml:space="preserve">2. presence of twin deficit </w:t>
            </w:r>
            <w:r w:rsidR="00F002E4" w:rsidRPr="00F002E4">
              <w:rPr>
                <w:rFonts w:ascii="Times New Roman" w:eastAsia="Times New Roman" w:hAnsi="Times New Roman" w:cs="Times New Roman"/>
                <w:color w:val="000000"/>
                <w:kern w:val="0"/>
                <w:sz w:val="16"/>
                <w:szCs w:val="16"/>
                <w:lang w:bidi="bn-BD"/>
              </w:rPr>
              <w:t>in both the short term and long term</w:t>
            </w:r>
          </w:p>
        </w:tc>
        <w:tc>
          <w:tcPr>
            <w:tcW w:w="1392" w:type="dxa"/>
            <w:hideMark/>
          </w:tcPr>
          <w:p w:rsidR="00F22860" w:rsidRPr="00F22860" w:rsidRDefault="00F22860" w:rsidP="00F03748">
            <w:pPr>
              <w:cnfStyle w:val="0000000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 xml:space="preserve">(+ve) (both in the </w:t>
            </w:r>
            <w:r w:rsidRPr="00F22860">
              <w:rPr>
                <w:rFonts w:ascii="Times New Roman" w:eastAsia="Times New Roman" w:hAnsi="Times New Roman" w:cs="Times New Roman"/>
                <w:color w:val="131413"/>
                <w:kern w:val="0"/>
                <w:sz w:val="14"/>
                <w:szCs w:val="14"/>
                <w:lang w:bidi="bn-BD"/>
              </w:rPr>
              <w:br/>
              <w:t>short run and long run)</w:t>
            </w:r>
          </w:p>
        </w:tc>
      </w:tr>
      <w:tr w:rsidR="00E14328" w:rsidRPr="003244AB" w:rsidTr="00FF443C">
        <w:trPr>
          <w:cnfStyle w:val="000000100000"/>
          <w:trHeight w:val="620"/>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&lt;EndNote&gt;&lt;Cite&gt;&lt;Author&gt;Sadat&lt;/Author&gt;&lt;Year&gt;2022&lt;/Year&gt;&lt;RecNum&gt;45&lt;/RecNum&gt;&lt;DisplayText&gt;(Sadat, Najarzadeh, &amp;amp; Agheli, 2022)&lt;/DisplayText&gt;&lt;record&gt;&lt;rec-number&gt;45&lt;/rec-number&gt;&lt;foreign-keys&gt;&lt;key app="EN" db-id="2t2saexwbedw29efatoxfvvtvzp0edzw959f" timestamp="1688784361"&gt;45&lt;/key&gt;&lt;/foreign-keys&gt;&lt;ref-type name="Journal Article"&gt;17&lt;/ref-type&gt;&lt;contributors&gt;&lt;authors&gt;&lt;author&gt;Sadat, Sayed Sherullah&lt;/author&gt;&lt;author&gt;Najarzadeh, Reza&lt;/author&gt;&lt;author&gt;Agheli, Lotfali&lt;/author&gt;&lt;/authors&gt;&lt;/contributors&gt;&lt;titles&gt;&lt;title&gt;The Impact of Budget Deficit on Economic Growth of Afghanistan&lt;/title&gt;&lt;secondary-title&gt;Journal of Economic Cooperation &amp;amp; Development&lt;/secondary-title&gt;&lt;/titles&gt;&lt;periodical&gt;&lt;full-title&gt;Journal of Economic Cooperation &amp;amp; Development&lt;/full-title&gt;&lt;/periodical&gt;&lt;pages&gt;1-20&lt;/pages&gt;&lt;volume&gt;43&lt;/volume&gt;&lt;number&gt;3&lt;/number&gt;&lt;dates&gt;&lt;year&gt;2022&lt;/year&gt;&lt;/dates&gt;&lt;isbn&gt;1308-7800&lt;/isbn&gt;&lt;urls&gt;&lt;/urls&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(Sadat, Najarzadeh, &amp; Agheli, 2022)</w:t>
            </w:r>
            <w:r>
              <w:rPr>
                <w:rFonts w:ascii="Times New Roman" w:eastAsia="Times New Roman" w:hAnsi="Times New Roman" w:cs="Times New Roman"/>
                <w:noProof/>
                <w:kern w:val="0"/>
                <w:sz w:val="16"/>
                <w:szCs w:val="16"/>
                <w:lang w:bidi="bn-BD"/>
              </w:rPr>
              <w:fldChar w:fldCharType="end"/>
            </w:r>
          </w:p>
        </w:tc>
        <w:tc>
          <w:tcPr>
            <w:tcW w:w="1185" w:type="dxa"/>
            <w:noWrap/>
            <w:hideMark/>
          </w:tcPr>
          <w:p w:rsidR="00F22860" w:rsidRPr="00F22860" w:rsidRDefault="00F22860" w:rsidP="003244AB">
            <w:pPr>
              <w:jc w:val="center"/>
              <w:cnfStyle w:val="000000100000"/>
              <w:rPr>
                <w:rFonts w:ascii="Times New Roman" w:eastAsia="Times New Roman" w:hAnsi="Times New Roman" w:cs="Times New Roman"/>
                <w:color w:val="000000"/>
                <w:kern w:val="0"/>
                <w:sz w:val="14"/>
                <w:szCs w:val="14"/>
                <w:lang w:bidi="bn-BD"/>
              </w:rPr>
            </w:pPr>
            <w:bookmarkStart w:id="9" w:name="RANGE!B13"/>
            <w:r w:rsidRPr="00F22860">
              <w:rPr>
                <w:rFonts w:ascii="Times New Roman" w:eastAsia="Times New Roman" w:hAnsi="Times New Roman" w:cs="Times New Roman"/>
                <w:color w:val="000000"/>
                <w:kern w:val="0"/>
                <w:sz w:val="14"/>
                <w:szCs w:val="14"/>
                <w:lang w:bidi="bn-BD"/>
              </w:rPr>
              <w:t>Afghanistan</w:t>
            </w:r>
            <w:bookmarkEnd w:id="9"/>
          </w:p>
        </w:tc>
        <w:tc>
          <w:tcPr>
            <w:tcW w:w="1123" w:type="dxa"/>
            <w:noWrap/>
            <w:hideMark/>
          </w:tcPr>
          <w:p w:rsidR="00F22860" w:rsidRPr="00F22860" w:rsidRDefault="00F22860" w:rsidP="003244AB">
            <w:pPr>
              <w:jc w:val="cente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2003-2017</w:t>
            </w:r>
          </w:p>
        </w:tc>
        <w:tc>
          <w:tcPr>
            <w:tcW w:w="2721" w:type="dxa"/>
            <w:hideMark/>
          </w:tcPr>
          <w:p w:rsidR="00F22860" w:rsidRPr="00F22860" w:rsidRDefault="00F22860" w:rsidP="00F03748">
            <w:pPr>
              <w:cnfStyle w:val="000000100000"/>
              <w:rPr>
                <w:rFonts w:ascii="Times New Roman" w:eastAsia="Times New Roman" w:hAnsi="Times New Roman" w:cs="Times New Roman"/>
                <w:color w:val="000000"/>
                <w:kern w:val="0"/>
                <w:sz w:val="16"/>
                <w:szCs w:val="16"/>
                <w:lang w:bidi="bn-BD"/>
              </w:rPr>
            </w:pPr>
            <w:r w:rsidRPr="00F22860">
              <w:rPr>
                <w:rFonts w:ascii="Times New Roman" w:eastAsia="Times New Roman" w:hAnsi="Times New Roman" w:cs="Times New Roman"/>
                <w:color w:val="000000"/>
                <w:kern w:val="0"/>
                <w:sz w:val="16"/>
                <w:szCs w:val="16"/>
                <w:lang w:bidi="bn-BD"/>
              </w:rPr>
              <w:t>Hylleberg-Engle-Granger-Yoo (HEGY</w:t>
            </w:r>
            <w:r w:rsidRPr="00373301">
              <w:rPr>
                <w:rFonts w:ascii="Times New Roman" w:eastAsia="Times New Roman" w:hAnsi="Times New Roman" w:cs="Times New Roman"/>
                <w:color w:val="000000"/>
                <w:kern w:val="0"/>
                <w:sz w:val="16"/>
                <w:szCs w:val="16"/>
                <w:lang w:bidi="bn-BD"/>
              </w:rPr>
              <w:t xml:space="preserve">), and </w:t>
            </w:r>
            <w:r w:rsidRPr="00F22860">
              <w:rPr>
                <w:rFonts w:ascii="Times New Roman" w:eastAsia="Times New Roman" w:hAnsi="Times New Roman" w:cs="Times New Roman"/>
                <w:color w:val="000000"/>
                <w:kern w:val="0"/>
                <w:sz w:val="16"/>
                <w:szCs w:val="16"/>
                <w:lang w:bidi="bn-BD"/>
              </w:rPr>
              <w:t>ADF</w:t>
            </w:r>
            <w:r w:rsidRPr="00373301">
              <w:rPr>
                <w:rFonts w:ascii="Times New Roman" w:eastAsia="Times New Roman" w:hAnsi="Times New Roman" w:cs="Times New Roman"/>
                <w:color w:val="000000"/>
                <w:kern w:val="0"/>
                <w:sz w:val="16"/>
                <w:szCs w:val="16"/>
                <w:lang w:bidi="bn-BD"/>
              </w:rPr>
              <w:t xml:space="preserve">, </w:t>
            </w:r>
            <w:r w:rsidRPr="00F22860">
              <w:rPr>
                <w:rFonts w:ascii="Times New Roman" w:eastAsia="Times New Roman" w:hAnsi="Times New Roman" w:cs="Times New Roman"/>
                <w:color w:val="000000"/>
                <w:kern w:val="0"/>
                <w:sz w:val="16"/>
                <w:szCs w:val="16"/>
                <w:lang w:bidi="bn-BD"/>
              </w:rPr>
              <w:t>Unit root test, ARDL)</w:t>
            </w:r>
          </w:p>
        </w:tc>
        <w:tc>
          <w:tcPr>
            <w:tcW w:w="4865" w:type="dxa"/>
            <w:hideMark/>
          </w:tcPr>
          <w:p w:rsidR="00F22860" w:rsidRPr="00F22860" w:rsidRDefault="00F22860" w:rsidP="003244AB">
            <w:pPr>
              <w:jc w:val="both"/>
              <w:cnfStyle w:val="000000100000"/>
              <w:rPr>
                <w:rFonts w:ascii="Times New Roman" w:eastAsia="Times New Roman" w:hAnsi="Times New Roman" w:cs="Times New Roman"/>
                <w:kern w:val="0"/>
                <w:sz w:val="16"/>
                <w:szCs w:val="16"/>
                <w:lang w:bidi="bn-BD"/>
              </w:rPr>
            </w:pPr>
            <w:r w:rsidRPr="00F22860">
              <w:rPr>
                <w:rFonts w:ascii="Times New Roman" w:eastAsia="Times New Roman" w:hAnsi="Times New Roman" w:cs="Times New Roman"/>
                <w:kern w:val="0"/>
                <w:sz w:val="16"/>
                <w:szCs w:val="16"/>
                <w:lang w:bidi="bn-BD"/>
              </w:rPr>
              <w:t xml:space="preserve">Budget deficit,FDI,Real Interest rate, Inflation rate, Real Exchange Rateimpact positively to economic growth </w:t>
            </w:r>
          </w:p>
        </w:tc>
        <w:tc>
          <w:tcPr>
            <w:tcW w:w="1392" w:type="dxa"/>
            <w:noWrap/>
            <w:hideMark/>
          </w:tcPr>
          <w:p w:rsidR="00F22860" w:rsidRPr="00F22860" w:rsidRDefault="00F22860" w:rsidP="00F03748">
            <w:pPr>
              <w:cnfStyle w:val="0000001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Mixed result</w:t>
            </w:r>
          </w:p>
        </w:tc>
      </w:tr>
      <w:tr w:rsidR="00E14328" w:rsidRPr="003244AB" w:rsidTr="00FF443C">
        <w:trPr>
          <w:trHeight w:val="968"/>
        </w:trPr>
        <w:tc>
          <w:tcPr>
            <w:cnfStyle w:val="001000000000"/>
            <w:tcW w:w="1992" w:type="dxa"/>
            <w:noWrap/>
            <w:hideMark/>
          </w:tcPr>
          <w:p w:rsidR="00F22860" w:rsidRPr="00F22860" w:rsidRDefault="00930126" w:rsidP="003244AB">
            <w:pPr>
              <w:jc w:val="center"/>
              <w:rPr>
                <w:rFonts w:ascii="Times New Roman" w:eastAsia="Times New Roman" w:hAnsi="Times New Roman" w:cs="Times New Roman"/>
                <w:b w:val="0"/>
                <w:bCs w:val="0"/>
                <w:kern w:val="0"/>
                <w:sz w:val="16"/>
                <w:szCs w:val="16"/>
                <w:lang w:bidi="bn-BD"/>
              </w:rPr>
            </w:pPr>
            <w:r>
              <w:rPr>
                <w:rFonts w:ascii="Times New Roman" w:eastAsia="Times New Roman" w:hAnsi="Times New Roman" w:cs="Times New Roman"/>
                <w:noProof/>
                <w:kern w:val="0"/>
                <w:sz w:val="16"/>
                <w:szCs w:val="16"/>
                <w:lang w:bidi="bn-BD"/>
              </w:rPr>
              <w:lastRenderedPageBreak/>
              <w:fldChar w:fldCharType="begin"/>
            </w:r>
            <w:r w:rsidR="00E712E2">
              <w:rPr>
                <w:rFonts w:ascii="Times New Roman" w:eastAsia="Times New Roman" w:hAnsi="Times New Roman" w:cs="Times New Roman"/>
                <w:b w:val="0"/>
                <w:bCs w:val="0"/>
                <w:noProof/>
                <w:kern w:val="0"/>
                <w:sz w:val="16"/>
                <w:szCs w:val="16"/>
                <w:lang w:bidi="bn-BD"/>
              </w:rPr>
              <w:instrText xml:space="preserve"> ADDIN EN.CITE &lt;EndNote&gt;&lt;Cite&gt;&lt;Author&gt;Ravinthirakumaran&lt;/Author&gt;&lt;Year&gt;2016&lt;/Year&gt;&lt;RecNum&gt;43&lt;/RecNum&gt;&lt;DisplayText&gt;(Ravinthirakumaran, Selvanathan, &amp;amp; Selvanathan, 2016)&lt;/DisplayText&gt;&lt;record&gt;&lt;rec-number&gt;43&lt;/rec-number&gt;&lt;foreign-keys&gt;&lt;key app="EN" db-id="2t2saexwbedw29efatoxfvvtvzp0edzw959f" timestamp="1688693390"&gt;43&lt;/key&gt;&lt;/foreign-keys&gt;&lt;ref-type name="Journal Article"&gt;17&lt;/ref-type&gt;&lt;contributors&gt;&lt;authors&gt;&lt;author&gt;Ravinthirakumaran, Navaratnam&lt;/author&gt;&lt;author&gt;Selvanathan, Saroja&lt;/author&gt;&lt;author&gt;Selvanathan, Eliyathamby A&lt;/author&gt;&lt;/authors&gt;&lt;/contributors&gt;&lt;titles&gt;&lt;title&gt;The twin deficits hypothesis in the SAARC countries: an empirical investigation&lt;/title&gt;&lt;secondary-title&gt;Journal of the Asia Pacific Economy&lt;/secondary-title&gt;&lt;/titles&gt;&lt;periodical&gt;&lt;full-title&gt;Journal of the Asia Pacific Economy&lt;/full-title&gt;&lt;/periodical&gt;&lt;pages&gt;77-90&lt;/pages&gt;&lt;volume&gt;21&lt;/volume&gt;&lt;number&gt;1&lt;/number&gt;&lt;dates&gt;&lt;year&gt;2016&lt;/year&gt;&lt;/dates&gt;&lt;isbn&gt;1354-7860&lt;/isbn&gt;&lt;urls&gt;&lt;/urls&gt;&lt;/record&gt;&lt;/Cite&gt;&lt;/EndNote&gt;</w:instrText>
            </w:r>
            <w:r>
              <w:rPr>
                <w:rFonts w:ascii="Times New Roman" w:eastAsia="Times New Roman" w:hAnsi="Times New Roman" w:cs="Times New Roman"/>
                <w:noProof/>
                <w:kern w:val="0"/>
                <w:sz w:val="16"/>
                <w:szCs w:val="16"/>
                <w:lang w:bidi="bn-BD"/>
              </w:rPr>
              <w:fldChar w:fldCharType="separate"/>
            </w:r>
            <w:r w:rsidR="00E712E2">
              <w:rPr>
                <w:rFonts w:ascii="Times New Roman" w:eastAsia="Times New Roman" w:hAnsi="Times New Roman" w:cs="Times New Roman"/>
                <w:b w:val="0"/>
                <w:bCs w:val="0"/>
                <w:noProof/>
                <w:kern w:val="0"/>
                <w:sz w:val="16"/>
                <w:szCs w:val="16"/>
                <w:lang w:bidi="bn-BD"/>
              </w:rPr>
              <w:t>(Ravinthirakumaran, Selvanathan, &amp; Selvanathan, 2016)</w:t>
            </w:r>
            <w:r>
              <w:rPr>
                <w:rFonts w:ascii="Times New Roman" w:eastAsia="Times New Roman" w:hAnsi="Times New Roman" w:cs="Times New Roman"/>
                <w:noProof/>
                <w:kern w:val="0"/>
                <w:sz w:val="16"/>
                <w:szCs w:val="16"/>
                <w:lang w:bidi="bn-BD"/>
              </w:rPr>
              <w:fldChar w:fldCharType="end"/>
            </w:r>
          </w:p>
        </w:tc>
        <w:tc>
          <w:tcPr>
            <w:tcW w:w="1185" w:type="dxa"/>
            <w:noWrap/>
            <w:hideMark/>
          </w:tcPr>
          <w:p w:rsidR="00F22860" w:rsidRPr="00F22860" w:rsidRDefault="00F22860" w:rsidP="003244AB">
            <w:pPr>
              <w:jc w:val="center"/>
              <w:cnfStyle w:val="000000000000"/>
              <w:rPr>
                <w:rFonts w:ascii="Times New Roman" w:eastAsia="Times New Roman" w:hAnsi="Times New Roman" w:cs="Times New Roman"/>
                <w:kern w:val="0"/>
                <w:sz w:val="14"/>
                <w:szCs w:val="14"/>
                <w:lang w:bidi="bn-BD"/>
              </w:rPr>
            </w:pPr>
            <w:r w:rsidRPr="00F22860">
              <w:rPr>
                <w:rFonts w:ascii="Times New Roman" w:eastAsia="Times New Roman" w:hAnsi="Times New Roman" w:cs="Times New Roman"/>
                <w:kern w:val="0"/>
                <w:sz w:val="14"/>
                <w:szCs w:val="14"/>
                <w:lang w:bidi="bn-BD"/>
              </w:rPr>
              <w:t>5 SAARC countries</w:t>
            </w:r>
          </w:p>
        </w:tc>
        <w:tc>
          <w:tcPr>
            <w:tcW w:w="1123" w:type="dxa"/>
            <w:noWrap/>
            <w:hideMark/>
          </w:tcPr>
          <w:p w:rsidR="00F22860" w:rsidRPr="00F22860" w:rsidRDefault="00F22860" w:rsidP="003244AB">
            <w:pPr>
              <w:jc w:val="center"/>
              <w:cnfStyle w:val="000000000000"/>
              <w:rPr>
                <w:rFonts w:ascii="Times New Roman" w:eastAsia="Times New Roman" w:hAnsi="Times New Roman" w:cs="Times New Roman"/>
                <w:kern w:val="0"/>
                <w:sz w:val="16"/>
                <w:szCs w:val="16"/>
                <w:lang w:bidi="bn-BD"/>
              </w:rPr>
            </w:pPr>
            <w:r w:rsidRPr="00F22860">
              <w:rPr>
                <w:rFonts w:ascii="Times New Roman" w:eastAsia="Times New Roman" w:hAnsi="Times New Roman" w:cs="Times New Roman"/>
                <w:kern w:val="0"/>
                <w:sz w:val="16"/>
                <w:szCs w:val="16"/>
                <w:lang w:bidi="bn-BD"/>
              </w:rPr>
              <w:t>1980-2012</w:t>
            </w:r>
          </w:p>
        </w:tc>
        <w:tc>
          <w:tcPr>
            <w:tcW w:w="2721" w:type="dxa"/>
            <w:hideMark/>
          </w:tcPr>
          <w:p w:rsidR="00F22860" w:rsidRPr="00F22860" w:rsidRDefault="00F22860" w:rsidP="00F03748">
            <w:pPr>
              <w:cnfStyle w:val="000000000000"/>
              <w:rPr>
                <w:rFonts w:ascii="Times New Roman" w:eastAsia="Times New Roman" w:hAnsi="Times New Roman" w:cs="Times New Roman"/>
                <w:kern w:val="0"/>
                <w:sz w:val="16"/>
                <w:szCs w:val="16"/>
                <w:lang w:bidi="bn-BD"/>
              </w:rPr>
            </w:pPr>
            <w:r w:rsidRPr="00F22860">
              <w:rPr>
                <w:rFonts w:ascii="Times New Roman" w:eastAsia="Times New Roman" w:hAnsi="Times New Roman" w:cs="Times New Roman"/>
                <w:kern w:val="0"/>
                <w:sz w:val="16"/>
                <w:szCs w:val="16"/>
                <w:lang w:bidi="bn-BD"/>
              </w:rPr>
              <w:t>Cointegration analysis,ECM,Granger causality test under VAR model.</w:t>
            </w:r>
          </w:p>
        </w:tc>
        <w:tc>
          <w:tcPr>
            <w:tcW w:w="4865" w:type="dxa"/>
            <w:hideMark/>
          </w:tcPr>
          <w:p w:rsidR="00F22860" w:rsidRPr="00F22860" w:rsidRDefault="00F22860" w:rsidP="003244AB">
            <w:pPr>
              <w:jc w:val="both"/>
              <w:cnfStyle w:val="000000000000"/>
              <w:rPr>
                <w:rFonts w:ascii="Times New Roman" w:eastAsia="Times New Roman" w:hAnsi="Times New Roman" w:cs="Times New Roman"/>
                <w:kern w:val="0"/>
                <w:sz w:val="16"/>
                <w:szCs w:val="16"/>
                <w:lang w:bidi="bn-BD"/>
              </w:rPr>
            </w:pPr>
            <w:r w:rsidRPr="00F22860">
              <w:rPr>
                <w:rFonts w:ascii="Times New Roman" w:eastAsia="Times New Roman" w:hAnsi="Times New Roman" w:cs="Times New Roman"/>
                <w:kern w:val="0"/>
                <w:sz w:val="16"/>
                <w:szCs w:val="16"/>
                <w:lang w:bidi="bn-BD"/>
              </w:rPr>
              <w:t>1.Pakistan &amp;</w:t>
            </w:r>
            <w:r w:rsidRPr="00373301">
              <w:rPr>
                <w:rFonts w:ascii="Times New Roman" w:eastAsia="Times New Roman" w:hAnsi="Times New Roman" w:cs="Times New Roman"/>
                <w:kern w:val="0"/>
                <w:sz w:val="16"/>
                <w:szCs w:val="16"/>
                <w:lang w:bidi="bn-BD"/>
              </w:rPr>
              <w:t>Sri Lanka</w:t>
            </w:r>
            <w:r w:rsidRPr="00F22860">
              <w:rPr>
                <w:rFonts w:ascii="Times New Roman" w:eastAsia="Times New Roman" w:hAnsi="Times New Roman" w:cs="Times New Roman"/>
                <w:kern w:val="0"/>
                <w:sz w:val="16"/>
                <w:szCs w:val="16"/>
                <w:lang w:bidi="bn-BD"/>
              </w:rPr>
              <w:t xml:space="preserve"> govt. should formulate a policy to control BD to manage CAD (Current Account Deficit), lessening currentexpenditure by minimize its size or increasing revenue 2. Bangladesh, Nepal, India should focus on strong encouragement of mass exports which will benefit them.3. Fiscal and trade sector reformation is essential which is</w:t>
            </w:r>
            <w:r w:rsidRPr="00F22860">
              <w:rPr>
                <w:rFonts w:ascii="Times New Roman" w:eastAsia="Times New Roman" w:hAnsi="Times New Roman" w:cs="Times New Roman"/>
                <w:kern w:val="0"/>
                <w:sz w:val="16"/>
                <w:szCs w:val="16"/>
                <w:lang w:bidi="bn-BD"/>
              </w:rPr>
              <w:br/>
              <w:t xml:space="preserve"> easy under democratic and disciplined govt.</w:t>
            </w:r>
          </w:p>
        </w:tc>
        <w:tc>
          <w:tcPr>
            <w:tcW w:w="1392" w:type="dxa"/>
            <w:hideMark/>
          </w:tcPr>
          <w:p w:rsidR="00F22860" w:rsidRPr="00F22860" w:rsidRDefault="00F22860" w:rsidP="00F03748">
            <w:pPr>
              <w:cnfStyle w:val="000000000000"/>
              <w:rPr>
                <w:rFonts w:ascii="Times New Roman" w:eastAsia="Times New Roman" w:hAnsi="Times New Roman" w:cs="Times New Roman"/>
                <w:color w:val="131413"/>
                <w:kern w:val="0"/>
                <w:sz w:val="14"/>
                <w:szCs w:val="14"/>
                <w:lang w:bidi="bn-BD"/>
              </w:rPr>
            </w:pPr>
            <w:r w:rsidRPr="00F22860">
              <w:rPr>
                <w:rFonts w:ascii="Times New Roman" w:eastAsia="Times New Roman" w:hAnsi="Times New Roman" w:cs="Times New Roman"/>
                <w:color w:val="131413"/>
                <w:kern w:val="0"/>
                <w:sz w:val="14"/>
                <w:szCs w:val="14"/>
                <w:lang w:bidi="bn-BD"/>
              </w:rPr>
              <w:t>(+ve)(Pakistan &amp;Sr</w:t>
            </w:r>
            <w:r w:rsidR="00F03748">
              <w:rPr>
                <w:rFonts w:ascii="Times New Roman" w:eastAsia="Times New Roman" w:hAnsi="Times New Roman" w:cs="Times New Roman"/>
                <w:color w:val="131413"/>
                <w:kern w:val="0"/>
                <w:sz w:val="14"/>
                <w:szCs w:val="14"/>
                <w:lang w:bidi="bn-BD"/>
              </w:rPr>
              <w:t>i</w:t>
            </w:r>
            <w:r w:rsidRPr="00F22860">
              <w:rPr>
                <w:rFonts w:ascii="Times New Roman" w:eastAsia="Times New Roman" w:hAnsi="Times New Roman" w:cs="Times New Roman"/>
                <w:color w:val="131413"/>
                <w:kern w:val="0"/>
                <w:sz w:val="14"/>
                <w:szCs w:val="14"/>
                <w:lang w:bidi="bn-BD"/>
              </w:rPr>
              <w:t>lanka)</w:t>
            </w:r>
            <w:r w:rsidRPr="00F22860">
              <w:rPr>
                <w:rFonts w:ascii="Times New Roman" w:eastAsia="Times New Roman" w:hAnsi="Times New Roman" w:cs="Times New Roman"/>
                <w:color w:val="131413"/>
                <w:kern w:val="0"/>
                <w:sz w:val="14"/>
                <w:szCs w:val="14"/>
                <w:lang w:bidi="bn-BD"/>
              </w:rPr>
              <w:br/>
              <w:t>(−ve) Bangladesh, India, Nepal)</w:t>
            </w:r>
          </w:p>
        </w:tc>
      </w:tr>
    </w:tbl>
    <w:p w:rsidR="00965443" w:rsidRDefault="00F03748" w:rsidP="00965443">
      <w:pPr>
        <w:spacing w:after="0" w:line="360" w:lineRule="auto"/>
        <w:jc w:val="center"/>
        <w:rPr>
          <w:rFonts w:ascii="Times New Roman" w:eastAsia="Times New Roman" w:hAnsi="Times New Roman" w:cs="Times New Roman"/>
          <w:i/>
          <w:iCs/>
          <w:color w:val="000000"/>
          <w:kern w:val="0"/>
          <w:sz w:val="20"/>
          <w:szCs w:val="20"/>
          <w:lang w:bidi="bn-BD"/>
        </w:rPr>
      </w:pPr>
      <w:r w:rsidRPr="00FF443C">
        <w:rPr>
          <w:rFonts w:ascii="Times New Roman" w:eastAsia="Times New Roman" w:hAnsi="Times New Roman" w:cs="Times New Roman"/>
          <w:i/>
          <w:iCs/>
          <w:color w:val="000000"/>
          <w:kern w:val="0"/>
          <w:sz w:val="20"/>
          <w:szCs w:val="20"/>
          <w:lang w:bidi="bn-BD"/>
        </w:rPr>
        <w:t>Source: Summarized by the author</w:t>
      </w:r>
    </w:p>
    <w:p w:rsidR="00965443" w:rsidRDefault="00965443" w:rsidP="00965443">
      <w:pPr>
        <w:spacing w:after="0" w:line="276" w:lineRule="auto"/>
        <w:jc w:val="both"/>
        <w:rPr>
          <w:rFonts w:ascii="Times New Roman" w:hAnsi="Times New Roman" w:cs="Times New Roman"/>
          <w:i/>
          <w:iCs/>
          <w:vertAlign w:val="superscript"/>
        </w:rPr>
      </w:pPr>
      <w:r w:rsidRPr="00965443">
        <w:rPr>
          <w:rFonts w:ascii="Times New Roman" w:hAnsi="Times New Roman" w:cs="Times New Roman"/>
          <w:i/>
          <w:iCs/>
          <w:vertAlign w:val="superscript"/>
        </w:rPr>
        <w:t>*SNR (Signal-to-noise ratio), GE (Government Expenditure), CAD (Current Account Deficit), Autoregressive Distributed Lag (ARDL)</w:t>
      </w:r>
    </w:p>
    <w:p w:rsidR="00965443" w:rsidRPr="00965443" w:rsidRDefault="00965443" w:rsidP="00965443">
      <w:pPr>
        <w:spacing w:after="0" w:line="276" w:lineRule="auto"/>
        <w:jc w:val="both"/>
        <w:rPr>
          <w:rFonts w:ascii="Times New Roman" w:eastAsia="Times New Roman" w:hAnsi="Times New Roman" w:cs="Times New Roman"/>
          <w:i/>
          <w:iCs/>
          <w:kern w:val="0"/>
          <w:lang w:bidi="bn-BD"/>
        </w:rPr>
      </w:pPr>
    </w:p>
    <w:p w:rsidR="00611C96" w:rsidRPr="007500AF" w:rsidRDefault="00611C96" w:rsidP="007500AF">
      <w:pPr>
        <w:spacing w:line="276" w:lineRule="auto"/>
        <w:jc w:val="both"/>
        <w:rPr>
          <w:rFonts w:ascii="Times New Roman" w:hAnsi="Times New Roman" w:cs="Times New Roman"/>
        </w:rPr>
      </w:pPr>
      <w:r>
        <w:rPr>
          <w:rFonts w:ascii="Times New Roman" w:hAnsi="Times New Roman" w:cs="Times New Roman"/>
        </w:rPr>
        <w:t xml:space="preserve">On the </w:t>
      </w:r>
      <w:r w:rsidR="00F002E4">
        <w:rPr>
          <w:rFonts w:ascii="Times New Roman" w:hAnsi="Times New Roman" w:cs="Times New Roman"/>
        </w:rPr>
        <w:t>contrary</w:t>
      </w:r>
      <w:r>
        <w:rPr>
          <w:rFonts w:ascii="Times New Roman" w:hAnsi="Times New Roman" w:cs="Times New Roman"/>
        </w:rPr>
        <w:t xml:space="preserve">, in </w:t>
      </w:r>
      <w:fldSimple w:instr=" REF _Ref167448652 \h  \* MERGEFORMAT ">
        <w:r w:rsidRPr="00E14328">
          <w:rPr>
            <w:rFonts w:ascii="Times New Roman" w:hAnsi="Times New Roman" w:cs="Times New Roman"/>
          </w:rPr>
          <w:t xml:space="preserve">Table </w:t>
        </w:r>
        <w:r>
          <w:rPr>
            <w:rFonts w:ascii="Times New Roman" w:hAnsi="Times New Roman" w:cs="Times New Roman"/>
            <w:noProof/>
          </w:rPr>
          <w:t>2</w:t>
        </w:r>
      </w:fldSimple>
      <w:r>
        <w:rPr>
          <w:rFonts w:ascii="Times New Roman" w:hAnsi="Times New Roman" w:cs="Times New Roman"/>
        </w:rPr>
        <w:t xml:space="preserve"> t</w:t>
      </w:r>
      <w:r w:rsidRPr="006474DA">
        <w:rPr>
          <w:rFonts w:ascii="Times New Roman" w:hAnsi="Times New Roman" w:cs="Times New Roman"/>
        </w:rPr>
        <w:t xml:space="preserve">he </w:t>
      </w:r>
      <w:r w:rsidR="00F002E4">
        <w:rPr>
          <w:rFonts w:ascii="Times New Roman" w:hAnsi="Times New Roman" w:cs="Times New Roman"/>
        </w:rPr>
        <w:t xml:space="preserve">correlation </w:t>
      </w:r>
      <w:r w:rsidR="000246C1" w:rsidRPr="000246C1">
        <w:rPr>
          <w:rFonts w:ascii="Times New Roman" w:hAnsi="Times New Roman" w:cs="Times New Roman"/>
        </w:rPr>
        <w:t xml:space="preserve">the relationship linking fiscal deficits and economic growth in </w:t>
      </w:r>
      <w:r w:rsidRPr="006474DA">
        <w:rPr>
          <w:rFonts w:ascii="Times New Roman" w:hAnsi="Times New Roman" w:cs="Times New Roman"/>
        </w:rPr>
        <w:t>Bangladesh presents a multifaceted view</w:t>
      </w:r>
      <w:r w:rsidR="00CC4837">
        <w:rPr>
          <w:rFonts w:ascii="Times New Roman" w:hAnsi="Times New Roman" w:cs="Times New Roman"/>
        </w:rPr>
        <w:t>,</w:t>
      </w:r>
      <w:r w:rsidRPr="006474DA">
        <w:rPr>
          <w:rFonts w:ascii="Times New Roman" w:hAnsi="Times New Roman" w:cs="Times New Roman"/>
        </w:rPr>
        <w:t xml:space="preserve"> largely split along the lines of Keynesian and Neoclassical economic theories. While studies like those by </w:t>
      </w:r>
      <w:r w:rsidR="00930126">
        <w:rPr>
          <w:rFonts w:ascii="Times New Roman" w:hAnsi="Times New Roman" w:cs="Times New Roman"/>
        </w:rPr>
        <w:fldChar w:fldCharType="begin"/>
      </w:r>
      <w:r>
        <w:rPr>
          <w:rFonts w:ascii="Times New Roman" w:hAnsi="Times New Roman" w:cs="Times New Roman"/>
        </w:rPr>
        <w:instrText xml:space="preserve"> ADDIN EN.CITE &lt;EndNote&gt;&lt;Cite AuthorYear="1"&gt;&lt;Author&gt;Hussain&lt;/Author&gt;&lt;Year&gt;2017&lt;/Year&gt;&lt;RecNum&gt;32&lt;/RecNum&gt;&lt;DisplayText&gt;Hussain and Haque (2017)&lt;/DisplayText&gt;&lt;record&gt;&lt;rec-number&gt;32&lt;/rec-number&gt;&lt;foreign-keys&gt;&lt;key app="EN" db-id="2t2saexwbedw29efatoxfvvtvzp0edzw959f" timestamp="1688630751"&gt;32&lt;/key&gt;&lt;/foreign-keys&gt;&lt;ref-type name="Journal Article"&gt;17&lt;/ref-type&gt;&lt;contributors&gt;&lt;authors&gt;&lt;author&gt;Hussain, Mohammed Ershad&lt;/author&gt;&lt;author&gt;Haque, Mahfuzul&lt;/author&gt;&lt;/authors&gt;&lt;/contributors&gt;&lt;titles&gt;&lt;title&gt;Fiscal Deficit and Its Impact on Economic Growth: Evidence from Bangladesh&lt;/title&gt;&lt;secondary-title&gt;Economies&lt;/secondary-title&gt;&lt;/titles&gt;&lt;periodical&gt;&lt;full-title&gt;Economies&lt;/full-title&gt;&lt;/periodical&gt;&lt;pages&gt;37&lt;/pages&gt;&lt;volume&gt;5&lt;/volume&gt;&lt;number&gt;4&lt;/number&gt;&lt;dates&gt;&lt;year&gt;2017&lt;/year&gt;&lt;/dates&gt;&lt;isbn&gt;2227-7099&lt;/isbn&gt;&lt;accession-num&gt;doi:10.3390/economies5040037&lt;/accession-num&gt;&lt;urls&gt;&lt;related-urls&gt;&lt;url&gt;https://www.mdpi.com/2227-7099/5/4/37&lt;/url&gt;&lt;/related-urls&gt;&lt;/urls&gt;&lt;/record&gt;&lt;/Cite&gt;&lt;/EndNote&gt;</w:instrText>
      </w:r>
      <w:r w:rsidR="00930126">
        <w:rPr>
          <w:rFonts w:ascii="Times New Roman" w:hAnsi="Times New Roman" w:cs="Times New Roman"/>
        </w:rPr>
        <w:fldChar w:fldCharType="separate"/>
      </w:r>
      <w:r>
        <w:rPr>
          <w:rFonts w:ascii="Times New Roman" w:hAnsi="Times New Roman" w:cs="Times New Roman"/>
          <w:noProof/>
        </w:rPr>
        <w:t>Hussain and Haque (2017)</w:t>
      </w:r>
      <w:r w:rsidR="00930126">
        <w:rPr>
          <w:rFonts w:ascii="Times New Roman" w:hAnsi="Times New Roman" w:cs="Times New Roman"/>
        </w:rPr>
        <w:fldChar w:fldCharType="end"/>
      </w:r>
      <w:r w:rsidRPr="006474DA">
        <w:rPr>
          <w:rFonts w:ascii="Times New Roman" w:hAnsi="Times New Roman" w:cs="Times New Roman"/>
        </w:rPr>
        <w:t xml:space="preserve">and </w:t>
      </w:r>
      <w:r w:rsidR="00930126">
        <w:rPr>
          <w:rFonts w:ascii="Times New Roman" w:hAnsi="Times New Roman" w:cs="Times New Roman"/>
        </w:rPr>
        <w:fldChar w:fldCharType="begin"/>
      </w:r>
      <w:r>
        <w:rPr>
          <w:rFonts w:ascii="Times New Roman" w:hAnsi="Times New Roman" w:cs="Times New Roman"/>
        </w:rPr>
        <w:instrText xml:space="preserve"> ADDIN EN.CITE &lt;EndNote&gt;&lt;Cite AuthorYear="1"&gt;&lt;Author&gt;Rana&lt;/Author&gt;&lt;Year&gt;2017&lt;/Year&gt;&lt;RecNum&gt;31&lt;/RecNum&gt;&lt;DisplayText&gt;Rana and Wahid (2017)&lt;/DisplayText&gt;&lt;record&gt;&lt;rec-number&gt;31&lt;/rec-number&gt;&lt;foreign-keys&gt;&lt;key app="EN" db-id="2t2saexwbedw29efatoxfvvtvzp0edzw959f" timestamp="1688630730"&gt;31&lt;/key&gt;&lt;/foreign-keys&gt;&lt;ref-type name="Journal Article"&gt;17&lt;/ref-type&gt;&lt;contributors&gt;&lt;authors&gt;&lt;author&gt;Rana, Ebney Ayaj&lt;/author&gt;&lt;author&gt;Wahid, Abu NM&lt;/author&gt;&lt;/authors&gt;&lt;/contributors&gt;&lt;titles&gt;&lt;title&gt;Fiscal deficit and economic growth in Bangladesh: A time-series analysis&lt;/title&gt;&lt;secondary-title&gt;The American Economist&lt;/secondary-title&gt;&lt;/titles&gt;&lt;periodical&gt;&lt;full-title&gt;The American Economist&lt;/full-title&gt;&lt;/periodical&gt;&lt;pages&gt;31-42&lt;/pages&gt;&lt;volume&gt;62&lt;/volume&gt;&lt;number&gt;1&lt;/number&gt;&lt;dates&gt;&lt;year&gt;2017&lt;/year&gt;&lt;/dates&gt;&lt;isbn&gt;0569-4345&lt;/isbn&gt;&lt;urls&gt;&lt;/urls&gt;&lt;/record&gt;&lt;/Cite&gt;&lt;/EndNote&gt;</w:instrText>
      </w:r>
      <w:r w:rsidR="00930126">
        <w:rPr>
          <w:rFonts w:ascii="Times New Roman" w:hAnsi="Times New Roman" w:cs="Times New Roman"/>
        </w:rPr>
        <w:fldChar w:fldCharType="separate"/>
      </w:r>
      <w:r>
        <w:rPr>
          <w:rFonts w:ascii="Times New Roman" w:hAnsi="Times New Roman" w:cs="Times New Roman"/>
          <w:noProof/>
        </w:rPr>
        <w:t>Rana and Wahid (2017)</w:t>
      </w:r>
      <w:r w:rsidR="00930126">
        <w:rPr>
          <w:rFonts w:ascii="Times New Roman" w:hAnsi="Times New Roman" w:cs="Times New Roman"/>
        </w:rPr>
        <w:fldChar w:fldCharType="end"/>
      </w:r>
      <w:r w:rsidRPr="006474DA">
        <w:rPr>
          <w:rFonts w:ascii="Times New Roman" w:hAnsi="Times New Roman" w:cs="Times New Roman"/>
        </w:rPr>
        <w:t xml:space="preserve">report a generally negative impact of budget deficits on growth, suggesting crowding out effects and higher interest rates </w:t>
      </w:r>
      <w:r>
        <w:rPr>
          <w:rFonts w:ascii="Times New Roman" w:hAnsi="Times New Roman" w:cs="Times New Roman"/>
        </w:rPr>
        <w:t>that</w:t>
      </w:r>
      <w:r w:rsidRPr="006474DA">
        <w:rPr>
          <w:rFonts w:ascii="Times New Roman" w:hAnsi="Times New Roman" w:cs="Times New Roman"/>
        </w:rPr>
        <w:t xml:space="preserve"> smother private investment, other studies offer a contrasting positive perspective. For instance, </w:t>
      </w:r>
      <w:r w:rsidR="00930126">
        <w:rPr>
          <w:rFonts w:ascii="Times New Roman" w:hAnsi="Times New Roman" w:cs="Times New Roman"/>
        </w:rPr>
        <w:fldChar w:fldCharType="begin"/>
      </w:r>
      <w:r>
        <w:rPr>
          <w:rFonts w:ascii="Times New Roman" w:hAnsi="Times New Roman" w:cs="Times New Roman"/>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sidR="00930126">
        <w:rPr>
          <w:rFonts w:ascii="Times New Roman" w:hAnsi="Times New Roman" w:cs="Times New Roman"/>
        </w:rPr>
        <w:fldChar w:fldCharType="separate"/>
      </w:r>
      <w:r>
        <w:rPr>
          <w:rFonts w:ascii="Times New Roman" w:hAnsi="Times New Roman" w:cs="Times New Roman"/>
          <w:noProof/>
        </w:rPr>
        <w:t>Biplob (2019)</w:t>
      </w:r>
      <w:r w:rsidR="00930126">
        <w:rPr>
          <w:rFonts w:ascii="Times New Roman" w:hAnsi="Times New Roman" w:cs="Times New Roman"/>
        </w:rPr>
        <w:fldChar w:fldCharType="end"/>
      </w:r>
      <w:r w:rsidRPr="006474DA">
        <w:rPr>
          <w:rFonts w:ascii="Times New Roman" w:hAnsi="Times New Roman" w:cs="Times New Roman"/>
        </w:rPr>
        <w:t xml:space="preserve"> and </w:t>
      </w:r>
      <w:r w:rsidR="00930126">
        <w:rPr>
          <w:rFonts w:ascii="Times New Roman" w:hAnsi="Times New Roman" w:cs="Times New Roman"/>
        </w:rPr>
        <w:fldChar w:fldCharType="begin"/>
      </w:r>
      <w:r>
        <w:rPr>
          <w:rFonts w:ascii="Times New Roman" w:hAnsi="Times New Roman" w:cs="Times New Roman"/>
        </w:rPr>
        <w:instrText xml:space="preserve"> ADDIN EN.CITE &lt;EndNote&gt;&lt;Cite AuthorYear="1"&gt;&lt;Author&gt;Alam&lt;/Author&gt;&lt;Year&gt;2022&lt;/Year&gt;&lt;RecNum&gt;34&lt;/RecNum&gt;&lt;DisplayText&gt;Alam, Sadekin, Islam, and Moudud-Ul-Huq (2022)&lt;/DisplayText&gt;&lt;record&gt;&lt;rec-number&gt;34&lt;/rec-number&gt;&lt;foreign-keys&gt;&lt;key app="EN" db-id="2t2saexwbedw29efatoxfvvtvzp0edzw959f" timestamp="1688630790"&gt;34&lt;/key&gt;&lt;/foreign-keys&gt;&lt;ref-type name="Journal Article"&gt;17&lt;/ref-type&gt;&lt;contributors&gt;&lt;authors&gt;&lt;author&gt;Alam, Md Mahbub&lt;/author&gt;&lt;author&gt;Sadekin, Md Nazmus&lt;/author&gt;&lt;author&gt;Islam, Rabiul&lt;/author&gt;&lt;author&gt;Moudud-Ul-Huq, Syed&lt;/author&gt;&lt;/authors&gt;&lt;/contributors&gt;&lt;titles&gt;&lt;title&gt;Effect of Deficit Financing on Economic Growth in Bangladesh: Cointegration and VECM Approach&lt;/title&gt;&lt;secondary-title&gt;FIIB Business Review&lt;/secondary-title&gt;&lt;/titles&gt;&lt;periodical&gt;&lt;full-title&gt;FIIB Business Review&lt;/full-title&gt;&lt;/periodical&gt;&lt;pages&gt;174-188&lt;/pages&gt;&lt;volume&gt;11&lt;/volume&gt;&lt;number&gt;2&lt;/number&gt;&lt;dates&gt;&lt;year&gt;2022&lt;/year&gt;&lt;/dates&gt;&lt;isbn&gt;2319-7145&lt;/isbn&gt;&lt;urls&gt;&lt;/urls&gt;&lt;/record&gt;&lt;/Cite&gt;&lt;/EndNote&gt;</w:instrText>
      </w:r>
      <w:r w:rsidR="00930126">
        <w:rPr>
          <w:rFonts w:ascii="Times New Roman" w:hAnsi="Times New Roman" w:cs="Times New Roman"/>
        </w:rPr>
        <w:fldChar w:fldCharType="separate"/>
      </w:r>
      <w:r>
        <w:rPr>
          <w:rFonts w:ascii="Times New Roman" w:hAnsi="Times New Roman" w:cs="Times New Roman"/>
          <w:noProof/>
        </w:rPr>
        <w:t>Alam, Sadekin, Islam, and Moudud-Ul-Huq (2022)</w:t>
      </w:r>
      <w:r w:rsidR="00930126">
        <w:rPr>
          <w:rFonts w:ascii="Times New Roman" w:hAnsi="Times New Roman" w:cs="Times New Roman"/>
        </w:rPr>
        <w:fldChar w:fldCharType="end"/>
      </w:r>
      <w:r w:rsidRPr="006474DA">
        <w:rPr>
          <w:rFonts w:ascii="Times New Roman" w:hAnsi="Times New Roman" w:cs="Times New Roman"/>
        </w:rPr>
        <w:t xml:space="preserve"> found a beneficial impact from budget deficits on economic growth, suggesting that under certain conditions, such as low private investment levels and high unemployment, deficit spending can stimulate economic demand and growth. This duality in findings points to a nuanced economic landscape where fiscal policy impacts are contingent upon broader economic conditions and policies </w:t>
      </w:r>
      <w:r w:rsidR="00930126">
        <w:rPr>
          <w:rFonts w:ascii="Times New Roman" w:hAnsi="Times New Roman" w:cs="Times New Roman"/>
        </w:rPr>
        <w:fldChar w:fldCharType="begin">
          <w:fldData xml:space="preserve">PEVuZE5vdGU+PENpdGU+PEF1dGhvcj5BbGFtPC9BdXRob3I+PFllYXI+MjAyMjwvWWVhcj48UmVj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</w:fldData>
        </w:fldChar>
      </w:r>
      <w:r>
        <w:rPr>
          <w:rFonts w:ascii="Times New Roman" w:hAnsi="Times New Roman" w:cs="Times New Roman"/>
        </w:rPr>
        <w:instrText xml:space="preserve"> ADDIN EN.CITE </w:instrText>
      </w:r>
      <w:r w:rsidR="00930126">
        <w:rPr>
          <w:rFonts w:ascii="Times New Roman" w:hAnsi="Times New Roman" w:cs="Times New Roman"/>
        </w:rPr>
        <w:fldChar w:fldCharType="begin">
          <w:fldData xml:space="preserve">PEVuZE5vdGU+PENpdGU+PEF1dGhvcj5BbGFtPC9BdXRob3I+PFllYXI+MjAyMjwvWWVhcj48UmVj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</w:fldData>
        </w:fldChar>
      </w:r>
      <w:r>
        <w:rPr>
          <w:rFonts w:ascii="Times New Roman" w:hAnsi="Times New Roman" w:cs="Times New Roman"/>
        </w:rPr>
        <w:instrText xml:space="preserve"> ADDIN EN.CITE.DATA </w:instrText>
      </w:r>
      <w:r w:rsidR="00930126">
        <w:rPr>
          <w:rFonts w:ascii="Times New Roman" w:hAnsi="Times New Roman" w:cs="Times New Roman"/>
        </w:rPr>
      </w:r>
      <w:r w:rsidR="00930126">
        <w:rPr>
          <w:rFonts w:ascii="Times New Roman" w:hAnsi="Times New Roman" w:cs="Times New Roman"/>
        </w:rPr>
        <w:fldChar w:fldCharType="end"/>
      </w:r>
      <w:r w:rsidR="00930126">
        <w:rPr>
          <w:rFonts w:ascii="Times New Roman" w:hAnsi="Times New Roman" w:cs="Times New Roman"/>
        </w:rPr>
      </w:r>
      <w:r w:rsidR="00930126">
        <w:rPr>
          <w:rFonts w:ascii="Times New Roman" w:hAnsi="Times New Roman" w:cs="Times New Roman"/>
        </w:rPr>
        <w:fldChar w:fldCharType="separate"/>
      </w:r>
      <w:r>
        <w:rPr>
          <w:rFonts w:ascii="Times New Roman" w:hAnsi="Times New Roman" w:cs="Times New Roman"/>
          <w:noProof/>
        </w:rPr>
        <w:t>(Alam, Sadekin, Islam, et al., 2022; Biplob, 2019; Hussain &amp; Haque, 2017)</w:t>
      </w:r>
      <w:r w:rsidR="00930126">
        <w:rPr>
          <w:rFonts w:ascii="Times New Roman" w:hAnsi="Times New Roman" w:cs="Times New Roman"/>
        </w:rPr>
        <w:fldChar w:fldCharType="end"/>
      </w:r>
      <w:r w:rsidRPr="006474DA">
        <w:rPr>
          <w:rFonts w:ascii="Times New Roman" w:hAnsi="Times New Roman" w:cs="Times New Roman"/>
        </w:rPr>
        <w:t>.</w:t>
      </w:r>
    </w:p>
    <w:p w:rsidR="00E14328" w:rsidRPr="00E14328" w:rsidRDefault="00E14328" w:rsidP="00F03748">
      <w:pPr>
        <w:pStyle w:val="Caption"/>
        <w:keepNext/>
        <w:spacing w:after="0"/>
        <w:jc w:val="center"/>
        <w:rPr>
          <w:rFonts w:ascii="Times New Roman" w:hAnsi="Times New Roman" w:cs="Times New Roman"/>
          <w:sz w:val="22"/>
          <w:szCs w:val="22"/>
        </w:rPr>
      </w:pPr>
      <w:bookmarkStart w:id="10" w:name="_Ref167448652"/>
      <w:r w:rsidRPr="00E14328">
        <w:rPr>
          <w:rFonts w:ascii="Times New Roman" w:hAnsi="Times New Roman" w:cs="Times New Roman"/>
          <w:sz w:val="22"/>
          <w:szCs w:val="22"/>
        </w:rPr>
        <w:t xml:space="preserve">Table </w:t>
      </w:r>
      <w:r w:rsidR="00930126" w:rsidRPr="00E14328">
        <w:rPr>
          <w:rFonts w:ascii="Times New Roman" w:hAnsi="Times New Roman" w:cs="Times New Roman"/>
          <w:sz w:val="22"/>
          <w:szCs w:val="22"/>
        </w:rPr>
        <w:fldChar w:fldCharType="begin"/>
      </w:r>
      <w:r w:rsidRPr="00E14328">
        <w:rPr>
          <w:rFonts w:ascii="Times New Roman" w:hAnsi="Times New Roman" w:cs="Times New Roman"/>
          <w:sz w:val="22"/>
          <w:szCs w:val="22"/>
        </w:rPr>
        <w:instrText xml:space="preserve"> SEQ Table \* ARABIC </w:instrText>
      </w:r>
      <w:r w:rsidR="00930126" w:rsidRPr="00E14328">
        <w:rPr>
          <w:rFonts w:ascii="Times New Roman" w:hAnsi="Times New Roman" w:cs="Times New Roman"/>
          <w:sz w:val="22"/>
          <w:szCs w:val="22"/>
        </w:rPr>
        <w:fldChar w:fldCharType="separate"/>
      </w:r>
      <w:r w:rsidR="004D2100">
        <w:rPr>
          <w:rFonts w:ascii="Times New Roman" w:hAnsi="Times New Roman" w:cs="Times New Roman"/>
          <w:noProof/>
          <w:sz w:val="22"/>
          <w:szCs w:val="22"/>
        </w:rPr>
        <w:t>2</w:t>
      </w:r>
      <w:r w:rsidR="00930126" w:rsidRPr="00E14328">
        <w:rPr>
          <w:rFonts w:ascii="Times New Roman" w:hAnsi="Times New Roman" w:cs="Times New Roman"/>
          <w:sz w:val="22"/>
          <w:szCs w:val="22"/>
        </w:rPr>
        <w:fldChar w:fldCharType="end"/>
      </w:r>
      <w:bookmarkEnd w:id="10"/>
      <w:r w:rsidRPr="00E14328">
        <w:rPr>
          <w:rFonts w:ascii="Times New Roman" w:hAnsi="Times New Roman" w:cs="Times New Roman"/>
          <w:sz w:val="22"/>
          <w:szCs w:val="22"/>
        </w:rPr>
        <w:t>: Empirical Studies on Bangladesh</w:t>
      </w:r>
    </w:p>
    <w:tbl>
      <w:tblPr>
        <w:tblStyle w:val="PlainTable2"/>
        <w:tblW w:w="12960" w:type="dxa"/>
        <w:tblBorders>
          <w:top w:val="single" w:sz="4" w:space="0" w:color="auto"/>
          <w:bottom w:val="single" w:sz="4" w:space="0" w:color="auto"/>
          <w:insideH w:val="single" w:sz="4" w:space="0" w:color="7F7F7F" w:themeColor="text1" w:themeTint="80"/>
        </w:tblBorders>
        <w:tblLayout w:type="fixed"/>
        <w:tblLook w:val="04A0"/>
      </w:tblPr>
      <w:tblGrid>
        <w:gridCol w:w="1260"/>
        <w:gridCol w:w="990"/>
        <w:gridCol w:w="1800"/>
        <w:gridCol w:w="1440"/>
        <w:gridCol w:w="5940"/>
        <w:gridCol w:w="1530"/>
      </w:tblGrid>
      <w:tr w:rsidR="00373301" w:rsidRPr="00373301" w:rsidTr="007500AF">
        <w:trPr>
          <w:cnfStyle w:val="100000000000"/>
          <w:trHeight w:val="219"/>
        </w:trPr>
        <w:tc>
          <w:tcPr>
            <w:cnfStyle w:val="001000000000"/>
            <w:tcW w:w="1260" w:type="dxa"/>
            <w:tcBorders>
              <w:bottom w:val="none" w:sz="0" w:space="0" w:color="auto"/>
            </w:tcBorders>
            <w:noWrap/>
            <w:hideMark/>
          </w:tcPr>
          <w:p w:rsidR="00842C40" w:rsidRPr="00A65529" w:rsidRDefault="00842C40" w:rsidP="00373301">
            <w:pPr>
              <w:jc w:val="center"/>
              <w:rPr>
                <w:rFonts w:ascii="Times New Roman" w:eastAsia="Times New Roman" w:hAnsi="Times New Roman" w:cs="Times New Roman"/>
                <w:color w:val="000000"/>
                <w:kern w:val="0"/>
                <w:sz w:val="18"/>
                <w:szCs w:val="18"/>
                <w:lang w:bidi="bn-BD"/>
              </w:rPr>
            </w:pPr>
            <w:r w:rsidRPr="00A65529">
              <w:rPr>
                <w:rFonts w:ascii="Times New Roman" w:eastAsia="Times New Roman" w:hAnsi="Times New Roman" w:cs="Times New Roman"/>
                <w:color w:val="000000"/>
                <w:kern w:val="0"/>
                <w:sz w:val="18"/>
                <w:szCs w:val="18"/>
                <w:lang w:bidi="bn-BD"/>
              </w:rPr>
              <w:t>Authors (</w:t>
            </w:r>
            <w:r w:rsidR="00373301" w:rsidRPr="00A65529">
              <w:rPr>
                <w:rFonts w:ascii="Times New Roman" w:eastAsia="Times New Roman" w:hAnsi="Times New Roman" w:cs="Times New Roman"/>
                <w:color w:val="000000"/>
                <w:kern w:val="0"/>
                <w:sz w:val="18"/>
                <w:szCs w:val="18"/>
                <w:lang w:bidi="bn-BD"/>
              </w:rPr>
              <w:t>Year)</w:t>
            </w:r>
          </w:p>
        </w:tc>
        <w:tc>
          <w:tcPr>
            <w:tcW w:w="990" w:type="dxa"/>
            <w:tcBorders>
              <w:bottom w:val="none" w:sz="0" w:space="0" w:color="auto"/>
            </w:tcBorders>
            <w:noWrap/>
            <w:hideMark/>
          </w:tcPr>
          <w:p w:rsidR="00842C40" w:rsidRPr="00842C40" w:rsidRDefault="00842C40" w:rsidP="00373301">
            <w:pPr>
              <w:jc w:val="center"/>
              <w:cnfStyle w:val="100000000000"/>
              <w:rPr>
                <w:rFonts w:ascii="Times New Roman" w:eastAsia="Times New Roman" w:hAnsi="Times New Roman" w:cs="Times New Roman"/>
                <w:color w:val="000000"/>
                <w:kern w:val="0"/>
                <w:sz w:val="18"/>
                <w:szCs w:val="18"/>
                <w:lang w:bidi="bn-BD"/>
              </w:rPr>
            </w:pPr>
            <w:r w:rsidRPr="00842C40">
              <w:rPr>
                <w:rFonts w:ascii="Times New Roman" w:eastAsia="Times New Roman" w:hAnsi="Times New Roman" w:cs="Times New Roman"/>
                <w:color w:val="000000"/>
                <w:kern w:val="0"/>
                <w:sz w:val="18"/>
                <w:szCs w:val="18"/>
                <w:lang w:bidi="bn-BD"/>
              </w:rPr>
              <w:t>period</w:t>
            </w:r>
          </w:p>
        </w:tc>
        <w:tc>
          <w:tcPr>
            <w:tcW w:w="1800" w:type="dxa"/>
            <w:tcBorders>
              <w:bottom w:val="none" w:sz="0" w:space="0" w:color="auto"/>
            </w:tcBorders>
            <w:noWrap/>
            <w:hideMark/>
          </w:tcPr>
          <w:p w:rsidR="00842C40" w:rsidRPr="00842C40" w:rsidRDefault="00842C40" w:rsidP="00373301">
            <w:pPr>
              <w:jc w:val="center"/>
              <w:cnfStyle w:val="100000000000"/>
              <w:rPr>
                <w:rFonts w:ascii="Times New Roman" w:eastAsia="Times New Roman" w:hAnsi="Times New Roman" w:cs="Times New Roman"/>
                <w:color w:val="000000"/>
                <w:kern w:val="0"/>
                <w:sz w:val="18"/>
                <w:szCs w:val="18"/>
                <w:lang w:bidi="bn-BD"/>
              </w:rPr>
            </w:pPr>
            <w:r w:rsidRPr="00842C40">
              <w:rPr>
                <w:rFonts w:ascii="Times New Roman" w:eastAsia="Times New Roman" w:hAnsi="Times New Roman" w:cs="Times New Roman"/>
                <w:color w:val="000000"/>
                <w:kern w:val="0"/>
                <w:sz w:val="18"/>
                <w:szCs w:val="18"/>
                <w:lang w:bidi="bn-BD"/>
              </w:rPr>
              <w:t>Context</w:t>
            </w:r>
          </w:p>
        </w:tc>
        <w:tc>
          <w:tcPr>
            <w:tcW w:w="1440" w:type="dxa"/>
            <w:tcBorders>
              <w:bottom w:val="none" w:sz="0" w:space="0" w:color="auto"/>
            </w:tcBorders>
            <w:noWrap/>
            <w:hideMark/>
          </w:tcPr>
          <w:p w:rsidR="00842C40" w:rsidRPr="00842C40" w:rsidRDefault="00842C40" w:rsidP="00373301">
            <w:pPr>
              <w:jc w:val="center"/>
              <w:cnfStyle w:val="100000000000"/>
              <w:rPr>
                <w:rFonts w:ascii="Times New Roman" w:eastAsia="Times New Roman" w:hAnsi="Times New Roman" w:cs="Times New Roman"/>
                <w:color w:val="000000"/>
                <w:kern w:val="0"/>
                <w:sz w:val="18"/>
                <w:szCs w:val="18"/>
                <w:lang w:bidi="bn-BD"/>
              </w:rPr>
            </w:pPr>
            <w:r w:rsidRPr="00842C40">
              <w:rPr>
                <w:rFonts w:ascii="Times New Roman" w:eastAsia="Times New Roman" w:hAnsi="Times New Roman" w:cs="Times New Roman"/>
                <w:color w:val="000000"/>
                <w:kern w:val="0"/>
                <w:sz w:val="18"/>
                <w:szCs w:val="18"/>
                <w:lang w:bidi="bn-BD"/>
              </w:rPr>
              <w:t>Methodology</w:t>
            </w:r>
          </w:p>
        </w:tc>
        <w:tc>
          <w:tcPr>
            <w:tcW w:w="5940" w:type="dxa"/>
            <w:tcBorders>
              <w:bottom w:val="none" w:sz="0" w:space="0" w:color="auto"/>
            </w:tcBorders>
            <w:noWrap/>
            <w:hideMark/>
          </w:tcPr>
          <w:p w:rsidR="00842C40" w:rsidRPr="00842C40" w:rsidRDefault="00842C40" w:rsidP="00373301">
            <w:pPr>
              <w:jc w:val="center"/>
              <w:cnfStyle w:val="100000000000"/>
              <w:rPr>
                <w:rFonts w:ascii="Times New Roman" w:eastAsia="Times New Roman" w:hAnsi="Times New Roman" w:cs="Times New Roman"/>
                <w:color w:val="000000"/>
                <w:kern w:val="0"/>
                <w:sz w:val="18"/>
                <w:szCs w:val="18"/>
                <w:lang w:bidi="bn-BD"/>
              </w:rPr>
            </w:pPr>
            <w:r w:rsidRPr="00842C40">
              <w:rPr>
                <w:rFonts w:ascii="Times New Roman" w:eastAsia="Times New Roman" w:hAnsi="Times New Roman" w:cs="Times New Roman"/>
                <w:color w:val="000000"/>
                <w:kern w:val="0"/>
                <w:sz w:val="18"/>
                <w:szCs w:val="18"/>
                <w:lang w:bidi="bn-BD"/>
              </w:rPr>
              <w:t>Findings</w:t>
            </w:r>
          </w:p>
        </w:tc>
        <w:tc>
          <w:tcPr>
            <w:tcW w:w="1530" w:type="dxa"/>
            <w:tcBorders>
              <w:bottom w:val="none" w:sz="0" w:space="0" w:color="auto"/>
            </w:tcBorders>
            <w:noWrap/>
            <w:hideMark/>
          </w:tcPr>
          <w:p w:rsidR="00842C40" w:rsidRPr="00842C40" w:rsidRDefault="00842C40" w:rsidP="00373301">
            <w:pPr>
              <w:jc w:val="center"/>
              <w:cnfStyle w:val="100000000000"/>
              <w:rPr>
                <w:rFonts w:ascii="Times New Roman" w:eastAsia="Times New Roman" w:hAnsi="Times New Roman" w:cs="Times New Roman"/>
                <w:color w:val="000000"/>
                <w:kern w:val="0"/>
                <w:sz w:val="18"/>
                <w:szCs w:val="18"/>
                <w:lang w:bidi="bn-BD"/>
              </w:rPr>
            </w:pPr>
            <w:r w:rsidRPr="00842C40">
              <w:rPr>
                <w:rFonts w:ascii="Times New Roman" w:eastAsia="Times New Roman" w:hAnsi="Times New Roman" w:cs="Times New Roman"/>
                <w:color w:val="000000"/>
                <w:kern w:val="0"/>
                <w:sz w:val="18"/>
                <w:szCs w:val="18"/>
                <w:lang w:bidi="bn-BD"/>
              </w:rPr>
              <w:t>Relationship</w:t>
            </w:r>
          </w:p>
        </w:tc>
      </w:tr>
      <w:tr w:rsidR="00E14328" w:rsidRPr="00373301" w:rsidTr="007500AF">
        <w:trPr>
          <w:cnfStyle w:val="000000100000"/>
          <w:trHeight w:val="408"/>
        </w:trPr>
        <w:tc>
          <w:tcPr>
            <w:cnfStyle w:val="001000000000"/>
            <w:tcW w:w="1260" w:type="dxa"/>
            <w:noWrap/>
            <w:hideMark/>
          </w:tcPr>
          <w:p w:rsidR="00842C40" w:rsidRPr="00842C40" w:rsidRDefault="00930126" w:rsidP="00373301">
            <w:pPr>
              <w:jc w:val="both"/>
              <w:rPr>
                <w:rFonts w:ascii="Times New Roman" w:eastAsia="Times New Roman" w:hAnsi="Times New Roman" w:cs="Times New Roman"/>
                <w:b w:val="0"/>
                <w:bCs w:val="0"/>
                <w:color w:val="000000"/>
                <w:kern w:val="0"/>
                <w:sz w:val="16"/>
                <w:szCs w:val="16"/>
                <w:lang w:bidi="bn-BD"/>
              </w:rPr>
            </w:pPr>
            <w:r>
              <w:rPr>
                <w:rFonts w:ascii="Times New Roman" w:eastAsia="Times New Roman" w:hAnsi="Times New Roman" w:cs="Times New Roman"/>
                <w:color w:val="000000"/>
                <w:kern w:val="0"/>
                <w:sz w:val="16"/>
                <w:szCs w:val="16"/>
                <w:lang w:bidi="bn-BD"/>
              </w:rPr>
              <w:fldChar w:fldCharType="begin"/>
            </w:r>
            <w:r w:rsidR="00E712E2">
              <w:rPr>
                <w:rFonts w:ascii="Times New Roman" w:eastAsia="Times New Roman" w:hAnsi="Times New Roman" w:cs="Times New Roman"/>
                <w:b w:val="0"/>
                <w:bCs w:val="0"/>
                <w:color w:val="000000"/>
                <w:kern w:val="0"/>
                <w:sz w:val="16"/>
                <w:szCs w:val="16"/>
                <w:lang w:bidi="bn-BD"/>
              </w:rPr>
              <w:instrText xml:space="preserve"> ADDIN EN.CITE &lt;EndNote&gt;&lt;Cite&gt;&lt;Author&gt;Hussain&lt;/Author&gt;&lt;Year&gt;2017&lt;/Year&gt;&lt;RecNum&gt;32&lt;/RecNum&gt;&lt;DisplayText&gt;(Hussain &amp;amp; Haque, 2017)&lt;/DisplayText&gt;&lt;record&gt;&lt;rec-number&gt;32&lt;/rec-number&gt;&lt;foreign-keys&gt;&lt;key app="EN" db-id="2t2saexwbedw29efatoxfvvtvzp0edzw959f" timestamp="1688630751"&gt;32&lt;/key&gt;&lt;/foreign-keys&gt;&lt;ref-type name="Journal Article"&gt;17&lt;/ref-type&gt;&lt;contributors&gt;&lt;authors&gt;&lt;author&gt;Hussain, Mohammed Ershad&lt;/author&gt;&lt;author&gt;Haque, Mahfuzul&lt;/author&gt;&lt;/authors&gt;&lt;/contributors&gt;&lt;titles&gt;&lt;title&gt;Fiscal Deficit and Its Impact on Economic Growth: Evidence from Bangladesh&lt;/title&gt;&lt;secondary-title&gt;Economies&lt;/secondary-title&gt;&lt;/titles&gt;&lt;periodical&gt;&lt;full-title&gt;Economies&lt;/full-title&gt;&lt;/periodical&gt;&lt;pages&gt;37&lt;/pages&gt;&lt;volume&gt;5&lt;/volume&gt;&lt;number&gt;4&lt;/number&gt;&lt;dates&gt;&lt;year&gt;2017&lt;/year&gt;&lt;/dates&gt;&lt;isbn&gt;2227-7099&lt;/isbn&gt;&lt;accession-num&gt;doi:10.3390/economies5040037&lt;/accession-num&gt;&lt;urls&gt;&lt;related-urls&gt;&lt;url&gt;https://www.mdpi.com/2227-7099/5/4/37&lt;/url&gt;&lt;/related-urls&gt;&lt;/urls&gt;&lt;/record&gt;&lt;/Cite&gt;&lt;/EndNote&gt;</w:instrText>
            </w:r>
            <w:r>
              <w:rPr>
                <w:rFonts w:ascii="Times New Roman" w:eastAsia="Times New Roman" w:hAnsi="Times New Roman" w:cs="Times New Roman"/>
                <w:color w:val="000000"/>
                <w:kern w:val="0"/>
                <w:sz w:val="16"/>
                <w:szCs w:val="16"/>
                <w:lang w:bidi="bn-BD"/>
              </w:rPr>
              <w:fldChar w:fldCharType="separate"/>
            </w:r>
            <w:r w:rsidR="00E712E2">
              <w:rPr>
                <w:rFonts w:ascii="Times New Roman" w:eastAsia="Times New Roman" w:hAnsi="Times New Roman" w:cs="Times New Roman"/>
                <w:b w:val="0"/>
                <w:bCs w:val="0"/>
                <w:noProof/>
                <w:color w:val="000000"/>
                <w:kern w:val="0"/>
                <w:sz w:val="16"/>
                <w:szCs w:val="16"/>
                <w:lang w:bidi="bn-BD"/>
              </w:rPr>
              <w:t>(Hussain &amp; Haque, 2017)</w:t>
            </w:r>
            <w:r>
              <w:rPr>
                <w:rFonts w:ascii="Times New Roman" w:eastAsia="Times New Roman" w:hAnsi="Times New Roman" w:cs="Times New Roman"/>
                <w:color w:val="000000"/>
                <w:kern w:val="0"/>
                <w:sz w:val="16"/>
                <w:szCs w:val="16"/>
                <w:lang w:bidi="bn-BD"/>
              </w:rPr>
              <w:fldChar w:fldCharType="end"/>
            </w:r>
          </w:p>
        </w:tc>
        <w:tc>
          <w:tcPr>
            <w:tcW w:w="990" w:type="dxa"/>
            <w:noWrap/>
            <w:hideMark/>
          </w:tcPr>
          <w:p w:rsidR="00842C40" w:rsidRPr="00842C40" w:rsidRDefault="00842C40" w:rsidP="00373301">
            <w:pPr>
              <w:jc w:val="both"/>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1993-2016</w:t>
            </w:r>
          </w:p>
        </w:tc>
        <w:tc>
          <w:tcPr>
            <w:tcW w:w="1800" w:type="dxa"/>
            <w:noWrap/>
            <w:hideMark/>
          </w:tcPr>
          <w:p w:rsidR="00842C40" w:rsidRPr="00842C40" w:rsidRDefault="00842C40" w:rsidP="00260DAA">
            <w:pPr>
              <w:jc w:val="both"/>
              <w:cnfStyle w:val="0000001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 xml:space="preserve">Evaluating the impact of FD on EG </w:t>
            </w:r>
          </w:p>
        </w:tc>
        <w:tc>
          <w:tcPr>
            <w:tcW w:w="1440" w:type="dxa"/>
            <w:noWrap/>
            <w:hideMark/>
          </w:tcPr>
          <w:p w:rsidR="00842C40" w:rsidRPr="00842C40" w:rsidRDefault="00842C40" w:rsidP="004A73AB">
            <w:pPr>
              <w:cnfStyle w:val="0000001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VECM (Theoretical with empirical justification)</w:t>
            </w:r>
          </w:p>
        </w:tc>
        <w:tc>
          <w:tcPr>
            <w:tcW w:w="5940" w:type="dxa"/>
            <w:hideMark/>
          </w:tcPr>
          <w:p w:rsidR="00842C40" w:rsidRPr="00842C40" w:rsidRDefault="00842C40" w:rsidP="005725F1">
            <w:pPr>
              <w:jc w:val="both"/>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w:t>
            </w:r>
            <w:r w:rsidR="000246C1" w:rsidRPr="000246C1">
              <w:rPr>
                <w:rFonts w:ascii="Times New Roman" w:eastAsia="Times New Roman" w:hAnsi="Times New Roman" w:cs="Times New Roman"/>
                <w:color w:val="000000"/>
                <w:kern w:val="0"/>
                <w:sz w:val="16"/>
                <w:szCs w:val="16"/>
                <w:lang w:bidi="bn-BD"/>
              </w:rPr>
              <w:t xml:space="preserve">A direct association between Fiscal Deficit </w:t>
            </w:r>
            <w:r w:rsidR="00F002E4">
              <w:rPr>
                <w:rFonts w:ascii="Times New Roman" w:eastAsia="Times New Roman" w:hAnsi="Times New Roman" w:cs="Times New Roman"/>
                <w:color w:val="000000"/>
                <w:kern w:val="0"/>
                <w:sz w:val="16"/>
                <w:szCs w:val="16"/>
                <w:lang w:bidi="bn-BD"/>
              </w:rPr>
              <w:t>(</w:t>
            </w:r>
            <w:r w:rsidR="00F002E4" w:rsidRPr="00F002E4">
              <w:rPr>
                <w:rFonts w:ascii="Times New Roman" w:eastAsia="Times New Roman" w:hAnsi="Times New Roman" w:cs="Times New Roman"/>
                <w:color w:val="000000"/>
                <w:kern w:val="0"/>
                <w:sz w:val="16"/>
                <w:szCs w:val="16"/>
                <w:lang w:bidi="bn-BD"/>
              </w:rPr>
              <w:t>FD</w:t>
            </w:r>
            <w:r w:rsidR="00F002E4">
              <w:rPr>
                <w:rFonts w:ascii="Times New Roman" w:eastAsia="Times New Roman" w:hAnsi="Times New Roman" w:cs="Times New Roman"/>
                <w:color w:val="000000"/>
                <w:kern w:val="0"/>
                <w:sz w:val="16"/>
                <w:szCs w:val="16"/>
                <w:lang w:bidi="bn-BD"/>
              </w:rPr>
              <w:t>)</w:t>
            </w:r>
            <w:r w:rsidR="00F002E4" w:rsidRPr="00F002E4">
              <w:rPr>
                <w:rFonts w:ascii="Times New Roman" w:eastAsia="Times New Roman" w:hAnsi="Times New Roman" w:cs="Times New Roman"/>
                <w:color w:val="000000"/>
                <w:kern w:val="0"/>
                <w:sz w:val="16"/>
                <w:szCs w:val="16"/>
                <w:lang w:bidi="bn-BD"/>
              </w:rPr>
              <w:t xml:space="preserve"> and GDPGR according to</w:t>
            </w:r>
            <w:r w:rsidR="00F002E4">
              <w:rPr>
                <w:rFonts w:ascii="Times New Roman" w:eastAsia="Times New Roman" w:hAnsi="Times New Roman" w:cs="Times New Roman"/>
                <w:color w:val="000000"/>
                <w:kern w:val="0"/>
                <w:sz w:val="16"/>
                <w:szCs w:val="16"/>
                <w:lang w:bidi="bn-BD"/>
              </w:rPr>
              <w:t xml:space="preserve"> Bangladesh Bureau of Statistics (</w:t>
            </w:r>
            <w:r w:rsidR="00F002E4" w:rsidRPr="00F002E4">
              <w:rPr>
                <w:rFonts w:ascii="Times New Roman" w:eastAsia="Times New Roman" w:hAnsi="Times New Roman" w:cs="Times New Roman"/>
                <w:color w:val="000000"/>
                <w:kern w:val="0"/>
                <w:sz w:val="16"/>
                <w:szCs w:val="16"/>
                <w:lang w:bidi="bn-BD"/>
              </w:rPr>
              <w:t>BBS</w:t>
            </w:r>
            <w:r w:rsidR="00F002E4">
              <w:rPr>
                <w:rFonts w:ascii="Times New Roman" w:eastAsia="Times New Roman" w:hAnsi="Times New Roman" w:cs="Times New Roman"/>
                <w:color w:val="000000"/>
                <w:kern w:val="0"/>
                <w:sz w:val="16"/>
                <w:szCs w:val="16"/>
                <w:lang w:bidi="bn-BD"/>
              </w:rPr>
              <w:t>)</w:t>
            </w:r>
            <w:r w:rsidRPr="00842C40">
              <w:rPr>
                <w:rFonts w:ascii="Times New Roman" w:eastAsia="Times New Roman" w:hAnsi="Times New Roman" w:cs="Times New Roman"/>
                <w:color w:val="000000"/>
                <w:kern w:val="0"/>
                <w:sz w:val="16"/>
                <w:szCs w:val="16"/>
                <w:lang w:bidi="bn-BD"/>
              </w:rPr>
              <w:t>data and negative in5% level of significant due to WBDI.</w:t>
            </w:r>
            <w:r w:rsidRPr="00842C40">
              <w:rPr>
                <w:rFonts w:ascii="Times New Roman" w:eastAsia="Times New Roman" w:hAnsi="Times New Roman" w:cs="Times New Roman"/>
                <w:color w:val="000000"/>
                <w:kern w:val="0"/>
                <w:sz w:val="16"/>
                <w:szCs w:val="16"/>
                <w:lang w:bidi="bn-BD"/>
              </w:rPr>
              <w:br/>
              <w:t>*</w:t>
            </w:r>
            <w:r w:rsidR="000246C1" w:rsidRPr="000246C1">
              <w:rPr>
                <w:rFonts w:ascii="Times New Roman" w:eastAsia="Times New Roman" w:hAnsi="Times New Roman" w:cs="Times New Roman"/>
                <w:color w:val="000000"/>
                <w:kern w:val="0"/>
                <w:sz w:val="16"/>
                <w:szCs w:val="16"/>
                <w:lang w:bidi="bn-BD"/>
              </w:rPr>
              <w:t>The displacement effect of government bank loans on private sector investment</w:t>
            </w:r>
          </w:p>
        </w:tc>
        <w:tc>
          <w:tcPr>
            <w:tcW w:w="1530" w:type="dxa"/>
            <w:noWrap/>
            <w:hideMark/>
          </w:tcPr>
          <w:p w:rsidR="00842C40" w:rsidRPr="00842C40" w:rsidRDefault="00842C40" w:rsidP="00CC4837">
            <w:pPr>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w:t>
            </w:r>
            <w:r w:rsidRPr="00373301">
              <w:rPr>
                <w:rFonts w:ascii="Times New Roman" w:eastAsia="Times New Roman" w:hAnsi="Times New Roman" w:cs="Times New Roman"/>
                <w:color w:val="000000"/>
                <w:kern w:val="0"/>
                <w:sz w:val="16"/>
                <w:szCs w:val="16"/>
                <w:lang w:bidi="bn-BD"/>
              </w:rPr>
              <w:t>+) ve</w:t>
            </w:r>
            <w:r w:rsidRPr="00842C40">
              <w:rPr>
                <w:rFonts w:ascii="Times New Roman" w:eastAsia="Times New Roman" w:hAnsi="Times New Roman" w:cs="Times New Roman"/>
                <w:color w:val="000000"/>
                <w:kern w:val="0"/>
                <w:sz w:val="16"/>
                <w:szCs w:val="16"/>
                <w:lang w:bidi="bn-BD"/>
              </w:rPr>
              <w:t xml:space="preserve"> for BBS and (</w:t>
            </w:r>
            <w:r w:rsidRPr="00373301">
              <w:rPr>
                <w:rFonts w:ascii="Times New Roman" w:eastAsia="Times New Roman" w:hAnsi="Times New Roman" w:cs="Times New Roman"/>
                <w:color w:val="000000"/>
                <w:kern w:val="0"/>
                <w:sz w:val="16"/>
                <w:szCs w:val="16"/>
                <w:lang w:bidi="bn-BD"/>
              </w:rPr>
              <w:t>−) ve</w:t>
            </w:r>
            <w:r w:rsidRPr="00842C40">
              <w:rPr>
                <w:rFonts w:ascii="Times New Roman" w:eastAsia="Times New Roman" w:hAnsi="Times New Roman" w:cs="Times New Roman"/>
                <w:color w:val="000000"/>
                <w:kern w:val="0"/>
                <w:sz w:val="16"/>
                <w:szCs w:val="16"/>
                <w:lang w:bidi="bn-BD"/>
              </w:rPr>
              <w:t>* for WBDI</w:t>
            </w:r>
          </w:p>
        </w:tc>
      </w:tr>
      <w:tr w:rsidR="00E14328" w:rsidRPr="00373301" w:rsidTr="007500AF">
        <w:trPr>
          <w:trHeight w:val="651"/>
        </w:trPr>
        <w:tc>
          <w:tcPr>
            <w:cnfStyle w:val="001000000000"/>
            <w:tcW w:w="1260" w:type="dxa"/>
            <w:hideMark/>
          </w:tcPr>
          <w:p w:rsidR="00842C40" w:rsidRPr="00842C40" w:rsidRDefault="00930126" w:rsidP="00373301">
            <w:pPr>
              <w:jc w:val="both"/>
              <w:rPr>
                <w:rFonts w:ascii="Times New Roman" w:eastAsia="Times New Roman" w:hAnsi="Times New Roman" w:cs="Times New Roman"/>
                <w:b w:val="0"/>
                <w:bCs w:val="0"/>
                <w:color w:val="000000"/>
                <w:kern w:val="0"/>
                <w:sz w:val="16"/>
                <w:szCs w:val="16"/>
                <w:lang w:bidi="bn-BD"/>
              </w:rPr>
            </w:pPr>
            <w:r>
              <w:rPr>
                <w:rFonts w:ascii="Times New Roman" w:eastAsia="Times New Roman" w:hAnsi="Times New Roman" w:cs="Times New Roman"/>
                <w:color w:val="000000"/>
                <w:kern w:val="0"/>
                <w:sz w:val="16"/>
                <w:szCs w:val="16"/>
                <w:lang w:bidi="bn-BD"/>
              </w:rPr>
              <w:fldChar w:fldCharType="begin"/>
            </w:r>
            <w:r w:rsidR="004321BD">
              <w:rPr>
                <w:rFonts w:ascii="Times New Roman" w:eastAsia="Times New Roman" w:hAnsi="Times New Roman" w:cs="Times New Roman"/>
                <w:b w:val="0"/>
                <w:bCs w:val="0"/>
                <w:color w:val="000000"/>
                <w:kern w:val="0"/>
                <w:sz w:val="16"/>
                <w:szCs w:val="16"/>
                <w:lang w:bidi="bn-BD"/>
              </w:rPr>
              <w:instrText xml:space="preserve"> ADDIN EN.CITE &lt;EndNote&gt;&lt;Cite&gt;&lt;Author&gt;Sadekin&lt;/Author&gt;&lt;Year&gt;2020&lt;/Year&gt;&lt;RecNum&gt;35&lt;/RecNum&gt;&lt;DisplayText&gt;(Sadekin, Alam, &amp;amp; Saha, 2020)&lt;/DisplayText&gt;&lt;record&gt;&lt;rec-number&gt;35&lt;/rec-number&gt;&lt;foreign-keys&gt;&lt;key app="EN" db-id="2t2saexwbedw29efatoxfvvtvzp0edzw959f" timestamp="1688630862"&gt;35&lt;/key&gt;&lt;/foreign-keys&gt;&lt;ref-type name="Journal Article"&gt;17&lt;/ref-type&gt;&lt;contributors&gt;&lt;authors&gt;&lt;author&gt;Sadekin, Md Nazmus&lt;/author&gt;&lt;author&gt;Alam, Md Mahbub&lt;/author&gt;&lt;author&gt;Saha, Subrata&lt;/author&gt;&lt;/authors&gt;&lt;/contributors&gt;&lt;titles&gt;&lt;title&gt;Analysis of trend and sources of government budget deficit financing in Bangladesh&lt;/title&gt;&lt;secondary-title&gt;Journal of International Studies&lt;/secondary-title&gt;&lt;/titles&gt;&lt;periodical&gt;&lt;full-title&gt;Journal of International Studies&lt;/full-title&gt;&lt;/periodical&gt;&lt;pages&gt;129-144&lt;/pages&gt;&lt;volume&gt;16&lt;/volume&gt;&lt;dates&gt;&lt;year&gt;2020&lt;/year&gt;&lt;/dates&gt;&lt;isbn&gt;2289-666X&lt;/isbn&gt;&lt;urls&gt;&lt;/urls&gt;&lt;/record&gt;&lt;/Cite&gt;&lt;/EndNote&gt;</w:instrText>
            </w:r>
            <w:r>
              <w:rPr>
                <w:rFonts w:ascii="Times New Roman" w:eastAsia="Times New Roman" w:hAnsi="Times New Roman" w:cs="Times New Roman"/>
                <w:color w:val="000000"/>
                <w:kern w:val="0"/>
                <w:sz w:val="16"/>
                <w:szCs w:val="16"/>
                <w:lang w:bidi="bn-BD"/>
              </w:rPr>
              <w:fldChar w:fldCharType="separate"/>
            </w:r>
            <w:r w:rsidR="004321BD">
              <w:rPr>
                <w:rFonts w:ascii="Times New Roman" w:eastAsia="Times New Roman" w:hAnsi="Times New Roman" w:cs="Times New Roman"/>
                <w:b w:val="0"/>
                <w:bCs w:val="0"/>
                <w:noProof/>
                <w:color w:val="000000"/>
                <w:kern w:val="0"/>
                <w:sz w:val="16"/>
                <w:szCs w:val="16"/>
                <w:lang w:bidi="bn-BD"/>
              </w:rPr>
              <w:t>(Sadekin, Alam, &amp; Saha, 2020)</w:t>
            </w:r>
            <w:r>
              <w:rPr>
                <w:rFonts w:ascii="Times New Roman" w:eastAsia="Times New Roman" w:hAnsi="Times New Roman" w:cs="Times New Roman"/>
                <w:color w:val="000000"/>
                <w:kern w:val="0"/>
                <w:sz w:val="16"/>
                <w:szCs w:val="16"/>
                <w:lang w:bidi="bn-BD"/>
              </w:rPr>
              <w:fldChar w:fldCharType="end"/>
            </w:r>
          </w:p>
        </w:tc>
        <w:tc>
          <w:tcPr>
            <w:tcW w:w="990" w:type="dxa"/>
            <w:noWrap/>
            <w:hideMark/>
          </w:tcPr>
          <w:p w:rsidR="00842C40" w:rsidRPr="00842C40" w:rsidRDefault="00842C40" w:rsidP="00373301">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1980-2018.</w:t>
            </w:r>
          </w:p>
        </w:tc>
        <w:tc>
          <w:tcPr>
            <w:tcW w:w="1800" w:type="dxa"/>
            <w:noWrap/>
            <w:hideMark/>
          </w:tcPr>
          <w:p w:rsidR="00842C40" w:rsidRPr="00842C40" w:rsidRDefault="00842C40" w:rsidP="00260DAA">
            <w:pPr>
              <w:jc w:val="both"/>
              <w:cnfStyle w:val="0000000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 xml:space="preserve">to state the picture of BD, its trend, source </w:t>
            </w:r>
          </w:p>
        </w:tc>
        <w:tc>
          <w:tcPr>
            <w:tcW w:w="1440" w:type="dxa"/>
            <w:hideMark/>
          </w:tcPr>
          <w:p w:rsidR="00842C40" w:rsidRPr="00842C40" w:rsidRDefault="00842C40" w:rsidP="004A73AB">
            <w:pPr>
              <w:cnfStyle w:val="0000000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Bryman’s Descriptive method (2003)</w:t>
            </w:r>
            <w:r w:rsidRPr="00842C40">
              <w:rPr>
                <w:rFonts w:ascii="Times New Roman" w:eastAsia="Times New Roman" w:hAnsi="Times New Roman" w:cs="Times New Roman"/>
                <w:color w:val="000000"/>
                <w:kern w:val="0"/>
                <w:sz w:val="14"/>
                <w:szCs w:val="14"/>
                <w:lang w:bidi="bn-BD"/>
              </w:rPr>
              <w:br/>
              <w:t xml:space="preserve">secondary data </w:t>
            </w:r>
          </w:p>
        </w:tc>
        <w:tc>
          <w:tcPr>
            <w:tcW w:w="5940" w:type="dxa"/>
            <w:hideMark/>
          </w:tcPr>
          <w:p w:rsidR="00842C40" w:rsidRPr="00842C40" w:rsidRDefault="00842C40" w:rsidP="005725F1">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w:t>
            </w:r>
            <w:r w:rsidRPr="00373301">
              <w:rPr>
                <w:rFonts w:ascii="Times New Roman" w:eastAsia="Times New Roman" w:hAnsi="Times New Roman" w:cs="Times New Roman"/>
                <w:color w:val="000000"/>
                <w:kern w:val="0"/>
                <w:sz w:val="16"/>
                <w:szCs w:val="16"/>
                <w:lang w:bidi="bn-BD"/>
              </w:rPr>
              <w:t>Two</w:t>
            </w:r>
            <w:r w:rsidRPr="00842C40">
              <w:rPr>
                <w:rFonts w:ascii="Times New Roman" w:eastAsia="Times New Roman" w:hAnsi="Times New Roman" w:cs="Times New Roman"/>
                <w:color w:val="000000"/>
                <w:kern w:val="0"/>
                <w:sz w:val="16"/>
                <w:szCs w:val="16"/>
                <w:lang w:bidi="bn-BD"/>
              </w:rPr>
              <w:t xml:space="preserve"> sources of govt. BD; domestic and foreign source *The government shouldconcentrate on other areas, developing internal resources, initiating action to createinvestable resources, and creating a fund to finance non-development </w:t>
            </w:r>
            <w:r w:rsidRPr="00373301">
              <w:rPr>
                <w:rFonts w:ascii="Times New Roman" w:eastAsia="Times New Roman" w:hAnsi="Times New Roman" w:cs="Times New Roman"/>
                <w:color w:val="000000"/>
                <w:kern w:val="0"/>
                <w:sz w:val="16"/>
                <w:szCs w:val="16"/>
                <w:lang w:bidi="bn-BD"/>
              </w:rPr>
              <w:t>expenditure. *</w:t>
            </w:r>
            <w:r w:rsidR="005725F1" w:rsidRPr="005725F1">
              <w:rPr>
                <w:rFonts w:ascii="Times New Roman" w:eastAsia="Times New Roman" w:hAnsi="Times New Roman" w:cs="Times New Roman"/>
                <w:color w:val="000000"/>
                <w:kern w:val="0"/>
                <w:sz w:val="16"/>
                <w:szCs w:val="16"/>
                <w:lang w:bidi="bn-BD"/>
              </w:rPr>
              <w:t>Crowding out effect: government bank loan on private sector investment</w:t>
            </w:r>
          </w:p>
        </w:tc>
        <w:tc>
          <w:tcPr>
            <w:tcW w:w="1530" w:type="dxa"/>
            <w:hideMark/>
          </w:tcPr>
          <w:p w:rsidR="00842C40" w:rsidRPr="00842C40" w:rsidRDefault="00965443" w:rsidP="00CC4837">
            <w:pPr>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Keynesian (</w:t>
            </w:r>
            <w:r w:rsidR="00842C40" w:rsidRPr="00842C40">
              <w:rPr>
                <w:rFonts w:ascii="Times New Roman" w:eastAsia="Times New Roman" w:hAnsi="Times New Roman" w:cs="Times New Roman"/>
                <w:color w:val="000000"/>
                <w:kern w:val="0"/>
                <w:sz w:val="16"/>
                <w:szCs w:val="16"/>
                <w:lang w:bidi="bn-BD"/>
              </w:rPr>
              <w:t>+ve</w:t>
            </w:r>
            <w:r w:rsidR="007500AF">
              <w:rPr>
                <w:rFonts w:ascii="Times New Roman" w:eastAsia="Times New Roman" w:hAnsi="Times New Roman" w:cs="Times New Roman"/>
                <w:color w:val="000000"/>
                <w:kern w:val="0"/>
                <w:sz w:val="16"/>
                <w:szCs w:val="16"/>
                <w:lang w:bidi="bn-BD"/>
              </w:rPr>
              <w:t xml:space="preserve">, </w:t>
            </w:r>
            <w:r w:rsidR="00842C40" w:rsidRPr="00842C40">
              <w:rPr>
                <w:rFonts w:ascii="Times New Roman" w:eastAsia="Times New Roman" w:hAnsi="Times New Roman" w:cs="Times New Roman"/>
                <w:color w:val="000000"/>
                <w:kern w:val="0"/>
                <w:sz w:val="16"/>
                <w:szCs w:val="16"/>
                <w:lang w:bidi="bn-BD"/>
              </w:rPr>
              <w:t>neoclassical(-ve)</w:t>
            </w:r>
            <w:r w:rsidR="00F03748" w:rsidRPr="00373301">
              <w:rPr>
                <w:rFonts w:ascii="Times New Roman" w:eastAsia="Times New Roman" w:hAnsi="Times New Roman" w:cs="Times New Roman"/>
                <w:color w:val="000000"/>
                <w:kern w:val="0"/>
                <w:sz w:val="16"/>
                <w:szCs w:val="16"/>
                <w:lang w:bidi="bn-BD"/>
              </w:rPr>
              <w:t>Ricardian (</w:t>
            </w:r>
            <w:r w:rsidR="00842C40" w:rsidRPr="00842C40">
              <w:rPr>
                <w:rFonts w:ascii="Times New Roman" w:eastAsia="Times New Roman" w:hAnsi="Times New Roman" w:cs="Times New Roman"/>
                <w:color w:val="000000"/>
                <w:kern w:val="0"/>
                <w:sz w:val="16"/>
                <w:szCs w:val="16"/>
                <w:lang w:bidi="bn-BD"/>
              </w:rPr>
              <w:t>Unbiased Nexus)</w:t>
            </w:r>
          </w:p>
        </w:tc>
      </w:tr>
      <w:tr w:rsidR="00E14328" w:rsidRPr="00373301" w:rsidTr="007500AF">
        <w:trPr>
          <w:cnfStyle w:val="000000100000"/>
          <w:trHeight w:val="445"/>
        </w:trPr>
        <w:tc>
          <w:tcPr>
            <w:cnfStyle w:val="001000000000"/>
            <w:tcW w:w="1260" w:type="dxa"/>
            <w:noWrap/>
            <w:hideMark/>
          </w:tcPr>
          <w:p w:rsidR="00842C40" w:rsidRPr="00842C40" w:rsidRDefault="00930126" w:rsidP="00373301">
            <w:pPr>
              <w:jc w:val="both"/>
              <w:rPr>
                <w:rFonts w:ascii="Times New Roman" w:eastAsia="Times New Roman" w:hAnsi="Times New Roman" w:cs="Times New Roman"/>
                <w:b w:val="0"/>
                <w:bCs w:val="0"/>
                <w:color w:val="000000"/>
                <w:kern w:val="0"/>
                <w:sz w:val="16"/>
                <w:szCs w:val="16"/>
                <w:lang w:bidi="bn-BD"/>
              </w:rPr>
            </w:pPr>
            <w:r>
              <w:rPr>
                <w:rFonts w:ascii="Times New Roman" w:eastAsia="Times New Roman" w:hAnsi="Times New Roman" w:cs="Times New Roman"/>
                <w:color w:val="000000"/>
                <w:kern w:val="0"/>
                <w:sz w:val="16"/>
                <w:szCs w:val="16"/>
                <w:lang w:bidi="bn-BD"/>
              </w:rPr>
              <w:fldChar w:fldCharType="begin"/>
            </w:r>
            <w:r w:rsidR="00E712E2">
              <w:rPr>
                <w:rFonts w:ascii="Times New Roman" w:eastAsia="Times New Roman" w:hAnsi="Times New Roman" w:cs="Times New Roman"/>
                <w:b w:val="0"/>
                <w:bCs w:val="0"/>
                <w:color w:val="000000"/>
                <w:kern w:val="0"/>
                <w:sz w:val="16"/>
                <w:szCs w:val="16"/>
                <w:lang w:bidi="bn-BD"/>
              </w:rPr>
              <w:instrText xml:space="preserve"> ADDIN EN.CITE &lt;EndNote&gt;&lt;Cite&gt;&lt;Author&gt;Rana&lt;/Author&gt;&lt;Year&gt;2017&lt;/Year&gt;&lt;RecNum&gt;31&lt;/RecNum&gt;&lt;DisplayText&gt;(Rana &amp;amp; Wahid, 2017)&lt;/DisplayText&gt;&lt;record&gt;&lt;rec-number&gt;31&lt;/rec-number&gt;&lt;foreign-keys&gt;&lt;key app="EN" db-id="2t2saexwbedw29efatoxfvvtvzp0edzw959f" timestamp="1688630730"&gt;31&lt;/key&gt;&lt;/foreign-keys&gt;&lt;ref-type name="Journal Article"&gt;17&lt;/ref-type&gt;&lt;contributors&gt;&lt;authors&gt;&lt;author&gt;Rana, Ebney Ayaj&lt;/author&gt;&lt;author&gt;Wahid, Abu NM&lt;/author&gt;&lt;/authors&gt;&lt;/contributors&gt;&lt;titles&gt;&lt;title&gt;Fiscal deficit and economic growth in Bangladesh: A time-series analysis&lt;/title&gt;&lt;secondary-title&gt;The American Economist&lt;/secondary-title&gt;&lt;/titles&gt;&lt;periodical&gt;&lt;full-title&gt;The American Economist&lt;/full-title&gt;&lt;/periodical&gt;&lt;pages&gt;31-42&lt;/pages&gt;&lt;volume&gt;62&lt;/volume&gt;&lt;number&gt;1&lt;/number&gt;&lt;dates&gt;&lt;year&gt;2017&lt;/year&gt;&lt;/dates&gt;&lt;isbn&gt;0569-4345&lt;/isbn&gt;&lt;urls&gt;&lt;/urls&gt;&lt;/record&gt;&lt;/Cite&gt;&lt;/EndNote&gt;</w:instrText>
            </w:r>
            <w:r>
              <w:rPr>
                <w:rFonts w:ascii="Times New Roman" w:eastAsia="Times New Roman" w:hAnsi="Times New Roman" w:cs="Times New Roman"/>
                <w:color w:val="000000"/>
                <w:kern w:val="0"/>
                <w:sz w:val="16"/>
                <w:szCs w:val="16"/>
                <w:lang w:bidi="bn-BD"/>
              </w:rPr>
              <w:fldChar w:fldCharType="separate"/>
            </w:r>
            <w:r w:rsidR="00E712E2">
              <w:rPr>
                <w:rFonts w:ascii="Times New Roman" w:eastAsia="Times New Roman" w:hAnsi="Times New Roman" w:cs="Times New Roman"/>
                <w:b w:val="0"/>
                <w:bCs w:val="0"/>
                <w:noProof/>
                <w:color w:val="000000"/>
                <w:kern w:val="0"/>
                <w:sz w:val="16"/>
                <w:szCs w:val="16"/>
                <w:lang w:bidi="bn-BD"/>
              </w:rPr>
              <w:t>(Rana &amp; Wahid, 2017)</w:t>
            </w:r>
            <w:r>
              <w:rPr>
                <w:rFonts w:ascii="Times New Roman" w:eastAsia="Times New Roman" w:hAnsi="Times New Roman" w:cs="Times New Roman"/>
                <w:color w:val="000000"/>
                <w:kern w:val="0"/>
                <w:sz w:val="16"/>
                <w:szCs w:val="16"/>
                <w:lang w:bidi="bn-BD"/>
              </w:rPr>
              <w:fldChar w:fldCharType="end"/>
            </w:r>
          </w:p>
        </w:tc>
        <w:tc>
          <w:tcPr>
            <w:tcW w:w="990" w:type="dxa"/>
            <w:noWrap/>
            <w:hideMark/>
          </w:tcPr>
          <w:p w:rsidR="00842C40" w:rsidRPr="00842C40" w:rsidRDefault="00842C40" w:rsidP="00373301">
            <w:pPr>
              <w:jc w:val="both"/>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1981-2014</w:t>
            </w:r>
          </w:p>
        </w:tc>
        <w:tc>
          <w:tcPr>
            <w:tcW w:w="1800" w:type="dxa"/>
            <w:noWrap/>
            <w:hideMark/>
          </w:tcPr>
          <w:p w:rsidR="00842C40" w:rsidRPr="00842C40" w:rsidRDefault="00842C40" w:rsidP="00260DAA">
            <w:pPr>
              <w:jc w:val="both"/>
              <w:cnfStyle w:val="0000001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 xml:space="preserve">To picturize the impact of BD on EG </w:t>
            </w:r>
          </w:p>
        </w:tc>
        <w:tc>
          <w:tcPr>
            <w:tcW w:w="1440" w:type="dxa"/>
            <w:hideMark/>
          </w:tcPr>
          <w:p w:rsidR="00842C40" w:rsidRPr="00842C40" w:rsidRDefault="00842C40" w:rsidP="004A73AB">
            <w:pPr>
              <w:cnfStyle w:val="0000001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 xml:space="preserve">OLS, VECM, Granger causality test, </w:t>
            </w:r>
            <w:r w:rsidRPr="00842C40">
              <w:rPr>
                <w:rFonts w:ascii="Times New Roman" w:eastAsia="Times New Roman" w:hAnsi="Times New Roman" w:cs="Times New Roman"/>
                <w:color w:val="000000"/>
                <w:kern w:val="0"/>
                <w:sz w:val="14"/>
                <w:szCs w:val="14"/>
                <w:lang w:bidi="bn-BD"/>
              </w:rPr>
              <w:br/>
              <w:t xml:space="preserve">Time series analysis </w:t>
            </w:r>
          </w:p>
        </w:tc>
        <w:tc>
          <w:tcPr>
            <w:tcW w:w="5940" w:type="dxa"/>
            <w:hideMark/>
          </w:tcPr>
          <w:p w:rsidR="00842C40" w:rsidRPr="00842C40" w:rsidRDefault="00842C40" w:rsidP="005725F1">
            <w:pPr>
              <w:jc w:val="both"/>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 xml:space="preserve">Govt. should ensure the following matters </w:t>
            </w:r>
            <w:r w:rsidR="005725F1" w:rsidRPr="005725F1">
              <w:rPr>
                <w:rFonts w:ascii="Times New Roman" w:eastAsia="Times New Roman" w:hAnsi="Times New Roman" w:cs="Times New Roman"/>
                <w:color w:val="000000"/>
                <w:kern w:val="0"/>
                <w:sz w:val="16"/>
                <w:szCs w:val="16"/>
                <w:lang w:bidi="bn-BD"/>
              </w:rPr>
              <w:t xml:space="preserve">to draw in domestic and foreign investments </w:t>
            </w:r>
            <w:r w:rsidR="000246C1" w:rsidRPr="000246C1">
              <w:rPr>
                <w:rFonts w:ascii="Times New Roman" w:eastAsia="Times New Roman" w:hAnsi="Times New Roman" w:cs="Times New Roman"/>
                <w:color w:val="000000"/>
                <w:kern w:val="0"/>
                <w:sz w:val="16"/>
                <w:szCs w:val="16"/>
                <w:lang w:bidi="bn-BD"/>
              </w:rPr>
              <w:t>Ensuring a balanced alignment between fiscal and monetary policies, alongside reforms in the tax system, closing tax loopholes, promoting political stability, and upholding the rule of law within the country.</w:t>
            </w:r>
          </w:p>
        </w:tc>
        <w:tc>
          <w:tcPr>
            <w:tcW w:w="1530" w:type="dxa"/>
            <w:noWrap/>
            <w:hideMark/>
          </w:tcPr>
          <w:p w:rsidR="00842C40" w:rsidRPr="00842C40" w:rsidRDefault="00842C40" w:rsidP="00373301">
            <w:pPr>
              <w:jc w:val="both"/>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w:t>
            </w:r>
            <w:r w:rsidRPr="00E14328">
              <w:rPr>
                <w:rFonts w:ascii="Times New Roman" w:eastAsia="Times New Roman" w:hAnsi="Times New Roman" w:cs="Times New Roman"/>
                <w:color w:val="000000"/>
                <w:kern w:val="0"/>
                <w:sz w:val="16"/>
                <w:szCs w:val="16"/>
                <w:lang w:bidi="bn-BD"/>
              </w:rPr>
              <w:t>−) ve</w:t>
            </w:r>
            <w:r w:rsidRPr="00842C40">
              <w:rPr>
                <w:rFonts w:ascii="Times New Roman" w:eastAsia="Times New Roman" w:hAnsi="Times New Roman" w:cs="Times New Roman"/>
                <w:color w:val="000000"/>
                <w:kern w:val="0"/>
                <w:sz w:val="16"/>
                <w:szCs w:val="16"/>
                <w:lang w:bidi="bn-BD"/>
              </w:rPr>
              <w:t>*</w:t>
            </w:r>
          </w:p>
        </w:tc>
      </w:tr>
      <w:tr w:rsidR="00E14328" w:rsidRPr="00373301" w:rsidTr="007500AF">
        <w:trPr>
          <w:trHeight w:val="292"/>
        </w:trPr>
        <w:tc>
          <w:tcPr>
            <w:cnfStyle w:val="001000000000"/>
            <w:tcW w:w="1260" w:type="dxa"/>
            <w:noWrap/>
            <w:hideMark/>
          </w:tcPr>
          <w:p w:rsidR="00842C40" w:rsidRPr="00842C40" w:rsidRDefault="00930126" w:rsidP="00373301">
            <w:pPr>
              <w:jc w:val="both"/>
              <w:rPr>
                <w:rFonts w:ascii="Times New Roman" w:eastAsia="Times New Roman" w:hAnsi="Times New Roman" w:cs="Times New Roman"/>
                <w:b w:val="0"/>
                <w:bCs w:val="0"/>
                <w:color w:val="000000"/>
                <w:kern w:val="0"/>
                <w:sz w:val="16"/>
                <w:szCs w:val="16"/>
                <w:lang w:bidi="bn-BD"/>
              </w:rPr>
            </w:pPr>
            <w:r>
              <w:rPr>
                <w:rFonts w:ascii="Times New Roman" w:eastAsia="Times New Roman" w:hAnsi="Times New Roman" w:cs="Times New Roman"/>
                <w:color w:val="000000"/>
                <w:kern w:val="0"/>
                <w:sz w:val="16"/>
                <w:szCs w:val="16"/>
                <w:lang w:bidi="bn-BD"/>
              </w:rPr>
              <w:fldChar w:fldCharType="begin"/>
            </w:r>
            <w:r w:rsidR="00E712E2">
              <w:rPr>
                <w:rFonts w:ascii="Times New Roman" w:eastAsia="Times New Roman" w:hAnsi="Times New Roman" w:cs="Times New Roman"/>
                <w:b w:val="0"/>
                <w:bCs w:val="0"/>
                <w:color w:val="000000"/>
                <w:kern w:val="0"/>
                <w:sz w:val="16"/>
                <w:szCs w:val="16"/>
                <w:lang w:bidi="bn-BD"/>
              </w:rPr>
              <w:instrText xml:space="preserve"> ADDIN EN.CITE &lt;EndNote&gt;&lt;Cite&gt;&lt;Author&gt;Abdullah&lt;/Author&gt;&lt;Year&gt;2018&lt;/Year&gt;&lt;RecNum&gt;39&lt;/RecNum&gt;&lt;DisplayText&gt;(Abdullah, Azad, &amp;amp; Siddiqua, 2018)&lt;/DisplayText&gt;&lt;record&gt;&lt;rec-number&gt;39&lt;/rec-number&gt;&lt;foreign-keys&gt;&lt;key app="EN" db-id="2t2saexwbedw29efatoxfvvtvzp0edzw959f" timestamp="1688638248"&gt;39&lt;/key&gt;&lt;/foreign-keys&gt;&lt;ref-type name="Journal Article"&gt;17&lt;/ref-type&gt;&lt;contributors&gt;&lt;authors&gt;&lt;author&gt;Abdullah, SM&lt;/author&gt;&lt;author&gt;Azad, Abul Kalam&lt;/author&gt;&lt;author&gt;Siddiqua, Salina&lt;/author&gt;&lt;/authors&gt;&lt;/contributors&gt;&lt;titles&gt;&lt;title&gt;Budget deficit and growth: In search of ceiling for Bangladesh&lt;/title&gt;&lt;secondary-title&gt;Business and Economic Horizons&lt;/secondary-title&gt;&lt;/titles&gt;&lt;periodical&gt;&lt;full-title&gt;Business and Economic Horizons&lt;/full-title&gt;&lt;/periodical&gt;&lt;pages&gt;743-765&lt;/pages&gt;&lt;volume&gt;14&lt;/volume&gt;&lt;number&gt;4&lt;/number&gt;&lt;dates&gt;&lt;year&gt;2018&lt;/year&gt;&lt;/dates&gt;&lt;isbn&gt;1804-1205&lt;/isbn&gt;&lt;urls&gt;&lt;/urls&gt;&lt;/record&gt;&lt;/Cite&gt;&lt;/EndNote&gt;</w:instrText>
            </w:r>
            <w:r>
              <w:rPr>
                <w:rFonts w:ascii="Times New Roman" w:eastAsia="Times New Roman" w:hAnsi="Times New Roman" w:cs="Times New Roman"/>
                <w:color w:val="000000"/>
                <w:kern w:val="0"/>
                <w:sz w:val="16"/>
                <w:szCs w:val="16"/>
                <w:lang w:bidi="bn-BD"/>
              </w:rPr>
              <w:fldChar w:fldCharType="separate"/>
            </w:r>
            <w:r w:rsidR="00E712E2">
              <w:rPr>
                <w:rFonts w:ascii="Times New Roman" w:eastAsia="Times New Roman" w:hAnsi="Times New Roman" w:cs="Times New Roman"/>
                <w:b w:val="0"/>
                <w:bCs w:val="0"/>
                <w:noProof/>
                <w:color w:val="000000"/>
                <w:kern w:val="0"/>
                <w:sz w:val="16"/>
                <w:szCs w:val="16"/>
                <w:lang w:bidi="bn-BD"/>
              </w:rPr>
              <w:t>(Abdullah, Azad, &amp; Siddiqua, 2018)</w:t>
            </w:r>
            <w:r>
              <w:rPr>
                <w:rFonts w:ascii="Times New Roman" w:eastAsia="Times New Roman" w:hAnsi="Times New Roman" w:cs="Times New Roman"/>
                <w:color w:val="000000"/>
                <w:kern w:val="0"/>
                <w:sz w:val="16"/>
                <w:szCs w:val="16"/>
                <w:lang w:bidi="bn-BD"/>
              </w:rPr>
              <w:fldChar w:fldCharType="end"/>
            </w:r>
          </w:p>
        </w:tc>
        <w:tc>
          <w:tcPr>
            <w:tcW w:w="990" w:type="dxa"/>
            <w:noWrap/>
            <w:hideMark/>
          </w:tcPr>
          <w:p w:rsidR="00842C40" w:rsidRPr="00842C40" w:rsidRDefault="00842C40" w:rsidP="00373301">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1975-2015</w:t>
            </w:r>
          </w:p>
        </w:tc>
        <w:tc>
          <w:tcPr>
            <w:tcW w:w="1800" w:type="dxa"/>
            <w:noWrap/>
            <w:hideMark/>
          </w:tcPr>
          <w:p w:rsidR="00842C40" w:rsidRPr="00842C40" w:rsidRDefault="00842C40" w:rsidP="00260DAA">
            <w:pPr>
              <w:jc w:val="both"/>
              <w:cnfStyle w:val="0000000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 xml:space="preserve">to investigate the impact of BD on EG </w:t>
            </w:r>
          </w:p>
        </w:tc>
        <w:tc>
          <w:tcPr>
            <w:tcW w:w="1440" w:type="dxa"/>
            <w:noWrap/>
            <w:hideMark/>
          </w:tcPr>
          <w:p w:rsidR="00842C40" w:rsidRPr="00842C40" w:rsidRDefault="00842C40" w:rsidP="004A73AB">
            <w:pPr>
              <w:cnfStyle w:val="0000000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VAR-VECM ADF, PP, KPSS, Cointegration test</w:t>
            </w:r>
          </w:p>
        </w:tc>
        <w:tc>
          <w:tcPr>
            <w:tcW w:w="5940" w:type="dxa"/>
            <w:noWrap/>
            <w:hideMark/>
          </w:tcPr>
          <w:p w:rsidR="00842C40" w:rsidRPr="00842C40" w:rsidRDefault="00260DAA" w:rsidP="00CC4837">
            <w:pPr>
              <w:cnfStyle w:val="000000000000"/>
              <w:rPr>
                <w:rFonts w:ascii="Times New Roman" w:eastAsia="Times New Roman" w:hAnsi="Times New Roman" w:cs="Times New Roman"/>
                <w:color w:val="000000"/>
                <w:kern w:val="0"/>
                <w:sz w:val="16"/>
                <w:szCs w:val="16"/>
                <w:lang w:bidi="bn-BD"/>
              </w:rPr>
            </w:pPr>
            <w:r w:rsidRPr="00260DAA">
              <w:rPr>
                <w:rFonts w:ascii="Times New Roman" w:eastAsia="Times New Roman" w:hAnsi="Times New Roman" w:cs="Times New Roman"/>
                <w:color w:val="000000"/>
                <w:kern w:val="0"/>
                <w:sz w:val="16"/>
                <w:szCs w:val="16"/>
                <w:lang w:bidi="bn-BD"/>
              </w:rPr>
              <w:t>Over time, the budget deficit's influence on GDP is anticipated to be beneficial.</w:t>
            </w:r>
          </w:p>
        </w:tc>
        <w:tc>
          <w:tcPr>
            <w:tcW w:w="1530" w:type="dxa"/>
            <w:noWrap/>
            <w:hideMark/>
          </w:tcPr>
          <w:p w:rsidR="00842C40" w:rsidRPr="00842C40" w:rsidRDefault="00842C40" w:rsidP="00373301">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w:t>
            </w:r>
            <w:r w:rsidRPr="00373301">
              <w:rPr>
                <w:rFonts w:ascii="Times New Roman" w:eastAsia="Times New Roman" w:hAnsi="Times New Roman" w:cs="Times New Roman"/>
                <w:color w:val="000000"/>
                <w:kern w:val="0"/>
                <w:sz w:val="16"/>
                <w:szCs w:val="16"/>
                <w:lang w:bidi="bn-BD"/>
              </w:rPr>
              <w:t>+) ve</w:t>
            </w:r>
          </w:p>
        </w:tc>
      </w:tr>
      <w:tr w:rsidR="00E14328" w:rsidRPr="00373301" w:rsidTr="007500AF">
        <w:trPr>
          <w:cnfStyle w:val="000000100000"/>
          <w:trHeight w:val="623"/>
        </w:trPr>
        <w:tc>
          <w:tcPr>
            <w:cnfStyle w:val="001000000000"/>
            <w:tcW w:w="1260" w:type="dxa"/>
            <w:noWrap/>
            <w:hideMark/>
          </w:tcPr>
          <w:p w:rsidR="00842C40" w:rsidRPr="00842C40" w:rsidRDefault="00930126" w:rsidP="00373301">
            <w:pPr>
              <w:jc w:val="both"/>
              <w:rPr>
                <w:rFonts w:ascii="Times New Roman" w:eastAsia="Times New Roman" w:hAnsi="Times New Roman" w:cs="Times New Roman"/>
                <w:b w:val="0"/>
                <w:bCs w:val="0"/>
                <w:color w:val="000000"/>
                <w:kern w:val="0"/>
                <w:sz w:val="16"/>
                <w:szCs w:val="16"/>
                <w:lang w:bidi="bn-BD"/>
              </w:rPr>
            </w:pPr>
            <w:r>
              <w:rPr>
                <w:rFonts w:ascii="Times New Roman" w:eastAsia="Times New Roman" w:hAnsi="Times New Roman" w:cs="Times New Roman"/>
                <w:color w:val="000000"/>
                <w:kern w:val="0"/>
                <w:sz w:val="16"/>
                <w:szCs w:val="16"/>
                <w:lang w:bidi="bn-BD"/>
              </w:rPr>
              <w:fldChar w:fldCharType="begin"/>
            </w:r>
            <w:r w:rsidR="00E712E2">
              <w:rPr>
                <w:rFonts w:ascii="Times New Roman" w:eastAsia="Times New Roman" w:hAnsi="Times New Roman" w:cs="Times New Roman"/>
                <w:b w:val="0"/>
                <w:bCs w:val="0"/>
                <w:color w:val="000000"/>
                <w:kern w:val="0"/>
                <w:sz w:val="16"/>
                <w:szCs w:val="16"/>
                <w:lang w:bidi="bn-BD"/>
              </w:rPr>
              <w:instrText xml:space="preserve"> ADDIN EN.CITE &lt;EndNote&gt;&lt;Cite&gt;&lt;Author&gt;Alam&lt;/Author&gt;&lt;Year&gt;2022&lt;/Year&gt;&lt;RecNum&gt;41&lt;/RecNum&gt;&lt;DisplayText&gt;(Alam, Sadekin, &amp;amp; Saha, 2022)&lt;/DisplayText&gt;&lt;record&gt;&lt;rec-number&gt;41&lt;/rec-number&gt;&lt;foreign-keys&gt;&lt;key app="EN" db-id="2t2saexwbedw29efatoxfvvtvzp0edzw959f" timestamp="1688656992"&gt;41&lt;/key&gt;&lt;/foreign-keys&gt;&lt;ref-type name="Journal Article"&gt;17&lt;/ref-type&gt;&lt;contributors&gt;&lt;authors&gt;&lt;author&gt;Alam, Md Mahbub&lt;/author&gt;&lt;author&gt;Sadekin, Md Nazmus&lt;/author&gt;&lt;author&gt;Saha, Sanjoy Kumar&lt;/author&gt;&lt;/authors&gt;&lt;/contributors&gt;&lt;titles&gt;&lt;title&gt;The impact of macroeconomic variables on the budget deficit in Bangladesh: an econometric analysis&lt;/title&gt;&lt;secondary-title&gt;South Asian Journal of Business Studies&lt;/secondary-title&gt;&lt;/titles&gt;&lt;periodical&gt;&lt;full-title&gt;South Asian Journal of Business Studies&lt;/full-title&gt;&lt;/periodical&gt;&lt;pages&gt;216-234&lt;/pages&gt;&lt;volume&gt;11&lt;/volume&gt;&lt;number&gt;2&lt;/number&gt;&lt;dates&gt;&lt;year&gt;2022&lt;/year&gt;&lt;/dates&gt;&lt;isbn&gt;2398-628X&lt;/isbn&gt;&lt;urls&gt;&lt;/urls&gt;&lt;/record&gt;&lt;/Cite&gt;&lt;/EndNote&gt;</w:instrText>
            </w:r>
            <w:r>
              <w:rPr>
                <w:rFonts w:ascii="Times New Roman" w:eastAsia="Times New Roman" w:hAnsi="Times New Roman" w:cs="Times New Roman"/>
                <w:color w:val="000000"/>
                <w:kern w:val="0"/>
                <w:sz w:val="16"/>
                <w:szCs w:val="16"/>
                <w:lang w:bidi="bn-BD"/>
              </w:rPr>
              <w:fldChar w:fldCharType="separate"/>
            </w:r>
            <w:r w:rsidR="00E712E2">
              <w:rPr>
                <w:rFonts w:ascii="Times New Roman" w:eastAsia="Times New Roman" w:hAnsi="Times New Roman" w:cs="Times New Roman"/>
                <w:b w:val="0"/>
                <w:bCs w:val="0"/>
                <w:noProof/>
                <w:color w:val="000000"/>
                <w:kern w:val="0"/>
                <w:sz w:val="16"/>
                <w:szCs w:val="16"/>
                <w:lang w:bidi="bn-BD"/>
              </w:rPr>
              <w:t>(Alam, Sadekin, &amp; Saha, 2022)</w:t>
            </w:r>
            <w:r>
              <w:rPr>
                <w:rFonts w:ascii="Times New Roman" w:eastAsia="Times New Roman" w:hAnsi="Times New Roman" w:cs="Times New Roman"/>
                <w:color w:val="000000"/>
                <w:kern w:val="0"/>
                <w:sz w:val="16"/>
                <w:szCs w:val="16"/>
                <w:lang w:bidi="bn-BD"/>
              </w:rPr>
              <w:fldChar w:fldCharType="end"/>
            </w:r>
          </w:p>
        </w:tc>
        <w:tc>
          <w:tcPr>
            <w:tcW w:w="990" w:type="dxa"/>
            <w:noWrap/>
            <w:hideMark/>
          </w:tcPr>
          <w:p w:rsidR="00842C40" w:rsidRPr="00842C40" w:rsidRDefault="00842C40" w:rsidP="00373301">
            <w:pPr>
              <w:jc w:val="both"/>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1980–2018</w:t>
            </w:r>
          </w:p>
        </w:tc>
        <w:tc>
          <w:tcPr>
            <w:tcW w:w="1800" w:type="dxa"/>
            <w:hideMark/>
          </w:tcPr>
          <w:p w:rsidR="00842C40" w:rsidRPr="00842C40" w:rsidRDefault="00842C40" w:rsidP="00260DAA">
            <w:pPr>
              <w:jc w:val="both"/>
              <w:cnfStyle w:val="0000001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to investigate the impact of selectedmacro variables on BD</w:t>
            </w:r>
          </w:p>
        </w:tc>
        <w:tc>
          <w:tcPr>
            <w:tcW w:w="1440" w:type="dxa"/>
            <w:hideMark/>
          </w:tcPr>
          <w:p w:rsidR="00842C40" w:rsidRPr="00842C40" w:rsidRDefault="00842C40" w:rsidP="004A73AB">
            <w:pPr>
              <w:cnfStyle w:val="000000100000"/>
              <w:rPr>
                <w:rFonts w:ascii="Times New Roman" w:eastAsia="Times New Roman" w:hAnsi="Times New Roman" w:cs="Times New Roman"/>
                <w:color w:val="00B050"/>
                <w:kern w:val="0"/>
                <w:sz w:val="14"/>
                <w:szCs w:val="14"/>
                <w:lang w:bidi="bn-BD"/>
              </w:rPr>
            </w:pPr>
            <w:r w:rsidRPr="00842C40">
              <w:rPr>
                <w:rFonts w:ascii="Times New Roman" w:eastAsia="Times New Roman" w:hAnsi="Times New Roman" w:cs="Times New Roman"/>
                <w:color w:val="000000"/>
                <w:kern w:val="0"/>
                <w:sz w:val="14"/>
                <w:szCs w:val="14"/>
                <w:lang w:bidi="bn-BD"/>
              </w:rPr>
              <w:t>VECM Granger causality test,cointegration test (secondary data)</w:t>
            </w:r>
          </w:p>
        </w:tc>
        <w:tc>
          <w:tcPr>
            <w:tcW w:w="5940" w:type="dxa"/>
            <w:hideMark/>
          </w:tcPr>
          <w:p w:rsidR="00842C40" w:rsidRPr="00842C40" w:rsidRDefault="00842C40" w:rsidP="007500AF">
            <w:pPr>
              <w:jc w:val="both"/>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 xml:space="preserve">*Cointegration test result shows positive relationship in the long run when VECM states </w:t>
            </w:r>
            <w:r w:rsidR="00260DAA" w:rsidRPr="00260DAA">
              <w:rPr>
                <w:rFonts w:ascii="Times New Roman" w:eastAsia="Times New Roman" w:hAnsi="Times New Roman" w:cs="Times New Roman"/>
                <w:color w:val="000000"/>
                <w:kern w:val="0"/>
                <w:sz w:val="16"/>
                <w:szCs w:val="16"/>
                <w:lang w:bidi="bn-BD"/>
              </w:rPr>
              <w:t xml:space="preserve">adverse in the </w:t>
            </w:r>
            <w:r w:rsidR="00260DAA">
              <w:rPr>
                <w:rFonts w:ascii="Times New Roman" w:eastAsia="Times New Roman" w:hAnsi="Times New Roman" w:cs="Times New Roman"/>
                <w:color w:val="000000"/>
                <w:kern w:val="0"/>
                <w:sz w:val="16"/>
                <w:szCs w:val="16"/>
                <w:lang w:bidi="bn-BD"/>
              </w:rPr>
              <w:t>short</w:t>
            </w:r>
            <w:r w:rsidR="00260DAA" w:rsidRPr="00260DAA">
              <w:rPr>
                <w:rFonts w:ascii="Times New Roman" w:eastAsia="Times New Roman" w:hAnsi="Times New Roman" w:cs="Times New Roman"/>
                <w:color w:val="000000"/>
                <w:kern w:val="0"/>
                <w:sz w:val="16"/>
                <w:szCs w:val="16"/>
                <w:lang w:bidi="bn-BD"/>
              </w:rPr>
              <w:t xml:space="preserve"> term</w:t>
            </w:r>
            <w:r w:rsidRPr="00842C40">
              <w:rPr>
                <w:rFonts w:ascii="Times New Roman" w:eastAsia="Times New Roman" w:hAnsi="Times New Roman" w:cs="Times New Roman"/>
                <w:color w:val="000000"/>
                <w:kern w:val="0"/>
                <w:sz w:val="16"/>
                <w:szCs w:val="16"/>
                <w:lang w:bidi="bn-BD"/>
              </w:rPr>
              <w:t>.*GDP has negative relation both in the short and long run.</w:t>
            </w:r>
            <w:r w:rsidR="00260DAA" w:rsidRPr="00260DAA">
              <w:rPr>
                <w:rFonts w:ascii="Times New Roman" w:eastAsia="Times New Roman" w:hAnsi="Times New Roman" w:cs="Times New Roman"/>
                <w:color w:val="000000"/>
                <w:kern w:val="0"/>
                <w:sz w:val="16"/>
                <w:szCs w:val="16"/>
                <w:lang w:bidi="bn-BD"/>
              </w:rPr>
              <w:t>*</w:t>
            </w:r>
            <w:r w:rsidR="000246C1" w:rsidRPr="000246C1">
              <w:rPr>
                <w:rFonts w:ascii="Times New Roman" w:eastAsia="Times New Roman" w:hAnsi="Times New Roman" w:cs="Times New Roman"/>
                <w:color w:val="000000"/>
                <w:kern w:val="0"/>
                <w:sz w:val="16"/>
                <w:szCs w:val="16"/>
                <w:lang w:bidi="bn-BD"/>
              </w:rPr>
              <w:t>The results of the Granger Causality test suggest the existence of both unilateral causal connections and mutual causal associations among the variables.</w:t>
            </w:r>
          </w:p>
        </w:tc>
        <w:tc>
          <w:tcPr>
            <w:tcW w:w="1530" w:type="dxa"/>
            <w:hideMark/>
          </w:tcPr>
          <w:p w:rsidR="00842C40" w:rsidRPr="00842C40" w:rsidRDefault="00F03748" w:rsidP="00CC4837">
            <w:pPr>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Keynesian</w:t>
            </w:r>
            <w:r w:rsidR="00842C40" w:rsidRPr="00842C40">
              <w:rPr>
                <w:rFonts w:ascii="Times New Roman" w:eastAsia="Times New Roman" w:hAnsi="Times New Roman" w:cs="Times New Roman"/>
                <w:color w:val="000000"/>
                <w:kern w:val="0"/>
                <w:sz w:val="16"/>
                <w:szCs w:val="16"/>
                <w:lang w:bidi="bn-BD"/>
              </w:rPr>
              <w:t>(+ve)</w:t>
            </w:r>
            <w:r w:rsidR="00842C40" w:rsidRPr="00842C40">
              <w:rPr>
                <w:rFonts w:ascii="Times New Roman" w:eastAsia="Times New Roman" w:hAnsi="Times New Roman" w:cs="Times New Roman"/>
                <w:color w:val="000000"/>
                <w:kern w:val="0"/>
                <w:sz w:val="16"/>
                <w:szCs w:val="16"/>
                <w:lang w:bidi="bn-BD"/>
              </w:rPr>
              <w:br/>
              <w:t>neoclassical(-ve)</w:t>
            </w:r>
          </w:p>
        </w:tc>
      </w:tr>
      <w:tr w:rsidR="00E14328" w:rsidRPr="00373301" w:rsidTr="007500AF">
        <w:trPr>
          <w:trHeight w:val="519"/>
        </w:trPr>
        <w:tc>
          <w:tcPr>
            <w:cnfStyle w:val="001000000000"/>
            <w:tcW w:w="1260" w:type="dxa"/>
            <w:noWrap/>
            <w:hideMark/>
          </w:tcPr>
          <w:p w:rsidR="00842C40" w:rsidRPr="00842C40" w:rsidRDefault="00930126" w:rsidP="00373301">
            <w:pPr>
              <w:jc w:val="both"/>
              <w:rPr>
                <w:rFonts w:ascii="Times New Roman" w:eastAsia="Times New Roman" w:hAnsi="Times New Roman" w:cs="Times New Roman"/>
                <w:b w:val="0"/>
                <w:bCs w:val="0"/>
                <w:color w:val="000000"/>
                <w:kern w:val="0"/>
                <w:sz w:val="16"/>
                <w:szCs w:val="16"/>
                <w:lang w:bidi="bn-BD"/>
              </w:rPr>
            </w:pPr>
            <w:r>
              <w:rPr>
                <w:rFonts w:ascii="Times New Roman" w:eastAsia="Times New Roman" w:hAnsi="Times New Roman" w:cs="Times New Roman"/>
                <w:color w:val="000000"/>
                <w:kern w:val="0"/>
                <w:sz w:val="16"/>
                <w:szCs w:val="16"/>
                <w:lang w:bidi="bn-BD"/>
              </w:rPr>
              <w:fldChar w:fldCharType="begin"/>
            </w:r>
            <w:r w:rsidR="00E712E2">
              <w:rPr>
                <w:rFonts w:ascii="Times New Roman" w:eastAsia="Times New Roman" w:hAnsi="Times New Roman" w:cs="Times New Roman"/>
                <w:b w:val="0"/>
                <w:bCs w:val="0"/>
                <w:color w:val="000000"/>
                <w:kern w:val="0"/>
                <w:sz w:val="16"/>
                <w:szCs w:val="16"/>
                <w:lang w:bidi="bn-BD"/>
              </w:rPr>
              <w:instrText xml:space="preserve"> ADDIN EN.CITE &lt;EndNote&gt;&lt;Cite&gt;&lt;Author&gt;Dey&lt;/Author&gt;&lt;Year&gt;2022&lt;/Year&gt;&lt;RecNum&gt;48&lt;/RecNum&gt;&lt;DisplayText&gt;(Dey &amp;amp; Tareque, 2022)&lt;/DisplayText&gt;&lt;record&gt;&lt;rec-number&gt;48&lt;/rec-number&gt;&lt;foreign-keys&gt;&lt;key app="EN" db-id="2t2saexwbedw29efatoxfvvtvzp0edzw959f" timestamp="1688784641"&gt;48&lt;/key&gt;&lt;/foreign-keys&gt;&lt;ref-type name="Journal Article"&gt;17&lt;/ref-type&gt;&lt;contributors&gt;&lt;authors&gt;&lt;author&gt;Dey, Sima Rani&lt;/author&gt;&lt;author&gt;Tareque, Mohammad&lt;/author&gt;&lt;/authors&gt;&lt;/contributors&gt;&lt;titles&gt;&lt;title&gt;Twin deficits hypothesis in Bangladesh: an empirical investigation&lt;/title&gt;&lt;secondary-title&gt;International Journal of Emerging Markets&lt;/secondary-title&gt;&lt;/titles&gt;&lt;periodical&gt;&lt;full-title&gt;International Journal of Emerging Markets&lt;/full-title&gt;&lt;/periodical&gt;&lt;pages&gt;2350-2379&lt;/pages&gt;&lt;volume&gt;17&lt;/volume&gt;&lt;number&gt;9&lt;/number&gt;&lt;dates&gt;&lt;year&gt;2022&lt;/year&gt;&lt;/dates&gt;&lt;publisher&gt;Emerald Publishing Limited&lt;/publisher&gt;&lt;isbn&gt;1746-8809&lt;/isbn&gt;&lt;urls&gt;&lt;related-urls&gt;&lt;url&gt;https://doi.org/10.1108/IJOEM-06-2020-0628&lt;/url&gt;&lt;/related-urls&gt;&lt;/urls&gt;&lt;electronic-resource-num&gt;10.1108/IJOEM-06-2020-0628&lt;/electronic-resource-num&gt;&lt;access-date&gt;2023/07/08&lt;/access-date&gt;&lt;/record&gt;&lt;/Cite&gt;&lt;/EndNote&gt;</w:instrText>
            </w:r>
            <w:r>
              <w:rPr>
                <w:rFonts w:ascii="Times New Roman" w:eastAsia="Times New Roman" w:hAnsi="Times New Roman" w:cs="Times New Roman"/>
                <w:color w:val="000000"/>
                <w:kern w:val="0"/>
                <w:sz w:val="16"/>
                <w:szCs w:val="16"/>
                <w:lang w:bidi="bn-BD"/>
              </w:rPr>
              <w:fldChar w:fldCharType="separate"/>
            </w:r>
            <w:r w:rsidR="00E712E2">
              <w:rPr>
                <w:rFonts w:ascii="Times New Roman" w:eastAsia="Times New Roman" w:hAnsi="Times New Roman" w:cs="Times New Roman"/>
                <w:b w:val="0"/>
                <w:bCs w:val="0"/>
                <w:noProof/>
                <w:color w:val="000000"/>
                <w:kern w:val="0"/>
                <w:sz w:val="16"/>
                <w:szCs w:val="16"/>
                <w:lang w:bidi="bn-BD"/>
              </w:rPr>
              <w:t>(Dey &amp; Tareque, 2022)</w:t>
            </w:r>
            <w:r>
              <w:rPr>
                <w:rFonts w:ascii="Times New Roman" w:eastAsia="Times New Roman" w:hAnsi="Times New Roman" w:cs="Times New Roman"/>
                <w:color w:val="000000"/>
                <w:kern w:val="0"/>
                <w:sz w:val="16"/>
                <w:szCs w:val="16"/>
                <w:lang w:bidi="bn-BD"/>
              </w:rPr>
              <w:fldChar w:fldCharType="end"/>
            </w:r>
          </w:p>
        </w:tc>
        <w:tc>
          <w:tcPr>
            <w:tcW w:w="990" w:type="dxa"/>
            <w:noWrap/>
            <w:hideMark/>
          </w:tcPr>
          <w:p w:rsidR="00842C40" w:rsidRPr="00842C40" w:rsidRDefault="00842C40" w:rsidP="00373301">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 xml:space="preserve">1980 -2018 </w:t>
            </w:r>
          </w:p>
        </w:tc>
        <w:tc>
          <w:tcPr>
            <w:tcW w:w="1800" w:type="dxa"/>
            <w:hideMark/>
          </w:tcPr>
          <w:p w:rsidR="00842C40" w:rsidRPr="00842C40" w:rsidRDefault="00260DAA" w:rsidP="00260DAA">
            <w:pPr>
              <w:jc w:val="both"/>
              <w:cnfStyle w:val="000000000000"/>
              <w:rPr>
                <w:rFonts w:ascii="Times New Roman" w:eastAsia="Times New Roman" w:hAnsi="Times New Roman" w:cs="Times New Roman"/>
                <w:color w:val="000000"/>
                <w:kern w:val="0"/>
                <w:sz w:val="14"/>
                <w:szCs w:val="14"/>
                <w:lang w:bidi="bn-BD"/>
              </w:rPr>
            </w:pPr>
            <w:r w:rsidRPr="00260DAA">
              <w:rPr>
                <w:rFonts w:ascii="Times New Roman" w:eastAsia="Times New Roman" w:hAnsi="Times New Roman" w:cs="Times New Roman"/>
                <w:color w:val="000000"/>
                <w:kern w:val="0"/>
                <w:sz w:val="14"/>
                <w:szCs w:val="14"/>
                <w:lang w:bidi="bn-BD"/>
              </w:rPr>
              <w:t xml:space="preserve">To scrutinize the twin deficits hypothesis </w:t>
            </w:r>
            <w:r w:rsidR="00842C40" w:rsidRPr="00842C40">
              <w:rPr>
                <w:rFonts w:ascii="Times New Roman" w:eastAsia="Times New Roman" w:hAnsi="Times New Roman" w:cs="Times New Roman"/>
                <w:color w:val="000000"/>
                <w:kern w:val="0"/>
                <w:sz w:val="14"/>
                <w:szCs w:val="14"/>
                <w:lang w:bidi="bn-BD"/>
              </w:rPr>
              <w:t>CAD and FD as well as causal</w:t>
            </w:r>
            <w:r w:rsidR="00513044">
              <w:rPr>
                <w:rFonts w:ascii="Times New Roman" w:eastAsia="Times New Roman" w:hAnsi="Times New Roman" w:cs="Times New Roman"/>
                <w:color w:val="000000"/>
                <w:kern w:val="0"/>
                <w:sz w:val="14"/>
                <w:szCs w:val="14"/>
                <w:lang w:bidi="bn-BD"/>
              </w:rPr>
              <w:t xml:space="preserve">ity </w:t>
            </w:r>
            <w:r w:rsidR="00842C40" w:rsidRPr="00842C40">
              <w:rPr>
                <w:rFonts w:ascii="Times New Roman" w:eastAsia="Times New Roman" w:hAnsi="Times New Roman" w:cs="Times New Roman"/>
                <w:color w:val="000000"/>
                <w:kern w:val="0"/>
                <w:sz w:val="14"/>
                <w:szCs w:val="14"/>
                <w:lang w:bidi="bn-BD"/>
              </w:rPr>
              <w:t xml:space="preserve">between TD and FD </w:t>
            </w:r>
          </w:p>
        </w:tc>
        <w:tc>
          <w:tcPr>
            <w:tcW w:w="1440" w:type="dxa"/>
            <w:noWrap/>
            <w:hideMark/>
          </w:tcPr>
          <w:p w:rsidR="00842C40" w:rsidRPr="00842C40" w:rsidRDefault="00842C40" w:rsidP="004A73AB">
            <w:pPr>
              <w:cnfStyle w:val="0000000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ARDL, VAR through multivariate farmwork</w:t>
            </w:r>
          </w:p>
        </w:tc>
        <w:tc>
          <w:tcPr>
            <w:tcW w:w="5940" w:type="dxa"/>
            <w:hideMark/>
          </w:tcPr>
          <w:p w:rsidR="000246C1" w:rsidRDefault="00842C40" w:rsidP="007500AF">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 xml:space="preserve">1. </w:t>
            </w:r>
            <w:r w:rsidR="000246C1" w:rsidRPr="000246C1">
              <w:rPr>
                <w:rFonts w:ascii="Times New Roman" w:eastAsia="Times New Roman" w:hAnsi="Times New Roman" w:cs="Times New Roman"/>
                <w:color w:val="000000"/>
                <w:kern w:val="0"/>
                <w:sz w:val="16"/>
                <w:szCs w:val="16"/>
                <w:lang w:bidi="bn-BD"/>
              </w:rPr>
              <w:t>presence of the twin deficits theory in Bangladesh, both in the short term and long term</w:t>
            </w:r>
          </w:p>
          <w:p w:rsidR="00842C40" w:rsidRPr="00842C40" w:rsidRDefault="00842C40" w:rsidP="007500AF">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2.Unidirectional causation running from BD to CAD</w:t>
            </w:r>
            <w:r w:rsidR="00513044" w:rsidRPr="00842C40">
              <w:rPr>
                <w:rFonts w:ascii="Times New Roman" w:eastAsia="Times New Roman" w:hAnsi="Times New Roman" w:cs="Times New Roman"/>
                <w:color w:val="000000"/>
                <w:kern w:val="0"/>
                <w:sz w:val="16"/>
                <w:szCs w:val="16"/>
                <w:lang w:bidi="bn-BD"/>
              </w:rPr>
              <w:t>3</w:t>
            </w:r>
            <w:r w:rsidR="00513044">
              <w:rPr>
                <w:rFonts w:ascii="Times New Roman" w:eastAsia="Times New Roman" w:hAnsi="Times New Roman" w:cs="Times New Roman"/>
                <w:color w:val="000000"/>
                <w:kern w:val="0"/>
                <w:sz w:val="16"/>
                <w:szCs w:val="16"/>
                <w:lang w:bidi="bn-BD"/>
              </w:rPr>
              <w:t>.</w:t>
            </w:r>
            <w:r w:rsidR="00513044" w:rsidRPr="00842C40">
              <w:rPr>
                <w:rFonts w:ascii="Times New Roman" w:eastAsia="Times New Roman" w:hAnsi="Times New Roman" w:cs="Times New Roman"/>
                <w:color w:val="000000"/>
                <w:kern w:val="0"/>
                <w:sz w:val="16"/>
                <w:szCs w:val="16"/>
                <w:lang w:bidi="bn-BD"/>
              </w:rPr>
              <w:t xml:space="preserve"> Trade</w:t>
            </w:r>
            <w:r w:rsidRPr="00842C40">
              <w:rPr>
                <w:rFonts w:ascii="Times New Roman" w:eastAsia="Times New Roman" w:hAnsi="Times New Roman" w:cs="Times New Roman"/>
                <w:color w:val="000000"/>
                <w:kern w:val="0"/>
                <w:sz w:val="16"/>
                <w:szCs w:val="16"/>
                <w:lang w:bidi="bn-BD"/>
              </w:rPr>
              <w:t xml:space="preserve"> model support twin deficits like current account model4. governance is an important part to analyze the development </w:t>
            </w:r>
            <w:r w:rsidRPr="00842C40">
              <w:rPr>
                <w:rFonts w:ascii="Times New Roman" w:eastAsia="Times New Roman" w:hAnsi="Times New Roman" w:cs="Times New Roman"/>
                <w:color w:val="000000"/>
                <w:kern w:val="0"/>
                <w:sz w:val="16"/>
                <w:szCs w:val="16"/>
                <w:lang w:bidi="bn-BD"/>
              </w:rPr>
              <w:lastRenderedPageBreak/>
              <w:t xml:space="preserve">output. </w:t>
            </w:r>
            <w:r w:rsidR="00CC4837">
              <w:rPr>
                <w:rFonts w:ascii="Times New Roman" w:eastAsia="Times New Roman" w:hAnsi="Times New Roman" w:cs="Times New Roman"/>
                <w:color w:val="000000"/>
                <w:kern w:val="0"/>
                <w:sz w:val="16"/>
                <w:szCs w:val="16"/>
                <w:lang w:bidi="bn-BD"/>
              </w:rPr>
              <w:t xml:space="preserve">5. </w:t>
            </w:r>
            <w:r w:rsidRPr="00842C40">
              <w:rPr>
                <w:rFonts w:ascii="Times New Roman" w:eastAsia="Times New Roman" w:hAnsi="Times New Roman" w:cs="Times New Roman"/>
                <w:color w:val="000000"/>
                <w:kern w:val="0"/>
                <w:sz w:val="16"/>
                <w:szCs w:val="16"/>
                <w:lang w:bidi="bn-BD"/>
              </w:rPr>
              <w:t>BD is the key to control CAD and TD in case of Bangladesh</w:t>
            </w:r>
          </w:p>
        </w:tc>
        <w:tc>
          <w:tcPr>
            <w:tcW w:w="1530" w:type="dxa"/>
            <w:hideMark/>
          </w:tcPr>
          <w:p w:rsidR="00842C40" w:rsidRPr="00842C40" w:rsidRDefault="00842C40" w:rsidP="00CC4837">
            <w:pPr>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lastRenderedPageBreak/>
              <w:t>(+ve)(BD &amp; CAD both in the short run and long run)</w:t>
            </w:r>
            <w:r w:rsidRPr="00842C40">
              <w:rPr>
                <w:rFonts w:ascii="Times New Roman" w:eastAsia="Times New Roman" w:hAnsi="Times New Roman" w:cs="Times New Roman"/>
                <w:color w:val="000000"/>
                <w:kern w:val="0"/>
                <w:sz w:val="16"/>
                <w:szCs w:val="16"/>
                <w:lang w:bidi="bn-BD"/>
              </w:rPr>
              <w:br/>
              <w:t xml:space="preserve">(-ve)(BD &amp; TD in </w:t>
            </w:r>
            <w:r w:rsidRPr="00842C40">
              <w:rPr>
                <w:rFonts w:ascii="Times New Roman" w:eastAsia="Times New Roman" w:hAnsi="Times New Roman" w:cs="Times New Roman"/>
                <w:color w:val="000000"/>
                <w:kern w:val="0"/>
                <w:sz w:val="16"/>
                <w:szCs w:val="16"/>
                <w:lang w:bidi="bn-BD"/>
              </w:rPr>
              <w:lastRenderedPageBreak/>
              <w:t>the long run)</w:t>
            </w:r>
          </w:p>
        </w:tc>
      </w:tr>
      <w:tr w:rsidR="00E14328" w:rsidRPr="00373301" w:rsidTr="007500AF">
        <w:trPr>
          <w:cnfStyle w:val="000000100000"/>
          <w:trHeight w:val="594"/>
        </w:trPr>
        <w:tc>
          <w:tcPr>
            <w:cnfStyle w:val="001000000000"/>
            <w:tcW w:w="1260" w:type="dxa"/>
            <w:noWrap/>
            <w:hideMark/>
          </w:tcPr>
          <w:p w:rsidR="00842C40" w:rsidRPr="00842C40" w:rsidRDefault="00930126" w:rsidP="00373301">
            <w:pPr>
              <w:jc w:val="both"/>
              <w:rPr>
                <w:rFonts w:ascii="Times New Roman" w:eastAsia="Times New Roman" w:hAnsi="Times New Roman" w:cs="Times New Roman"/>
                <w:b w:val="0"/>
                <w:bCs w:val="0"/>
                <w:color w:val="000000"/>
                <w:kern w:val="0"/>
                <w:sz w:val="16"/>
                <w:szCs w:val="16"/>
                <w:lang w:bidi="bn-BD"/>
              </w:rPr>
            </w:pPr>
            <w:r>
              <w:rPr>
                <w:rFonts w:ascii="Times New Roman" w:eastAsia="Times New Roman" w:hAnsi="Times New Roman" w:cs="Times New Roman"/>
                <w:color w:val="000000"/>
                <w:kern w:val="0"/>
                <w:sz w:val="16"/>
                <w:szCs w:val="16"/>
                <w:lang w:bidi="bn-BD"/>
              </w:rPr>
              <w:lastRenderedPageBreak/>
              <w:fldChar w:fldCharType="begin"/>
            </w:r>
            <w:r w:rsidR="00E712E2">
              <w:rPr>
                <w:rFonts w:ascii="Times New Roman" w:eastAsia="Times New Roman" w:hAnsi="Times New Roman" w:cs="Times New Roman"/>
                <w:b w:val="0"/>
                <w:bCs w:val="0"/>
                <w:color w:val="000000"/>
                <w:kern w:val="0"/>
                <w:sz w:val="16"/>
                <w:szCs w:val="16"/>
                <w:lang w:bidi="bn-BD"/>
              </w:rPr>
              <w:instrText xml:space="preserve"> ADDIN EN.CITE &lt;EndNote&gt;&lt;Cite&gt;&lt;Author&gt;Ravinthirakumaran&lt;/Author&gt;&lt;Year&gt;2016&lt;/Year&gt;&lt;RecNum&gt;43&lt;/RecNum&gt;&lt;DisplayText&gt;(Ravinthirakumaran et al., 2016)&lt;/DisplayText&gt;&lt;record&gt;&lt;rec-number&gt;43&lt;/rec-number&gt;&lt;foreign-keys&gt;&lt;key app="EN" db-id="2t2saexwbedw29efatoxfvvtvzp0edzw959f" timestamp="1688693390"&gt;43&lt;/key&gt;&lt;/foreign-keys&gt;&lt;ref-type name="Journal Article"&gt;17&lt;/ref-type&gt;&lt;contributors&gt;&lt;authors&gt;&lt;author&gt;Ravinthirakumaran, Navaratnam&lt;/author&gt;&lt;author&gt;Selvanathan, Saroja&lt;/author&gt;&lt;author&gt;Selvanathan, Eliyathamby A&lt;/author&gt;&lt;/authors&gt;&lt;/contributors&gt;&lt;titles&gt;&lt;title&gt;The twin deficits hypothesis in the SAARC countries: an empirical investigation&lt;/title&gt;&lt;secondary-title&gt;Journal of the Asia Pacific Economy&lt;/secondary-title&gt;&lt;/titles&gt;&lt;periodical&gt;&lt;full-title&gt;Journal of the Asia Pacific Economy&lt;/full-title&gt;&lt;/periodical&gt;&lt;pages&gt;77-90&lt;/pages&gt;&lt;volume&gt;21&lt;/volume&gt;&lt;number&gt;1&lt;/number&gt;&lt;dates&gt;&lt;year&gt;2016&lt;/year&gt;&lt;/dates&gt;&lt;isbn&gt;1354-7860&lt;/isbn&gt;&lt;urls&gt;&lt;/urls&gt;&lt;/record&gt;&lt;/Cite&gt;&lt;/EndNote&gt;</w:instrText>
            </w:r>
            <w:r>
              <w:rPr>
                <w:rFonts w:ascii="Times New Roman" w:eastAsia="Times New Roman" w:hAnsi="Times New Roman" w:cs="Times New Roman"/>
                <w:color w:val="000000"/>
                <w:kern w:val="0"/>
                <w:sz w:val="16"/>
                <w:szCs w:val="16"/>
                <w:lang w:bidi="bn-BD"/>
              </w:rPr>
              <w:fldChar w:fldCharType="separate"/>
            </w:r>
            <w:r w:rsidR="00E712E2">
              <w:rPr>
                <w:rFonts w:ascii="Times New Roman" w:eastAsia="Times New Roman" w:hAnsi="Times New Roman" w:cs="Times New Roman"/>
                <w:b w:val="0"/>
                <w:bCs w:val="0"/>
                <w:noProof/>
                <w:color w:val="000000"/>
                <w:kern w:val="0"/>
                <w:sz w:val="16"/>
                <w:szCs w:val="16"/>
                <w:lang w:bidi="bn-BD"/>
              </w:rPr>
              <w:t>(Ravinthirakumaran et al., 2016)</w:t>
            </w:r>
            <w:r>
              <w:rPr>
                <w:rFonts w:ascii="Times New Roman" w:eastAsia="Times New Roman" w:hAnsi="Times New Roman" w:cs="Times New Roman"/>
                <w:color w:val="000000"/>
                <w:kern w:val="0"/>
                <w:sz w:val="16"/>
                <w:szCs w:val="16"/>
                <w:lang w:bidi="bn-BD"/>
              </w:rPr>
              <w:fldChar w:fldCharType="end"/>
            </w:r>
          </w:p>
        </w:tc>
        <w:tc>
          <w:tcPr>
            <w:tcW w:w="990" w:type="dxa"/>
            <w:noWrap/>
            <w:hideMark/>
          </w:tcPr>
          <w:p w:rsidR="00842C40" w:rsidRPr="00842C40" w:rsidRDefault="00842C40" w:rsidP="00373301">
            <w:pPr>
              <w:jc w:val="both"/>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1980-2012</w:t>
            </w:r>
          </w:p>
        </w:tc>
        <w:tc>
          <w:tcPr>
            <w:tcW w:w="1800" w:type="dxa"/>
            <w:hideMark/>
          </w:tcPr>
          <w:p w:rsidR="00842C40" w:rsidRPr="00842C40" w:rsidRDefault="00842C40" w:rsidP="00CC4837">
            <w:pPr>
              <w:cnfStyle w:val="0000001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 xml:space="preserve">Cointegration </w:t>
            </w:r>
            <w:r w:rsidR="00373301" w:rsidRPr="00373301">
              <w:rPr>
                <w:rFonts w:ascii="Times New Roman" w:eastAsia="Times New Roman" w:hAnsi="Times New Roman" w:cs="Times New Roman"/>
                <w:color w:val="000000"/>
                <w:kern w:val="0"/>
                <w:sz w:val="14"/>
                <w:szCs w:val="14"/>
                <w:lang w:bidi="bn-BD"/>
              </w:rPr>
              <w:t>analysis, ECM,</w:t>
            </w:r>
            <w:r w:rsidRPr="00842C40">
              <w:rPr>
                <w:rFonts w:ascii="Times New Roman" w:eastAsia="Times New Roman" w:hAnsi="Times New Roman" w:cs="Times New Roman"/>
                <w:color w:val="000000"/>
                <w:kern w:val="0"/>
                <w:sz w:val="14"/>
                <w:szCs w:val="14"/>
                <w:lang w:bidi="bn-BD"/>
              </w:rPr>
              <w:t>Granger causality test under VAR model</w:t>
            </w:r>
          </w:p>
        </w:tc>
        <w:tc>
          <w:tcPr>
            <w:tcW w:w="1440" w:type="dxa"/>
            <w:hideMark/>
          </w:tcPr>
          <w:p w:rsidR="00842C40" w:rsidRPr="00842C40" w:rsidRDefault="00842C40" w:rsidP="00CC4837">
            <w:pPr>
              <w:cnfStyle w:val="0000001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 xml:space="preserve">Cointegration analysis, Error correction modeling (ECM), </w:t>
            </w:r>
            <w:r w:rsidRPr="00842C40">
              <w:rPr>
                <w:rFonts w:ascii="Times New Roman" w:eastAsia="Times New Roman" w:hAnsi="Times New Roman" w:cs="Times New Roman"/>
                <w:color w:val="000000"/>
                <w:kern w:val="0"/>
                <w:sz w:val="14"/>
                <w:szCs w:val="14"/>
                <w:lang w:bidi="bn-BD"/>
              </w:rPr>
              <w:br/>
              <w:t>Granger causality test under VAR model.</w:t>
            </w:r>
          </w:p>
        </w:tc>
        <w:tc>
          <w:tcPr>
            <w:tcW w:w="5940" w:type="dxa"/>
            <w:hideMark/>
          </w:tcPr>
          <w:p w:rsidR="007500AF" w:rsidRDefault="00842C40" w:rsidP="008D228E">
            <w:pPr>
              <w:jc w:val="both"/>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1.Pakistan &amp;</w:t>
            </w:r>
            <w:r w:rsidR="00373301" w:rsidRPr="00373301">
              <w:rPr>
                <w:rFonts w:ascii="Times New Roman" w:eastAsia="Times New Roman" w:hAnsi="Times New Roman" w:cs="Times New Roman"/>
                <w:color w:val="000000"/>
                <w:kern w:val="0"/>
                <w:sz w:val="16"/>
                <w:szCs w:val="16"/>
                <w:lang w:bidi="bn-BD"/>
              </w:rPr>
              <w:t>Sri Lanka</w:t>
            </w:r>
            <w:r w:rsidRPr="00842C40">
              <w:rPr>
                <w:rFonts w:ascii="Times New Roman" w:eastAsia="Times New Roman" w:hAnsi="Times New Roman" w:cs="Times New Roman"/>
                <w:color w:val="000000"/>
                <w:kern w:val="0"/>
                <w:sz w:val="16"/>
                <w:szCs w:val="16"/>
                <w:lang w:bidi="bn-BD"/>
              </w:rPr>
              <w:t xml:space="preserve"> govt. should formulate a policy to control BD to manage CAD, lessening current expenditure by minimize its size or increasing revenue</w:t>
            </w:r>
          </w:p>
          <w:p w:rsidR="007500AF" w:rsidRDefault="00842C40" w:rsidP="008D228E">
            <w:pPr>
              <w:jc w:val="both"/>
              <w:cnfStyle w:val="000000100000"/>
              <w:rPr>
                <w:rFonts w:ascii="Times New Roman" w:eastAsia="Times New Roman" w:hAnsi="Times New Roman" w:cs="Times New Roman"/>
                <w:color w:val="000000"/>
                <w:kern w:val="0"/>
                <w:sz w:val="16"/>
                <w:szCs w:val="16"/>
                <w:lang w:bidi="bn-BD"/>
              </w:rPr>
            </w:pPr>
            <w:r w:rsidRPr="00373301">
              <w:rPr>
                <w:rFonts w:ascii="Times New Roman" w:eastAsia="Times New Roman" w:hAnsi="Times New Roman" w:cs="Times New Roman"/>
                <w:color w:val="000000"/>
                <w:kern w:val="0"/>
                <w:sz w:val="16"/>
                <w:szCs w:val="16"/>
                <w:lang w:bidi="bn-BD"/>
              </w:rPr>
              <w:t>2. Bangladesh</w:t>
            </w:r>
            <w:r w:rsidRPr="00842C40">
              <w:rPr>
                <w:rFonts w:ascii="Times New Roman" w:eastAsia="Times New Roman" w:hAnsi="Times New Roman" w:cs="Times New Roman"/>
                <w:color w:val="000000"/>
                <w:kern w:val="0"/>
                <w:sz w:val="16"/>
                <w:szCs w:val="16"/>
                <w:lang w:bidi="bn-BD"/>
              </w:rPr>
              <w:t>, Nepal, India should focus on strong encouragement of mass exports which will benefit them</w:t>
            </w:r>
          </w:p>
          <w:p w:rsidR="00842C40" w:rsidRPr="00842C40" w:rsidRDefault="00373301" w:rsidP="008D228E">
            <w:pPr>
              <w:jc w:val="both"/>
              <w:cnfStyle w:val="000000100000"/>
              <w:rPr>
                <w:rFonts w:ascii="Times New Roman" w:eastAsia="Times New Roman" w:hAnsi="Times New Roman" w:cs="Times New Roman"/>
                <w:color w:val="000000"/>
                <w:kern w:val="0"/>
                <w:sz w:val="16"/>
                <w:szCs w:val="16"/>
                <w:lang w:bidi="bn-BD"/>
              </w:rPr>
            </w:pPr>
            <w:r w:rsidRPr="00373301">
              <w:rPr>
                <w:rFonts w:ascii="Times New Roman" w:eastAsia="Times New Roman" w:hAnsi="Times New Roman" w:cs="Times New Roman"/>
                <w:color w:val="000000"/>
                <w:kern w:val="0"/>
                <w:sz w:val="16"/>
                <w:szCs w:val="16"/>
                <w:lang w:bidi="bn-BD"/>
              </w:rPr>
              <w:t>3. Fiscal</w:t>
            </w:r>
            <w:r w:rsidR="00842C40" w:rsidRPr="00842C40">
              <w:rPr>
                <w:rFonts w:ascii="Times New Roman" w:eastAsia="Times New Roman" w:hAnsi="Times New Roman" w:cs="Times New Roman"/>
                <w:color w:val="000000"/>
                <w:kern w:val="0"/>
                <w:sz w:val="16"/>
                <w:szCs w:val="16"/>
                <w:lang w:bidi="bn-BD"/>
              </w:rPr>
              <w:t xml:space="preserve"> and trade sector reformation is essential which is easy under democratic and disciplined govt.</w:t>
            </w:r>
          </w:p>
        </w:tc>
        <w:tc>
          <w:tcPr>
            <w:tcW w:w="1530" w:type="dxa"/>
            <w:hideMark/>
          </w:tcPr>
          <w:p w:rsidR="00E712E2" w:rsidRDefault="00842C40" w:rsidP="00CC4837">
            <w:pPr>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(+ve) (Pakistan &amp; Sr</w:t>
            </w:r>
            <w:r w:rsidR="00CE6860">
              <w:rPr>
                <w:rFonts w:ascii="Times New Roman" w:eastAsia="Times New Roman" w:hAnsi="Times New Roman" w:cs="Times New Roman"/>
                <w:color w:val="000000"/>
                <w:kern w:val="0"/>
                <w:sz w:val="16"/>
                <w:szCs w:val="16"/>
                <w:lang w:bidi="bn-BD"/>
              </w:rPr>
              <w:t xml:space="preserve">i </w:t>
            </w:r>
            <w:r w:rsidRPr="00842C40">
              <w:rPr>
                <w:rFonts w:ascii="Times New Roman" w:eastAsia="Times New Roman" w:hAnsi="Times New Roman" w:cs="Times New Roman"/>
                <w:color w:val="000000"/>
                <w:kern w:val="0"/>
                <w:sz w:val="16"/>
                <w:szCs w:val="16"/>
                <w:lang w:bidi="bn-BD"/>
              </w:rPr>
              <w:t>lanka)</w:t>
            </w:r>
          </w:p>
          <w:p w:rsidR="00842C40" w:rsidRPr="00842C40" w:rsidRDefault="00842C40" w:rsidP="00CC4837">
            <w:pPr>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(-ve) (</w:t>
            </w:r>
            <w:r w:rsidR="00F03748" w:rsidRPr="00842C40">
              <w:rPr>
                <w:rFonts w:ascii="Times New Roman" w:eastAsia="Times New Roman" w:hAnsi="Times New Roman" w:cs="Times New Roman"/>
                <w:color w:val="000000"/>
                <w:kern w:val="0"/>
                <w:sz w:val="16"/>
                <w:szCs w:val="16"/>
                <w:lang w:bidi="bn-BD"/>
              </w:rPr>
              <w:t>Bangladesh, India</w:t>
            </w:r>
            <w:r w:rsidRPr="00842C40">
              <w:rPr>
                <w:rFonts w:ascii="Times New Roman" w:eastAsia="Times New Roman" w:hAnsi="Times New Roman" w:cs="Times New Roman"/>
                <w:color w:val="000000"/>
                <w:kern w:val="0"/>
                <w:sz w:val="16"/>
                <w:szCs w:val="16"/>
                <w:lang w:bidi="bn-BD"/>
              </w:rPr>
              <w:t>, Nepal)</w:t>
            </w:r>
          </w:p>
        </w:tc>
      </w:tr>
      <w:tr w:rsidR="00E14328" w:rsidRPr="00373301" w:rsidTr="007500AF">
        <w:trPr>
          <w:trHeight w:val="513"/>
        </w:trPr>
        <w:tc>
          <w:tcPr>
            <w:cnfStyle w:val="001000000000"/>
            <w:tcW w:w="1260" w:type="dxa"/>
            <w:noWrap/>
            <w:hideMark/>
          </w:tcPr>
          <w:p w:rsidR="00842C40" w:rsidRPr="00842C40" w:rsidRDefault="00930126" w:rsidP="00373301">
            <w:pPr>
              <w:jc w:val="both"/>
              <w:rPr>
                <w:rFonts w:ascii="Times New Roman" w:eastAsia="Times New Roman" w:hAnsi="Times New Roman" w:cs="Times New Roman"/>
                <w:b w:val="0"/>
                <w:bCs w:val="0"/>
                <w:color w:val="000000"/>
                <w:kern w:val="0"/>
                <w:sz w:val="16"/>
                <w:szCs w:val="16"/>
                <w:lang w:bidi="bn-BD"/>
              </w:rPr>
            </w:pPr>
            <w:r>
              <w:rPr>
                <w:rFonts w:ascii="Times New Roman" w:eastAsia="Times New Roman" w:hAnsi="Times New Roman" w:cs="Times New Roman"/>
                <w:color w:val="000000"/>
                <w:kern w:val="0"/>
                <w:sz w:val="16"/>
                <w:szCs w:val="16"/>
                <w:lang w:bidi="bn-BD"/>
              </w:rPr>
              <w:fldChar w:fldCharType="begin"/>
            </w:r>
            <w:r w:rsidR="00E712E2">
              <w:rPr>
                <w:rFonts w:ascii="Times New Roman" w:eastAsia="Times New Roman" w:hAnsi="Times New Roman" w:cs="Times New Roman"/>
                <w:b w:val="0"/>
                <w:bCs w:val="0"/>
                <w:color w:val="000000"/>
                <w:kern w:val="0"/>
                <w:sz w:val="16"/>
                <w:szCs w:val="16"/>
                <w:lang w:bidi="bn-BD"/>
              </w:rPr>
              <w:instrText xml:space="preserve"> ADDIN EN.CITE &lt;EndNote&gt;&lt;Cite&gt;&lt;Author&gt;Tran&lt;/Author&gt;&lt;Year&gt;2022&lt;/Year&gt;&lt;RecNum&gt;112&lt;/RecNum&gt;&lt;DisplayText&gt;(Tran, 2022)&lt;/DisplayText&gt;&lt;record&gt;&lt;rec-number&gt;112&lt;/rec-number&gt;&lt;foreign-keys&gt;&lt;key app="EN" db-id="2t2saexwbedw29efatoxfvvtvzp0edzw959f" timestamp="1692694472"&gt;112&lt;/key&gt;&lt;/foreign-keys&gt;&lt;ref-type name="Journal Article"&gt;17&lt;/ref-type&gt;&lt;contributors&gt;&lt;authors&gt;&lt;author&gt;Tran, Oanh Kim Thi&lt;/author&gt;&lt;/authors&gt;&lt;/contributors&gt;&lt;titles&gt;&lt;title&gt;Does there exist an optimal budget balance to improve economic growth? empirical evidence from Asian countries&lt;/title&gt;&lt;secondary-title&gt;Cogent Economics &amp;amp; Finance&lt;/secondary-title&gt;&lt;/titles&gt;&lt;periodical&gt;&lt;full-title&gt;Cogent Economics &amp;amp; Finance&lt;/full-title&gt;&lt;/periodical&gt;&lt;pages&gt;2114174&lt;/pages&gt;&lt;volume&gt;10&lt;/volume&gt;&lt;number&gt;1&lt;/number&gt;&lt;dates&gt;&lt;year&gt;2022&lt;/year&gt;&lt;pub-dates&gt;&lt;date&gt;2022/12/31&lt;/date&gt;&lt;/pub-dates&gt;&lt;/dates&gt;&lt;publisher&gt;Cogent OA&lt;/publisher&gt;&lt;isbn&gt;null&lt;/isbn&gt;&lt;urls&gt;&lt;related-urls&gt;&lt;url&gt;https://doi.org/10.1080/23322039.2022.2114174&lt;/url&gt;&lt;/related-urls&gt;&lt;/urls&gt;&lt;electronic-resource-num&gt;10.1080/23322039.2022.2114174&lt;/electronic-resource-num&gt;&lt;/record&gt;&lt;/Cite&gt;&lt;/EndNote&gt;</w:instrText>
            </w:r>
            <w:r>
              <w:rPr>
                <w:rFonts w:ascii="Times New Roman" w:eastAsia="Times New Roman" w:hAnsi="Times New Roman" w:cs="Times New Roman"/>
                <w:color w:val="000000"/>
                <w:kern w:val="0"/>
                <w:sz w:val="16"/>
                <w:szCs w:val="16"/>
                <w:lang w:bidi="bn-BD"/>
              </w:rPr>
              <w:fldChar w:fldCharType="separate"/>
            </w:r>
            <w:r w:rsidR="00E712E2">
              <w:rPr>
                <w:rFonts w:ascii="Times New Roman" w:eastAsia="Times New Roman" w:hAnsi="Times New Roman" w:cs="Times New Roman"/>
                <w:b w:val="0"/>
                <w:bCs w:val="0"/>
                <w:noProof/>
                <w:color w:val="000000"/>
                <w:kern w:val="0"/>
                <w:sz w:val="16"/>
                <w:szCs w:val="16"/>
                <w:lang w:bidi="bn-BD"/>
              </w:rPr>
              <w:t>(Tran, 2022)</w:t>
            </w:r>
            <w:r>
              <w:rPr>
                <w:rFonts w:ascii="Times New Roman" w:eastAsia="Times New Roman" w:hAnsi="Times New Roman" w:cs="Times New Roman"/>
                <w:color w:val="000000"/>
                <w:kern w:val="0"/>
                <w:sz w:val="16"/>
                <w:szCs w:val="16"/>
                <w:lang w:bidi="bn-BD"/>
              </w:rPr>
              <w:fldChar w:fldCharType="end"/>
            </w:r>
          </w:p>
        </w:tc>
        <w:tc>
          <w:tcPr>
            <w:tcW w:w="990" w:type="dxa"/>
            <w:noWrap/>
            <w:hideMark/>
          </w:tcPr>
          <w:p w:rsidR="00842C40" w:rsidRPr="00842C40" w:rsidRDefault="00842C40" w:rsidP="00373301">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2000–2019</w:t>
            </w:r>
          </w:p>
        </w:tc>
        <w:tc>
          <w:tcPr>
            <w:tcW w:w="1800" w:type="dxa"/>
            <w:noWrap/>
            <w:hideMark/>
          </w:tcPr>
          <w:p w:rsidR="00842C40" w:rsidRPr="00842C40" w:rsidRDefault="00260DAA" w:rsidP="00260DAA">
            <w:pPr>
              <w:jc w:val="both"/>
              <w:cnfStyle w:val="000000000000"/>
              <w:rPr>
                <w:rFonts w:ascii="Times New Roman" w:eastAsia="Times New Roman" w:hAnsi="Times New Roman" w:cs="Times New Roman"/>
                <w:color w:val="000000"/>
                <w:kern w:val="0"/>
                <w:sz w:val="14"/>
                <w:szCs w:val="14"/>
                <w:lang w:bidi="bn-BD"/>
              </w:rPr>
            </w:pPr>
            <w:r w:rsidRPr="00260DAA">
              <w:rPr>
                <w:rFonts w:ascii="Times New Roman" w:eastAsia="Times New Roman" w:hAnsi="Times New Roman" w:cs="Times New Roman"/>
                <w:color w:val="000000"/>
                <w:kern w:val="0"/>
                <w:sz w:val="14"/>
                <w:szCs w:val="14"/>
                <w:lang w:bidi="bn-BD"/>
              </w:rPr>
              <w:t>to explore the impact of budget deficits on economic growth in Asia</w:t>
            </w:r>
          </w:p>
        </w:tc>
        <w:tc>
          <w:tcPr>
            <w:tcW w:w="1440" w:type="dxa"/>
            <w:noWrap/>
            <w:hideMark/>
          </w:tcPr>
          <w:p w:rsidR="00842C40" w:rsidRPr="00842C40" w:rsidRDefault="00842C40" w:rsidP="00CC4837">
            <w:pPr>
              <w:cnfStyle w:val="0000000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panel data regression of 48 countries</w:t>
            </w:r>
          </w:p>
        </w:tc>
        <w:tc>
          <w:tcPr>
            <w:tcW w:w="5940" w:type="dxa"/>
            <w:hideMark/>
          </w:tcPr>
          <w:p w:rsidR="008D228E" w:rsidRDefault="00842C40" w:rsidP="008D228E">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 xml:space="preserve">1. Poor budget management negatively </w:t>
            </w:r>
            <w:r w:rsidRPr="00373301">
              <w:rPr>
                <w:rFonts w:ascii="Times New Roman" w:eastAsia="Times New Roman" w:hAnsi="Times New Roman" w:cs="Times New Roman"/>
                <w:color w:val="000000"/>
                <w:kern w:val="0"/>
                <w:sz w:val="16"/>
                <w:szCs w:val="16"/>
                <w:lang w:bidi="bn-BD"/>
              </w:rPr>
              <w:t>affect</w:t>
            </w:r>
            <w:r w:rsidRPr="00842C40">
              <w:rPr>
                <w:rFonts w:ascii="Times New Roman" w:eastAsia="Times New Roman" w:hAnsi="Times New Roman" w:cs="Times New Roman"/>
                <w:color w:val="000000"/>
                <w:kern w:val="0"/>
                <w:sz w:val="16"/>
                <w:szCs w:val="16"/>
                <w:lang w:bidi="bn-BD"/>
              </w:rPr>
              <w:t xml:space="preserve"> EG</w:t>
            </w:r>
          </w:p>
          <w:p w:rsidR="008D228E" w:rsidRDefault="008D228E" w:rsidP="008D228E">
            <w:pPr>
              <w:jc w:val="both"/>
              <w:cnfStyle w:val="000000000000"/>
              <w:rPr>
                <w:rFonts w:ascii="Times New Roman" w:eastAsia="Times New Roman" w:hAnsi="Times New Roman" w:cs="Times New Roman"/>
                <w:color w:val="000000"/>
                <w:kern w:val="0"/>
                <w:sz w:val="16"/>
                <w:szCs w:val="16"/>
                <w:lang w:bidi="bn-BD"/>
              </w:rPr>
            </w:pPr>
            <w:r w:rsidRPr="008D228E">
              <w:rPr>
                <w:rFonts w:ascii="Times New Roman" w:eastAsia="Times New Roman" w:hAnsi="Times New Roman" w:cs="Times New Roman"/>
                <w:color w:val="000000"/>
                <w:kern w:val="0"/>
                <w:sz w:val="16"/>
                <w:szCs w:val="16"/>
                <w:lang w:bidi="bn-BD"/>
              </w:rPr>
              <w:t>2. surplus budget ranging from 22.6935–25.1950% of GDP fosters peak economic growth</w:t>
            </w:r>
          </w:p>
          <w:p w:rsidR="00842C40" w:rsidRPr="00842C40" w:rsidRDefault="00842C40" w:rsidP="008D228E">
            <w:pPr>
              <w:jc w:val="both"/>
              <w:cnfStyle w:val="000000000000"/>
              <w:rPr>
                <w:rFonts w:ascii="Times New Roman" w:eastAsia="Times New Roman" w:hAnsi="Times New Roman" w:cs="Times New Roman"/>
                <w:color w:val="000000"/>
                <w:kern w:val="0"/>
                <w:sz w:val="16"/>
                <w:szCs w:val="16"/>
                <w:lang w:bidi="bn-BD"/>
              </w:rPr>
            </w:pPr>
            <w:r w:rsidRPr="00373301">
              <w:rPr>
                <w:rFonts w:ascii="Times New Roman" w:eastAsia="Times New Roman" w:hAnsi="Times New Roman" w:cs="Times New Roman"/>
                <w:color w:val="000000"/>
                <w:kern w:val="0"/>
                <w:sz w:val="16"/>
                <w:szCs w:val="16"/>
                <w:lang w:bidi="bn-BD"/>
              </w:rPr>
              <w:t>3. reduction</w:t>
            </w:r>
            <w:r w:rsidRPr="00842C40">
              <w:rPr>
                <w:rFonts w:ascii="Times New Roman" w:eastAsia="Times New Roman" w:hAnsi="Times New Roman" w:cs="Times New Roman"/>
                <w:color w:val="000000"/>
                <w:kern w:val="0"/>
                <w:sz w:val="16"/>
                <w:szCs w:val="16"/>
                <w:lang w:bidi="bn-BD"/>
              </w:rPr>
              <w:t xml:space="preserve"> of budget deficit positively impacts economic growth in Asia </w:t>
            </w:r>
          </w:p>
        </w:tc>
        <w:tc>
          <w:tcPr>
            <w:tcW w:w="1530" w:type="dxa"/>
            <w:noWrap/>
            <w:hideMark/>
          </w:tcPr>
          <w:p w:rsidR="00842C40" w:rsidRPr="00842C40" w:rsidRDefault="00842C40" w:rsidP="00CC4837">
            <w:pPr>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(+ve)</w:t>
            </w:r>
          </w:p>
        </w:tc>
      </w:tr>
      <w:tr w:rsidR="00FF443C" w:rsidRPr="00373301" w:rsidTr="007500AF">
        <w:trPr>
          <w:cnfStyle w:val="000000100000"/>
          <w:trHeight w:val="299"/>
        </w:trPr>
        <w:tc>
          <w:tcPr>
            <w:cnfStyle w:val="001000000000"/>
            <w:tcW w:w="1260" w:type="dxa"/>
            <w:noWrap/>
          </w:tcPr>
          <w:p w:rsidR="007E56AF" w:rsidRPr="005F36C9" w:rsidRDefault="00930126" w:rsidP="00373301">
            <w:pPr>
              <w:jc w:val="both"/>
              <w:rPr>
                <w:rFonts w:ascii="Times New Roman" w:eastAsia="Times New Roman" w:hAnsi="Times New Roman" w:cs="Times New Roman"/>
                <w:b w:val="0"/>
                <w:bCs w:val="0"/>
                <w:color w:val="000000"/>
                <w:kern w:val="0"/>
                <w:sz w:val="16"/>
                <w:szCs w:val="16"/>
                <w:lang w:bidi="bn-BD"/>
              </w:rPr>
            </w:pPr>
            <w:r>
              <w:rPr>
                <w:rFonts w:ascii="Times New Roman" w:eastAsia="Times New Roman" w:hAnsi="Times New Roman" w:cs="Times New Roman"/>
                <w:color w:val="000000"/>
                <w:kern w:val="0"/>
                <w:sz w:val="16"/>
                <w:szCs w:val="16"/>
                <w:lang w:bidi="bn-BD"/>
              </w:rPr>
              <w:fldChar w:fldCharType="begin"/>
            </w:r>
            <w:r w:rsidR="00E712E2">
              <w:rPr>
                <w:rFonts w:ascii="Times New Roman" w:eastAsia="Times New Roman" w:hAnsi="Times New Roman" w:cs="Times New Roman"/>
                <w:b w:val="0"/>
                <w:bCs w:val="0"/>
                <w:color w:val="000000"/>
                <w:kern w:val="0"/>
                <w:sz w:val="16"/>
                <w:szCs w:val="16"/>
                <w:lang w:bidi="bn-BD"/>
              </w:rPr>
              <w:instrText xml:space="preserve"> ADDIN EN.CITE &lt;EndNote&gt;&lt;Cite&gt;&lt;Author&gt;Roy&lt;/Author&gt;&lt;Year&gt;2013&lt;/Year&gt;&lt;RecNum&gt;33&lt;/RecNum&gt;&lt;DisplayText&gt;(Roy &amp;amp; Gupta, 2013)&lt;/DisplayText&gt;&lt;record&gt;&lt;rec-number&gt;33&lt;/rec-number&gt;&lt;foreign-keys&gt;&lt;key app="EN" db-id="2t2saexwbedw29efatoxfvvtvzp0edzw959f" timestamp="1688630771"&gt;33&lt;/key&gt;&lt;/foreign-keys&gt;&lt;ref-type name="Journal Article"&gt;17&lt;/ref-type&gt;&lt;contributors&gt;&lt;authors&gt;&lt;author&gt;Roy, Amit&lt;/author&gt;&lt;author&gt;Gupta, Sanat Das&lt;/author&gt;&lt;/authors&gt;&lt;/contributors&gt;&lt;titles&gt;&lt;title&gt;An empirical investigation of budget and trade deficits: the case of Bangladesh&lt;/title&gt;&lt;secondary-title&gt;International Journal of Economics and Financial Issues&lt;/secondary-title&gt;&lt;/titles&gt;&lt;periodical&gt;&lt;full-title&gt;International Journal of Economics and Financial Issues&lt;/full-title&gt;&lt;/periodical&gt;&lt;pages&gt;570-579&lt;/pages&gt;&lt;volume&gt;3&lt;/volume&gt;&lt;number&gt;3&lt;/number&gt;&lt;dates&gt;&lt;year&gt;2013&lt;/year&gt;&lt;/dates&gt;&lt;isbn&gt;2146-4138&lt;/isbn&gt;&lt;urls&gt;&lt;/urls&gt;&lt;/record&gt;&lt;/Cite&gt;&lt;/EndNote&gt;</w:instrText>
            </w:r>
            <w:r>
              <w:rPr>
                <w:rFonts w:ascii="Times New Roman" w:eastAsia="Times New Roman" w:hAnsi="Times New Roman" w:cs="Times New Roman"/>
                <w:color w:val="000000"/>
                <w:kern w:val="0"/>
                <w:sz w:val="16"/>
                <w:szCs w:val="16"/>
                <w:lang w:bidi="bn-BD"/>
              </w:rPr>
              <w:fldChar w:fldCharType="separate"/>
            </w:r>
            <w:r w:rsidR="00E712E2">
              <w:rPr>
                <w:rFonts w:ascii="Times New Roman" w:eastAsia="Times New Roman" w:hAnsi="Times New Roman" w:cs="Times New Roman"/>
                <w:b w:val="0"/>
                <w:bCs w:val="0"/>
                <w:noProof/>
                <w:color w:val="000000"/>
                <w:kern w:val="0"/>
                <w:sz w:val="16"/>
                <w:szCs w:val="16"/>
                <w:lang w:bidi="bn-BD"/>
              </w:rPr>
              <w:t>(Roy &amp; Gupta, 2013)</w:t>
            </w:r>
            <w:r>
              <w:rPr>
                <w:rFonts w:ascii="Times New Roman" w:eastAsia="Times New Roman" w:hAnsi="Times New Roman" w:cs="Times New Roman"/>
                <w:color w:val="000000"/>
                <w:kern w:val="0"/>
                <w:sz w:val="16"/>
                <w:szCs w:val="16"/>
                <w:lang w:bidi="bn-BD"/>
              </w:rPr>
              <w:fldChar w:fldCharType="end"/>
            </w:r>
          </w:p>
        </w:tc>
        <w:tc>
          <w:tcPr>
            <w:tcW w:w="990" w:type="dxa"/>
            <w:noWrap/>
          </w:tcPr>
          <w:p w:rsidR="007E56AF" w:rsidRPr="00373301" w:rsidRDefault="007E56AF" w:rsidP="00373301">
            <w:pPr>
              <w:jc w:val="both"/>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1972 - 2012</w:t>
            </w:r>
          </w:p>
        </w:tc>
        <w:tc>
          <w:tcPr>
            <w:tcW w:w="1800" w:type="dxa"/>
            <w:noWrap/>
          </w:tcPr>
          <w:p w:rsidR="007E56AF" w:rsidRPr="00373301" w:rsidRDefault="003E4719" w:rsidP="00260DAA">
            <w:pPr>
              <w:jc w:val="both"/>
              <w:cnfStyle w:val="000000100000"/>
              <w:rPr>
                <w:rFonts w:ascii="Times New Roman" w:eastAsia="Times New Roman" w:hAnsi="Times New Roman" w:cs="Times New Roman"/>
                <w:color w:val="000000"/>
                <w:kern w:val="0"/>
                <w:sz w:val="14"/>
                <w:szCs w:val="14"/>
                <w:lang w:bidi="bn-BD"/>
              </w:rPr>
            </w:pPr>
            <w:r w:rsidRPr="003E4719">
              <w:rPr>
                <w:rFonts w:ascii="Times New Roman" w:eastAsia="Times New Roman" w:hAnsi="Times New Roman" w:cs="Times New Roman"/>
                <w:color w:val="000000"/>
                <w:kern w:val="0"/>
                <w:sz w:val="14"/>
                <w:szCs w:val="14"/>
                <w:lang w:bidi="bn-BD"/>
              </w:rPr>
              <w:t>To examine the causal link between budget and trade deficits</w:t>
            </w:r>
          </w:p>
        </w:tc>
        <w:tc>
          <w:tcPr>
            <w:tcW w:w="1440" w:type="dxa"/>
            <w:noWrap/>
          </w:tcPr>
          <w:p w:rsidR="007E56AF" w:rsidRPr="00373301" w:rsidRDefault="007E56AF" w:rsidP="00CC4837">
            <w:pPr>
              <w:cnfStyle w:val="0000001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color w:val="000000"/>
                <w:kern w:val="0"/>
                <w:sz w:val="14"/>
                <w:szCs w:val="14"/>
                <w:lang w:bidi="bn-BD"/>
              </w:rPr>
              <w:t>VAR Model, ADF and PP unit root test, cointegration test, Granger causality test</w:t>
            </w:r>
          </w:p>
        </w:tc>
        <w:tc>
          <w:tcPr>
            <w:tcW w:w="5940" w:type="dxa"/>
          </w:tcPr>
          <w:p w:rsidR="007E56AF" w:rsidRPr="00373301" w:rsidRDefault="007E56AF" w:rsidP="008D228E">
            <w:pPr>
              <w:jc w:val="both"/>
              <w:cnfStyle w:val="000000100000"/>
              <w:rPr>
                <w:rFonts w:ascii="Times New Roman" w:eastAsia="Times New Roman" w:hAnsi="Times New Roman" w:cs="Times New Roman"/>
                <w:color w:val="000000"/>
                <w:kern w:val="0"/>
                <w:sz w:val="16"/>
                <w:szCs w:val="16"/>
                <w:lang w:bidi="bn-BD"/>
              </w:rPr>
            </w:pPr>
            <w:r w:rsidRPr="00373301">
              <w:rPr>
                <w:rFonts w:ascii="Times New Roman" w:eastAsia="Times New Roman" w:hAnsi="Times New Roman" w:cs="Times New Roman"/>
                <w:color w:val="000000"/>
                <w:kern w:val="0"/>
                <w:sz w:val="16"/>
                <w:szCs w:val="16"/>
                <w:lang w:bidi="bn-BD"/>
              </w:rPr>
              <w:t>*</w:t>
            </w:r>
            <w:r w:rsidRPr="00842C40">
              <w:rPr>
                <w:rFonts w:ascii="Times New Roman" w:eastAsia="Times New Roman" w:hAnsi="Times New Roman" w:cs="Times New Roman"/>
                <w:color w:val="000000"/>
                <w:kern w:val="0"/>
                <w:sz w:val="16"/>
                <w:szCs w:val="16"/>
                <w:lang w:bidi="bn-BD"/>
              </w:rPr>
              <w:t>Bidirectional causality in the short run between two deficits*Reduce the BD in order to enhance the TAB</w:t>
            </w:r>
          </w:p>
        </w:tc>
        <w:tc>
          <w:tcPr>
            <w:tcW w:w="1530" w:type="dxa"/>
            <w:noWrap/>
          </w:tcPr>
          <w:p w:rsidR="007E56AF" w:rsidRPr="00E14328" w:rsidRDefault="007E56AF" w:rsidP="00CC4837">
            <w:pPr>
              <w:cnfStyle w:val="0000001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w:t>
            </w:r>
            <w:r w:rsidRPr="00E14328">
              <w:rPr>
                <w:rFonts w:ascii="Times New Roman" w:eastAsia="Times New Roman" w:hAnsi="Times New Roman" w:cs="Times New Roman"/>
                <w:color w:val="000000"/>
                <w:kern w:val="0"/>
                <w:sz w:val="16"/>
                <w:szCs w:val="16"/>
                <w:lang w:bidi="bn-BD"/>
              </w:rPr>
              <w:t>−) ve</w:t>
            </w:r>
            <w:r w:rsidRPr="00842C40">
              <w:rPr>
                <w:rFonts w:ascii="Times New Roman" w:eastAsia="Times New Roman" w:hAnsi="Times New Roman" w:cs="Times New Roman"/>
                <w:color w:val="000000"/>
                <w:kern w:val="0"/>
                <w:sz w:val="16"/>
                <w:szCs w:val="16"/>
                <w:lang w:bidi="bn-BD"/>
              </w:rPr>
              <w:t>*</w:t>
            </w:r>
          </w:p>
        </w:tc>
      </w:tr>
      <w:tr w:rsidR="007E56AF" w:rsidRPr="00373301" w:rsidTr="007500AF">
        <w:trPr>
          <w:trHeight w:val="86"/>
        </w:trPr>
        <w:tc>
          <w:tcPr>
            <w:cnfStyle w:val="001000000000"/>
            <w:tcW w:w="1260" w:type="dxa"/>
            <w:noWrap/>
          </w:tcPr>
          <w:p w:rsidR="007E56AF" w:rsidRPr="005F36C9" w:rsidRDefault="00930126" w:rsidP="00373301">
            <w:pPr>
              <w:jc w:val="both"/>
              <w:rPr>
                <w:rFonts w:ascii="Times New Roman" w:eastAsia="Times New Roman" w:hAnsi="Times New Roman" w:cs="Times New Roman"/>
                <w:b w:val="0"/>
                <w:bCs w:val="0"/>
                <w:color w:val="000000"/>
                <w:kern w:val="0"/>
                <w:sz w:val="16"/>
                <w:szCs w:val="16"/>
                <w:lang w:bidi="bn-BD"/>
              </w:rPr>
            </w:pPr>
            <w:r>
              <w:rPr>
                <w:rFonts w:ascii="Times New Roman" w:eastAsia="Times New Roman" w:hAnsi="Times New Roman" w:cs="Times New Roman"/>
                <w:color w:val="000000"/>
                <w:kern w:val="0"/>
                <w:sz w:val="16"/>
                <w:szCs w:val="16"/>
                <w:lang w:bidi="bn-BD"/>
              </w:rPr>
              <w:fldChar w:fldCharType="begin"/>
            </w:r>
            <w:r w:rsidR="00DA783B">
              <w:rPr>
                <w:rFonts w:ascii="Times New Roman" w:eastAsia="Times New Roman" w:hAnsi="Times New Roman" w:cs="Times New Roman"/>
                <w:b w:val="0"/>
                <w:bCs w:val="0"/>
                <w:color w:val="000000"/>
                <w:kern w:val="0"/>
                <w:sz w:val="16"/>
                <w:szCs w:val="16"/>
                <w:lang w:bidi="bn-BD"/>
              </w:rPr>
              <w:instrText xml:space="preserve"> ADDIN EN.CITE &lt;EndNote&gt;&lt;Cite&gt;&lt;Author&gt;Alam&lt;/Author&gt;&lt;Year&gt;2022&lt;/Year&gt;&lt;RecNum&gt;34&lt;/RecNum&gt;&lt;DisplayText&gt;(Alam, Sadekin, Islam, et al., 2022)&lt;/DisplayText&gt;&lt;record&gt;&lt;rec-number&gt;34&lt;/rec-number&gt;&lt;foreign-keys&gt;&lt;key app="EN" db-id="2t2saexwbedw29efatoxfvvtvzp0edzw959f" timestamp="1688630790"&gt;34&lt;/key&gt;&lt;/foreign-keys&gt;&lt;ref-type name="Journal Article"&gt;17&lt;/ref-type&gt;&lt;contributors&gt;&lt;authors&gt;&lt;author&gt;Alam, Md Mahbub&lt;/author&gt;&lt;author&gt;Sadekin, Md Nazmus&lt;/author&gt;&lt;author&gt;Islam, Rabiul&lt;/author&gt;&lt;author&gt;Moudud-Ul-Huq, Syed&lt;/author&gt;&lt;/authors&gt;&lt;/contributors&gt;&lt;titles&gt;&lt;title&gt;Effect of Deficit Financing on Economic Growth in Bangladesh: Cointegration and VECM Approach&lt;/title&gt;&lt;secondary-title&gt;FIIB Business Review&lt;/secondary-title&gt;&lt;/titles&gt;&lt;periodical&gt;&lt;full-title&gt;FIIB Business Review&lt;/full-title&gt;&lt;/periodical&gt;&lt;pages&gt;174-188&lt;/pages&gt;&lt;volume&gt;11&lt;/volume&gt;&lt;number&gt;2&lt;/number&gt;&lt;dates&gt;&lt;year&gt;2022&lt;/year&gt;&lt;/dates&gt;&lt;isbn&gt;2319-7145&lt;/isbn&gt;&lt;urls&gt;&lt;/urls&gt;&lt;/record&gt;&lt;/Cite&gt;&lt;/EndNote&gt;</w:instrText>
            </w:r>
            <w:r>
              <w:rPr>
                <w:rFonts w:ascii="Times New Roman" w:eastAsia="Times New Roman" w:hAnsi="Times New Roman" w:cs="Times New Roman"/>
                <w:color w:val="000000"/>
                <w:kern w:val="0"/>
                <w:sz w:val="16"/>
                <w:szCs w:val="16"/>
                <w:lang w:bidi="bn-BD"/>
              </w:rPr>
              <w:fldChar w:fldCharType="separate"/>
            </w:r>
            <w:r w:rsidR="00DA783B">
              <w:rPr>
                <w:rFonts w:ascii="Times New Roman" w:eastAsia="Times New Roman" w:hAnsi="Times New Roman" w:cs="Times New Roman"/>
                <w:b w:val="0"/>
                <w:bCs w:val="0"/>
                <w:noProof/>
                <w:color w:val="000000"/>
                <w:kern w:val="0"/>
                <w:sz w:val="16"/>
                <w:szCs w:val="16"/>
                <w:lang w:bidi="bn-BD"/>
              </w:rPr>
              <w:t>(Alam, Sadekin, Islam, et al., 2022)</w:t>
            </w:r>
            <w:r>
              <w:rPr>
                <w:rFonts w:ascii="Times New Roman" w:eastAsia="Times New Roman" w:hAnsi="Times New Roman" w:cs="Times New Roman"/>
                <w:color w:val="000000"/>
                <w:kern w:val="0"/>
                <w:sz w:val="16"/>
                <w:szCs w:val="16"/>
                <w:lang w:bidi="bn-BD"/>
              </w:rPr>
              <w:fldChar w:fldCharType="end"/>
            </w:r>
          </w:p>
        </w:tc>
        <w:tc>
          <w:tcPr>
            <w:tcW w:w="990" w:type="dxa"/>
            <w:noWrap/>
          </w:tcPr>
          <w:p w:rsidR="007E56AF" w:rsidRPr="00373301" w:rsidRDefault="007E56AF" w:rsidP="00373301">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1981–2018</w:t>
            </w:r>
          </w:p>
        </w:tc>
        <w:tc>
          <w:tcPr>
            <w:tcW w:w="1800" w:type="dxa"/>
            <w:noWrap/>
          </w:tcPr>
          <w:p w:rsidR="007E56AF" w:rsidRPr="00373301" w:rsidRDefault="003E4719" w:rsidP="00373301">
            <w:pPr>
              <w:jc w:val="both"/>
              <w:cnfStyle w:val="000000000000"/>
              <w:rPr>
                <w:rFonts w:ascii="Times New Roman" w:eastAsia="Times New Roman" w:hAnsi="Times New Roman" w:cs="Times New Roman"/>
                <w:color w:val="000000"/>
                <w:kern w:val="0"/>
                <w:sz w:val="14"/>
                <w:szCs w:val="14"/>
                <w:lang w:bidi="bn-BD"/>
              </w:rPr>
            </w:pPr>
            <w:r w:rsidRPr="003E4719">
              <w:rPr>
                <w:rFonts w:ascii="Times New Roman" w:eastAsia="Times New Roman" w:hAnsi="Times New Roman" w:cs="Times New Roman"/>
                <w:color w:val="000000"/>
                <w:kern w:val="0"/>
                <w:sz w:val="14"/>
                <w:szCs w:val="14"/>
                <w:lang w:bidi="bn-BD"/>
              </w:rPr>
              <w:t>To evaluate the impact of financing budget deficits on economic growth</w:t>
            </w:r>
          </w:p>
        </w:tc>
        <w:tc>
          <w:tcPr>
            <w:tcW w:w="1440" w:type="dxa"/>
            <w:noWrap/>
          </w:tcPr>
          <w:p w:rsidR="007E56AF" w:rsidRPr="00373301" w:rsidRDefault="007E56AF" w:rsidP="004A73AB">
            <w:pPr>
              <w:cnfStyle w:val="000000000000"/>
              <w:rPr>
                <w:rFonts w:ascii="Times New Roman" w:eastAsia="Times New Roman" w:hAnsi="Times New Roman" w:cs="Times New Roman"/>
                <w:color w:val="000000"/>
                <w:kern w:val="0"/>
                <w:sz w:val="14"/>
                <w:szCs w:val="14"/>
                <w:lang w:bidi="bn-BD"/>
              </w:rPr>
            </w:pPr>
            <w:r w:rsidRPr="00842C40">
              <w:rPr>
                <w:rFonts w:ascii="Times New Roman" w:eastAsia="Times New Roman" w:hAnsi="Times New Roman" w:cs="Times New Roman"/>
                <w:kern w:val="0"/>
                <w:sz w:val="14"/>
                <w:szCs w:val="14"/>
                <w:lang w:bidi="bn-BD"/>
              </w:rPr>
              <w:t>VECM Unit root test, Cointegration test,</w:t>
            </w:r>
            <w:r w:rsidRPr="00842C40">
              <w:rPr>
                <w:rFonts w:ascii="Times New Roman" w:eastAsia="Times New Roman" w:hAnsi="Times New Roman" w:cs="Times New Roman"/>
                <w:kern w:val="0"/>
                <w:sz w:val="14"/>
                <w:szCs w:val="14"/>
                <w:lang w:bidi="bn-BD"/>
              </w:rPr>
              <w:br/>
              <w:t>Granger Causality Test (secondary data)</w:t>
            </w:r>
          </w:p>
        </w:tc>
        <w:tc>
          <w:tcPr>
            <w:tcW w:w="5940" w:type="dxa"/>
          </w:tcPr>
          <w:p w:rsidR="00260DAA" w:rsidRPr="00260DAA" w:rsidRDefault="00260DAA" w:rsidP="008D228E">
            <w:pPr>
              <w:jc w:val="both"/>
              <w:cnfStyle w:val="000000000000"/>
              <w:rPr>
                <w:rFonts w:ascii="Times New Roman" w:eastAsia="Times New Roman" w:hAnsi="Times New Roman" w:cs="Times New Roman"/>
                <w:color w:val="000000"/>
                <w:kern w:val="0"/>
                <w:sz w:val="16"/>
                <w:szCs w:val="16"/>
                <w:lang w:bidi="bn-BD"/>
              </w:rPr>
            </w:pPr>
            <w:r w:rsidRPr="00260DAA">
              <w:rPr>
                <w:rFonts w:ascii="Times New Roman" w:eastAsia="Times New Roman" w:hAnsi="Times New Roman" w:cs="Times New Roman"/>
                <w:color w:val="000000"/>
                <w:kern w:val="0"/>
                <w:sz w:val="16"/>
                <w:szCs w:val="16"/>
                <w:lang w:bidi="bn-BD"/>
              </w:rPr>
              <w:t>1. one-way causal link (GDD to RGDP, RGDP to GEXD, and GEXD to MS)</w:t>
            </w:r>
          </w:p>
          <w:p w:rsidR="007E56AF" w:rsidRPr="00373301" w:rsidRDefault="00260DAA" w:rsidP="008D228E">
            <w:pPr>
              <w:jc w:val="both"/>
              <w:cnfStyle w:val="000000000000"/>
              <w:rPr>
                <w:rFonts w:ascii="Times New Roman" w:eastAsia="Times New Roman" w:hAnsi="Times New Roman" w:cs="Times New Roman"/>
                <w:color w:val="000000"/>
                <w:kern w:val="0"/>
                <w:sz w:val="16"/>
                <w:szCs w:val="16"/>
                <w:lang w:bidi="bn-BD"/>
              </w:rPr>
            </w:pPr>
            <w:r w:rsidRPr="00260DAA">
              <w:rPr>
                <w:rFonts w:ascii="Times New Roman" w:eastAsia="Times New Roman" w:hAnsi="Times New Roman" w:cs="Times New Roman"/>
                <w:color w:val="000000"/>
                <w:kern w:val="0"/>
                <w:sz w:val="16"/>
                <w:szCs w:val="16"/>
                <w:lang w:bidi="bn-BD"/>
              </w:rPr>
              <w:t xml:space="preserve">2. </w:t>
            </w:r>
            <w:r w:rsidR="003E4719" w:rsidRPr="003E4719">
              <w:rPr>
                <w:rFonts w:ascii="Times New Roman" w:eastAsia="Times New Roman" w:hAnsi="Times New Roman" w:cs="Times New Roman"/>
                <w:color w:val="000000"/>
                <w:kern w:val="0"/>
                <w:sz w:val="16"/>
                <w:szCs w:val="16"/>
                <w:lang w:bidi="bn-BD"/>
              </w:rPr>
              <w:t>a bidirectional causal relationship between MS and GDD</w:t>
            </w:r>
          </w:p>
        </w:tc>
        <w:tc>
          <w:tcPr>
            <w:tcW w:w="1530" w:type="dxa"/>
            <w:noWrap/>
          </w:tcPr>
          <w:p w:rsidR="007E56AF" w:rsidRPr="00E14328" w:rsidRDefault="007E56AF" w:rsidP="00373301">
            <w:pPr>
              <w:jc w:val="both"/>
              <w:cnfStyle w:val="000000000000"/>
              <w:rPr>
                <w:rFonts w:ascii="Times New Roman" w:eastAsia="Times New Roman" w:hAnsi="Times New Roman" w:cs="Times New Roman"/>
                <w:color w:val="000000"/>
                <w:kern w:val="0"/>
                <w:sz w:val="16"/>
                <w:szCs w:val="16"/>
                <w:lang w:bidi="bn-BD"/>
              </w:rPr>
            </w:pPr>
            <w:r w:rsidRPr="00842C40">
              <w:rPr>
                <w:rFonts w:ascii="Times New Roman" w:eastAsia="Times New Roman" w:hAnsi="Times New Roman" w:cs="Times New Roman"/>
                <w:color w:val="000000"/>
                <w:kern w:val="0"/>
                <w:sz w:val="16"/>
                <w:szCs w:val="16"/>
                <w:lang w:bidi="bn-BD"/>
              </w:rPr>
              <w:t>(</w:t>
            </w:r>
            <w:r w:rsidRPr="00E14328">
              <w:rPr>
                <w:rFonts w:ascii="Times New Roman" w:eastAsia="Times New Roman" w:hAnsi="Times New Roman" w:cs="Times New Roman"/>
                <w:color w:val="000000"/>
                <w:kern w:val="0"/>
                <w:sz w:val="16"/>
                <w:szCs w:val="16"/>
                <w:lang w:bidi="bn-BD"/>
              </w:rPr>
              <w:t>+) ve</w:t>
            </w:r>
          </w:p>
        </w:tc>
      </w:tr>
    </w:tbl>
    <w:p w:rsidR="00965443" w:rsidRDefault="00FF443C" w:rsidP="00965443">
      <w:pPr>
        <w:spacing w:after="0" w:line="360" w:lineRule="auto"/>
        <w:jc w:val="center"/>
        <w:rPr>
          <w:rFonts w:ascii="Times New Roman" w:eastAsia="Times New Roman" w:hAnsi="Times New Roman" w:cs="Times New Roman"/>
          <w:i/>
          <w:iCs/>
          <w:color w:val="000000"/>
          <w:kern w:val="0"/>
          <w:sz w:val="20"/>
          <w:szCs w:val="20"/>
          <w:lang w:bidi="bn-BD"/>
        </w:rPr>
      </w:pPr>
      <w:r w:rsidRPr="00FF443C">
        <w:rPr>
          <w:rFonts w:ascii="Times New Roman" w:eastAsia="Times New Roman" w:hAnsi="Times New Roman" w:cs="Times New Roman"/>
          <w:i/>
          <w:iCs/>
          <w:color w:val="000000"/>
          <w:kern w:val="0"/>
          <w:sz w:val="20"/>
          <w:szCs w:val="20"/>
          <w:lang w:bidi="bn-BD"/>
        </w:rPr>
        <w:t>Source: Summarized by the author</w:t>
      </w:r>
    </w:p>
    <w:p w:rsidR="00965443" w:rsidRDefault="00965443" w:rsidP="00965443">
      <w:pPr>
        <w:spacing w:after="0" w:line="276" w:lineRule="auto"/>
        <w:jc w:val="both"/>
        <w:rPr>
          <w:rFonts w:ascii="Times New Roman" w:hAnsi="Times New Roman" w:cs="Times New Roman"/>
          <w:i/>
          <w:iCs/>
          <w:vertAlign w:val="superscript"/>
        </w:rPr>
      </w:pPr>
      <w:r w:rsidRPr="00965443">
        <w:rPr>
          <w:rFonts w:ascii="Times New Roman" w:hAnsi="Times New Roman" w:cs="Times New Roman"/>
          <w:i/>
          <w:iCs/>
          <w:vertAlign w:val="superscript"/>
        </w:rPr>
        <w:t>*BD-Budget Deficit, EG-Economic Growth, TAD- Trade Account Balance, GDD-Government Domestic Debt, GEXD-Government External Debt, MS-Money Supply, RGDP- Real Gross Domestic Product, ADF-Augmented Dickey Fuller, PP- Phillips - Perron, KPSS-Kwiatkowski-Phillips-Schmidt-Shin, TA- Trade Sector</w:t>
      </w:r>
    </w:p>
    <w:p w:rsidR="00965443" w:rsidRPr="00965443" w:rsidRDefault="00965443" w:rsidP="00965443">
      <w:pPr>
        <w:spacing w:after="0" w:line="276" w:lineRule="auto"/>
        <w:jc w:val="both"/>
        <w:rPr>
          <w:rFonts w:ascii="Times New Roman" w:hAnsi="Times New Roman" w:cs="Times New Roman"/>
          <w:i/>
          <w:iCs/>
          <w:vertAlign w:val="superscript"/>
        </w:rPr>
      </w:pPr>
    </w:p>
    <w:p w:rsidR="000B0CF7" w:rsidRDefault="000B0CF7" w:rsidP="00CC4837">
      <w:pPr>
        <w:spacing w:line="276" w:lineRule="auto"/>
        <w:jc w:val="both"/>
        <w:rPr>
          <w:rFonts w:ascii="Times New Roman" w:hAnsi="Times New Roman" w:cs="Times New Roman"/>
        </w:rPr>
      </w:pPr>
      <w:r w:rsidRPr="006474DA">
        <w:rPr>
          <w:rFonts w:ascii="Times New Roman" w:hAnsi="Times New Roman" w:cs="Times New Roman"/>
        </w:rPr>
        <w:t xml:space="preserve">Despite extensive studies, there remains a gap in understanding the conditional factors that influence the effectiveness of deficit spending. Most studies focus on direct correlations without </w:t>
      </w:r>
      <w:r w:rsidR="00CC4837" w:rsidRPr="006474DA">
        <w:rPr>
          <w:rFonts w:ascii="Times New Roman" w:hAnsi="Times New Roman" w:cs="Times New Roman"/>
        </w:rPr>
        <w:t>investigating</w:t>
      </w:r>
      <w:r w:rsidRPr="006474DA">
        <w:rPr>
          <w:rFonts w:ascii="Times New Roman" w:hAnsi="Times New Roman" w:cs="Times New Roman"/>
        </w:rPr>
        <w:t xml:space="preserve"> into the mechanisms through which budget deficits influence economic variables such as investment and consumption in different economic contexts. Furthermore, there is a lack of consensus on the long-term effects of budget deficits on economic growth, with studies showing both positive and negative outcomes. This indicates a need for more detailed research that considers varying economic conditions, the nature of government spending, and its direct impacts on different sectors of the economy.</w:t>
      </w:r>
    </w:p>
    <w:p w:rsidR="000B0CF7" w:rsidRPr="00FF443C" w:rsidRDefault="000B0CF7" w:rsidP="00F03748">
      <w:pPr>
        <w:spacing w:line="360" w:lineRule="auto"/>
        <w:jc w:val="center"/>
        <w:rPr>
          <w:rFonts w:ascii="Times New Roman" w:eastAsia="Times New Roman" w:hAnsi="Times New Roman" w:cs="Times New Roman"/>
          <w:i/>
          <w:iCs/>
          <w:color w:val="000000"/>
          <w:kern w:val="0"/>
          <w:sz w:val="20"/>
          <w:szCs w:val="20"/>
          <w:lang w:bidi="bn-BD"/>
        </w:rPr>
        <w:sectPr w:rsidR="000B0CF7" w:rsidRPr="00FF443C" w:rsidSect="00F22860">
          <w:pgSz w:w="15840" w:h="12240" w:orient="landscape"/>
          <w:pgMar w:top="1440" w:right="1440" w:bottom="1440" w:left="1440" w:header="720" w:footer="720" w:gutter="0"/>
          <w:cols w:space="720"/>
          <w:docGrid w:linePitch="360"/>
        </w:sectPr>
      </w:pPr>
    </w:p>
    <w:p w:rsidR="005076E8" w:rsidRDefault="00125733" w:rsidP="007500AF">
      <w:pPr>
        <w:pStyle w:val="Heading1"/>
        <w:numPr>
          <w:ilvl w:val="0"/>
          <w:numId w:val="24"/>
        </w:numPr>
        <w:ind w:left="360"/>
        <w:rPr>
          <w:rFonts w:ascii="Times New Roman" w:hAnsi="Times New Roman" w:cs="Times New Roman"/>
          <w:b/>
          <w:bCs/>
          <w:color w:val="auto"/>
          <w:sz w:val="22"/>
          <w:szCs w:val="22"/>
        </w:rPr>
      </w:pPr>
      <w:bookmarkStart w:id="11" w:name="_Toc161743060"/>
      <w:r w:rsidRPr="00CC4837">
        <w:rPr>
          <w:rFonts w:ascii="Times New Roman" w:hAnsi="Times New Roman" w:cs="Times New Roman"/>
          <w:b/>
          <w:bCs/>
          <w:color w:val="auto"/>
          <w:sz w:val="22"/>
          <w:szCs w:val="22"/>
        </w:rPr>
        <w:lastRenderedPageBreak/>
        <w:t>METHODOLOGY</w:t>
      </w:r>
      <w:bookmarkStart w:id="12" w:name="_Toc161743061"/>
      <w:bookmarkEnd w:id="11"/>
    </w:p>
    <w:p w:rsidR="00CC4837" w:rsidRPr="00CC4837" w:rsidRDefault="00CC4837" w:rsidP="00CC4837">
      <w:pPr>
        <w:rPr>
          <w:sz w:val="2"/>
          <w:szCs w:val="2"/>
        </w:rPr>
      </w:pPr>
    </w:p>
    <w:p w:rsidR="00710B18" w:rsidRDefault="00125733" w:rsidP="007500AF">
      <w:pPr>
        <w:pStyle w:val="Heading2"/>
        <w:numPr>
          <w:ilvl w:val="1"/>
          <w:numId w:val="27"/>
        </w:numPr>
        <w:ind w:left="360" w:hanging="360"/>
        <w:rPr>
          <w:rFonts w:ascii="Times New Roman" w:hAnsi="Times New Roman" w:cs="Times New Roman"/>
          <w:b/>
          <w:bCs/>
          <w:color w:val="auto"/>
          <w:sz w:val="22"/>
          <w:szCs w:val="22"/>
        </w:rPr>
      </w:pPr>
      <w:r w:rsidRPr="00CC4837">
        <w:rPr>
          <w:rFonts w:ascii="Times New Roman" w:hAnsi="Times New Roman" w:cs="Times New Roman"/>
          <w:b/>
          <w:bCs/>
          <w:color w:val="auto"/>
          <w:sz w:val="22"/>
          <w:szCs w:val="22"/>
        </w:rPr>
        <w:t xml:space="preserve">DATA </w:t>
      </w:r>
      <w:del w:id="13" w:author="yousuf8676" w:date="2025-01-23T15:38:00Z">
        <w:r w:rsidRPr="00CC4837" w:rsidDel="00AE3E3C">
          <w:rPr>
            <w:rFonts w:ascii="Times New Roman" w:hAnsi="Times New Roman" w:cs="Times New Roman"/>
            <w:b/>
            <w:bCs/>
            <w:color w:val="auto"/>
            <w:sz w:val="22"/>
            <w:szCs w:val="22"/>
          </w:rPr>
          <w:delText>AND SOURCE</w:delText>
        </w:r>
      </w:del>
      <w:bookmarkEnd w:id="12"/>
    </w:p>
    <w:p w:rsidR="00CC4837" w:rsidRPr="00CC4837" w:rsidRDefault="00CC4837" w:rsidP="00CC4837">
      <w:pPr>
        <w:rPr>
          <w:sz w:val="2"/>
          <w:szCs w:val="2"/>
        </w:rPr>
      </w:pPr>
    </w:p>
    <w:p w:rsidR="00710B18" w:rsidRPr="00AF07AE" w:rsidRDefault="00863534" w:rsidP="00CC4837">
      <w:pPr>
        <w:spacing w:line="276" w:lineRule="auto"/>
        <w:jc w:val="both"/>
        <w:rPr>
          <w:rFonts w:ascii="Times New Roman" w:hAnsi="Times New Roman" w:cs="Times New Roman"/>
        </w:rPr>
      </w:pPr>
      <w:r w:rsidRPr="00863534">
        <w:rPr>
          <w:rFonts w:ascii="Times New Roman" w:hAnsi="Times New Roman" w:cs="Times New Roman"/>
        </w:rPr>
        <w:t>The research employed time series data obtained from</w:t>
      </w:r>
      <w:bookmarkStart w:id="14" w:name="_Hlk158624451"/>
      <w:r w:rsidR="00710B18" w:rsidRPr="00AF07AE">
        <w:rPr>
          <w:rFonts w:ascii="Times New Roman" w:hAnsi="Times New Roman" w:cs="Times New Roman"/>
        </w:rPr>
        <w:t xml:space="preserve">World Development Indicators </w:t>
      </w:r>
      <w:r w:rsidR="00930126" w:rsidRPr="00AF07AE">
        <w:rPr>
          <w:rFonts w:ascii="Times New Roman" w:hAnsi="Times New Roman" w:cs="Times New Roman"/>
        </w:rPr>
        <w:fldChar w:fldCharType="begin"/>
      </w:r>
      <w:r w:rsidR="00710B18" w:rsidRPr="00AF07AE">
        <w:rPr>
          <w:rFonts w:ascii="Times New Roman" w:hAnsi="Times New Roman" w:cs="Times New Roman"/>
        </w:rPr>
        <w:instrText xml:space="preserve"> ADDIN EN.CITE &lt;EndNote&gt;&lt;Cite ExcludeYear="1"&gt;&lt;Author&gt;WDI&lt;/Author&gt;&lt;Year&gt;2016&lt;/Year&gt;&lt;RecNum&gt;78&lt;/RecNum&gt;&lt;DisplayText&gt;(WDI)&lt;/DisplayText&gt;&lt;record&gt;&lt;rec-number&gt;78&lt;/rec-number&gt;&lt;foreign-keys&gt;&lt;key app="EN" db-id="zxz9wsdx8prffoeevd4paxt9txsrtet9r5p0" timestamp="1505595897"&gt;78&lt;/key&gt;&lt;/foreign-keys&gt;&lt;ref-type name="Journal Article"&gt;17&lt;/ref-type&gt;&lt;contributors&gt;&lt;authors&gt;&lt;author&gt;WDI&lt;/author&gt;&lt;/authors&gt;&lt;/contributors&gt;&lt;titles&gt;&lt;title&gt;World development indicator&lt;/title&gt;&lt;secondary-title&gt;World Bank&lt;/secondary-title&gt;&lt;/titles&gt;&lt;dates&gt;&lt;year&gt;2016&lt;/year&gt;&lt;/dates&gt;&lt;urls&gt;&lt;/urls&gt;&lt;/record&gt;&lt;/Cite&gt;&lt;/EndNote&gt;</w:instrText>
      </w:r>
      <w:r w:rsidR="00930126" w:rsidRPr="00AF07AE">
        <w:rPr>
          <w:rFonts w:ascii="Times New Roman" w:hAnsi="Times New Roman" w:cs="Times New Roman"/>
        </w:rPr>
        <w:fldChar w:fldCharType="separate"/>
      </w:r>
      <w:r w:rsidR="00710B18" w:rsidRPr="00AF07AE">
        <w:rPr>
          <w:rFonts w:ascii="Times New Roman" w:hAnsi="Times New Roman" w:cs="Times New Roman"/>
          <w:noProof/>
        </w:rPr>
        <w:t>(WDI)</w:t>
      </w:r>
      <w:r w:rsidR="00930126" w:rsidRPr="00AF07AE">
        <w:rPr>
          <w:rFonts w:ascii="Times New Roman" w:hAnsi="Times New Roman" w:cs="Times New Roman"/>
        </w:rPr>
        <w:fldChar w:fldCharType="end"/>
      </w:r>
      <w:bookmarkEnd w:id="14"/>
      <w:r w:rsidR="00710B18" w:rsidRPr="00AF07AE">
        <w:rPr>
          <w:rFonts w:ascii="Times New Roman" w:hAnsi="Times New Roman" w:cs="Times New Roman"/>
        </w:rPr>
        <w:t xml:space="preserve"> and Bangladesh Economic Review (BER). The sample size </w:t>
      </w:r>
      <w:r w:rsidR="009F6FCE" w:rsidRPr="00AF07AE">
        <w:rPr>
          <w:rFonts w:ascii="Times New Roman" w:hAnsi="Times New Roman" w:cs="Times New Roman"/>
        </w:rPr>
        <w:t>for Bangladesh was selected over the period from 1980 to 2022</w:t>
      </w:r>
      <w:r w:rsidR="00710B18" w:rsidRPr="00AF07AE">
        <w:rPr>
          <w:rFonts w:ascii="Times New Roman" w:hAnsi="Times New Roman" w:cs="Times New Roman"/>
        </w:rPr>
        <w:t xml:space="preserve">. The dependent variable is selected as GDP growth </w:t>
      </w:r>
      <w:r w:rsidR="00042A71" w:rsidRPr="00AF07AE">
        <w:rPr>
          <w:rFonts w:ascii="Times New Roman" w:hAnsi="Times New Roman" w:cs="Times New Roman"/>
        </w:rPr>
        <w:t>(</w:t>
      </w:r>
      <w:fldSimple w:instr=" REF _Ref167448713 \h  \* MERGEFORMAT ">
        <w:r w:rsidR="00042A71" w:rsidRPr="00AF07AE">
          <w:rPr>
            <w:rFonts w:ascii="Times New Roman" w:hAnsi="Times New Roman" w:cs="Times New Roman"/>
          </w:rPr>
          <w:t xml:space="preserve">Table </w:t>
        </w:r>
        <w:r w:rsidR="00042A71" w:rsidRPr="00AF07AE">
          <w:rPr>
            <w:rFonts w:ascii="Times New Roman" w:hAnsi="Times New Roman" w:cs="Times New Roman"/>
            <w:noProof/>
          </w:rPr>
          <w:t>3</w:t>
        </w:r>
      </w:fldSimple>
      <w:r w:rsidR="00042A71" w:rsidRPr="00AF07AE">
        <w:rPr>
          <w:rFonts w:ascii="Times New Roman" w:hAnsi="Times New Roman" w:cs="Times New Roman"/>
        </w:rPr>
        <w:t>).</w:t>
      </w:r>
    </w:p>
    <w:p w:rsidR="00FA29E4" w:rsidRPr="00AF07AE" w:rsidRDefault="00FA29E4" w:rsidP="00AF07AE">
      <w:pPr>
        <w:pStyle w:val="Caption"/>
        <w:keepNext/>
        <w:jc w:val="center"/>
        <w:rPr>
          <w:rFonts w:ascii="Times New Roman" w:hAnsi="Times New Roman" w:cs="Times New Roman"/>
          <w:color w:val="auto"/>
          <w:sz w:val="22"/>
          <w:szCs w:val="22"/>
        </w:rPr>
      </w:pPr>
      <w:bookmarkStart w:id="15" w:name="_Ref167448713"/>
      <w:r w:rsidRPr="00AF07AE">
        <w:rPr>
          <w:rFonts w:ascii="Times New Roman" w:hAnsi="Times New Roman" w:cs="Times New Roman"/>
          <w:color w:val="auto"/>
          <w:sz w:val="22"/>
          <w:szCs w:val="22"/>
        </w:rPr>
        <w:t xml:space="preserve">Table </w:t>
      </w:r>
      <w:r w:rsidR="00930126" w:rsidRPr="00AF07AE">
        <w:rPr>
          <w:rFonts w:ascii="Times New Roman" w:hAnsi="Times New Roman" w:cs="Times New Roman"/>
          <w:color w:val="auto"/>
          <w:sz w:val="22"/>
          <w:szCs w:val="22"/>
        </w:rPr>
        <w:fldChar w:fldCharType="begin"/>
      </w:r>
      <w:r w:rsidRPr="00AF07AE">
        <w:rPr>
          <w:rFonts w:ascii="Times New Roman" w:hAnsi="Times New Roman" w:cs="Times New Roman"/>
          <w:color w:val="auto"/>
          <w:sz w:val="22"/>
          <w:szCs w:val="22"/>
        </w:rPr>
        <w:instrText xml:space="preserve"> SEQ Table \* ARABIC </w:instrText>
      </w:r>
      <w:r w:rsidR="00930126" w:rsidRPr="00AF07AE">
        <w:rPr>
          <w:rFonts w:ascii="Times New Roman" w:hAnsi="Times New Roman" w:cs="Times New Roman"/>
          <w:color w:val="auto"/>
          <w:sz w:val="22"/>
          <w:szCs w:val="22"/>
        </w:rPr>
        <w:fldChar w:fldCharType="separate"/>
      </w:r>
      <w:r w:rsidR="004D2100" w:rsidRPr="00AF07AE">
        <w:rPr>
          <w:rFonts w:ascii="Times New Roman" w:hAnsi="Times New Roman" w:cs="Times New Roman"/>
          <w:noProof/>
          <w:color w:val="auto"/>
          <w:sz w:val="22"/>
          <w:szCs w:val="22"/>
        </w:rPr>
        <w:t>3</w:t>
      </w:r>
      <w:r w:rsidR="00930126" w:rsidRPr="00AF07AE">
        <w:rPr>
          <w:rFonts w:ascii="Times New Roman" w:hAnsi="Times New Roman" w:cs="Times New Roman"/>
          <w:color w:val="auto"/>
          <w:sz w:val="22"/>
          <w:szCs w:val="22"/>
        </w:rPr>
        <w:fldChar w:fldCharType="end"/>
      </w:r>
      <w:bookmarkEnd w:id="15"/>
      <w:r w:rsidRPr="00AF07AE">
        <w:rPr>
          <w:rFonts w:ascii="Times New Roman" w:hAnsi="Times New Roman" w:cs="Times New Roman"/>
          <w:color w:val="auto"/>
          <w:sz w:val="22"/>
          <w:szCs w:val="22"/>
        </w:rPr>
        <w:t>: Variables and data source</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tblPr>
      <w:tblGrid>
        <w:gridCol w:w="1350"/>
        <w:gridCol w:w="2070"/>
        <w:gridCol w:w="3145"/>
        <w:gridCol w:w="2785"/>
      </w:tblGrid>
      <w:tr w:rsidR="00710B18" w:rsidRPr="00BC2087" w:rsidTr="0000233C">
        <w:trPr>
          <w:jc w:val="center"/>
        </w:trPr>
        <w:tc>
          <w:tcPr>
            <w:tcW w:w="1350" w:type="dxa"/>
            <w:tcBorders>
              <w:top w:val="single" w:sz="4" w:space="0" w:color="auto"/>
              <w:bottom w:val="single" w:sz="4" w:space="0" w:color="auto"/>
            </w:tcBorders>
          </w:tcPr>
          <w:p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Variable Acronym</w:t>
            </w:r>
          </w:p>
        </w:tc>
        <w:tc>
          <w:tcPr>
            <w:tcW w:w="2070" w:type="dxa"/>
            <w:tcBorders>
              <w:top w:val="single" w:sz="4" w:space="0" w:color="auto"/>
              <w:bottom w:val="single" w:sz="4" w:space="0" w:color="auto"/>
            </w:tcBorders>
          </w:tcPr>
          <w:p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Variable name</w:t>
            </w:r>
          </w:p>
        </w:tc>
        <w:tc>
          <w:tcPr>
            <w:tcW w:w="3145" w:type="dxa"/>
            <w:tcBorders>
              <w:top w:val="single" w:sz="4" w:space="0" w:color="auto"/>
              <w:bottom w:val="single" w:sz="4" w:space="0" w:color="auto"/>
            </w:tcBorders>
          </w:tcPr>
          <w:p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Data</w:t>
            </w:r>
          </w:p>
        </w:tc>
        <w:tc>
          <w:tcPr>
            <w:tcW w:w="2785" w:type="dxa"/>
            <w:tcBorders>
              <w:top w:val="single" w:sz="4" w:space="0" w:color="auto"/>
              <w:bottom w:val="single" w:sz="4" w:space="0" w:color="auto"/>
            </w:tcBorders>
          </w:tcPr>
          <w:p w:rsidR="00710B18" w:rsidRPr="00BC2087" w:rsidRDefault="00710B18" w:rsidP="0000233C">
            <w:pPr>
              <w:jc w:val="center"/>
              <w:rPr>
                <w:rFonts w:ascii="Times New Roman" w:hAnsi="Times New Roman" w:cs="Times New Roman"/>
                <w:b/>
                <w:bCs/>
                <w:sz w:val="20"/>
                <w:szCs w:val="20"/>
              </w:rPr>
            </w:pPr>
            <w:r w:rsidRPr="00BC2087">
              <w:rPr>
                <w:rFonts w:ascii="Times New Roman" w:hAnsi="Times New Roman" w:cs="Times New Roman"/>
                <w:b/>
                <w:bCs/>
                <w:sz w:val="20"/>
                <w:szCs w:val="20"/>
              </w:rPr>
              <w:t>Data source</w:t>
            </w:r>
          </w:p>
        </w:tc>
      </w:tr>
      <w:tr w:rsidR="00710B18" w:rsidRPr="00BC2087" w:rsidTr="0000233C">
        <w:trPr>
          <w:jc w:val="center"/>
        </w:trPr>
        <w:tc>
          <w:tcPr>
            <w:tcW w:w="1350" w:type="dxa"/>
            <w:tcBorders>
              <w:top w:val="single" w:sz="4" w:space="0" w:color="auto"/>
            </w:tcBorders>
          </w:tcPr>
          <w:p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GDP</w:t>
            </w:r>
          </w:p>
        </w:tc>
        <w:tc>
          <w:tcPr>
            <w:tcW w:w="2070" w:type="dxa"/>
            <w:tcBorders>
              <w:top w:val="single" w:sz="4" w:space="0" w:color="auto"/>
            </w:tcBorders>
          </w:tcPr>
          <w:p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GDP Per Capita</w:t>
            </w:r>
          </w:p>
        </w:tc>
        <w:tc>
          <w:tcPr>
            <w:tcW w:w="3145" w:type="dxa"/>
            <w:tcBorders>
              <w:top w:val="single" w:sz="4" w:space="0" w:color="auto"/>
            </w:tcBorders>
          </w:tcPr>
          <w:p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GDP per capita (current US$)</w:t>
            </w:r>
          </w:p>
        </w:tc>
        <w:tc>
          <w:tcPr>
            <w:tcW w:w="2785" w:type="dxa"/>
            <w:tcBorders>
              <w:top w:val="single" w:sz="4" w:space="0" w:color="auto"/>
            </w:tcBorders>
          </w:tcPr>
          <w:p w:rsidR="00710B18" w:rsidRPr="00BC2087" w:rsidRDefault="00B52AB6" w:rsidP="000B0CF7">
            <w:pPr>
              <w:jc w:val="center"/>
              <w:rPr>
                <w:rFonts w:ascii="Times New Roman" w:hAnsi="Times New Roman" w:cs="Times New Roman"/>
                <w:sz w:val="20"/>
                <w:szCs w:val="20"/>
              </w:rPr>
            </w:pPr>
            <w:r>
              <w:rPr>
                <w:rFonts w:ascii="Times New Roman" w:hAnsi="Times New Roman" w:cs="Times New Roman"/>
                <w:sz w:val="20"/>
                <w:szCs w:val="20"/>
              </w:rPr>
              <w:t>WDI</w:t>
            </w:r>
          </w:p>
        </w:tc>
      </w:tr>
      <w:tr w:rsidR="00710B18" w:rsidRPr="00BC2087" w:rsidTr="0000233C">
        <w:trPr>
          <w:jc w:val="center"/>
        </w:trPr>
        <w:tc>
          <w:tcPr>
            <w:tcW w:w="1350" w:type="dxa"/>
          </w:tcPr>
          <w:p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FDI</w:t>
            </w:r>
          </w:p>
        </w:tc>
        <w:tc>
          <w:tcPr>
            <w:tcW w:w="2070" w:type="dxa"/>
          </w:tcPr>
          <w:p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Foreign Direct Investment</w:t>
            </w:r>
          </w:p>
        </w:tc>
        <w:tc>
          <w:tcPr>
            <w:tcW w:w="3145" w:type="dxa"/>
          </w:tcPr>
          <w:p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Foreign direct investment, net inflows (BoP, current US$)</w:t>
            </w:r>
          </w:p>
        </w:tc>
        <w:tc>
          <w:tcPr>
            <w:tcW w:w="2785" w:type="dxa"/>
          </w:tcPr>
          <w:p w:rsidR="00710B18" w:rsidRPr="00BC2087" w:rsidRDefault="00B52AB6" w:rsidP="000B0CF7">
            <w:pPr>
              <w:jc w:val="center"/>
              <w:rPr>
                <w:rFonts w:ascii="Times New Roman" w:hAnsi="Times New Roman" w:cs="Times New Roman"/>
                <w:sz w:val="20"/>
                <w:szCs w:val="20"/>
              </w:rPr>
            </w:pPr>
            <w:r>
              <w:rPr>
                <w:rFonts w:ascii="Times New Roman" w:hAnsi="Times New Roman" w:cs="Times New Roman"/>
                <w:sz w:val="20"/>
                <w:szCs w:val="20"/>
              </w:rPr>
              <w:t>WDI</w:t>
            </w:r>
          </w:p>
        </w:tc>
      </w:tr>
      <w:tr w:rsidR="00710B18" w:rsidRPr="00BC2087" w:rsidTr="0000233C">
        <w:trPr>
          <w:jc w:val="center"/>
        </w:trPr>
        <w:tc>
          <w:tcPr>
            <w:tcW w:w="1350" w:type="dxa"/>
          </w:tcPr>
          <w:p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TO</w:t>
            </w:r>
          </w:p>
        </w:tc>
        <w:tc>
          <w:tcPr>
            <w:tcW w:w="2070" w:type="dxa"/>
          </w:tcPr>
          <w:p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Trade Openness</w:t>
            </w:r>
          </w:p>
        </w:tc>
        <w:tc>
          <w:tcPr>
            <w:tcW w:w="3145" w:type="dxa"/>
          </w:tcPr>
          <w:p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Trade as percentage of GDP</w:t>
            </w:r>
          </w:p>
        </w:tc>
        <w:tc>
          <w:tcPr>
            <w:tcW w:w="2785" w:type="dxa"/>
          </w:tcPr>
          <w:p w:rsidR="00710B18" w:rsidRPr="00BC2087" w:rsidRDefault="00B52AB6" w:rsidP="000B0CF7">
            <w:pPr>
              <w:jc w:val="center"/>
              <w:rPr>
                <w:rFonts w:ascii="Times New Roman" w:hAnsi="Times New Roman" w:cs="Times New Roman"/>
                <w:sz w:val="20"/>
                <w:szCs w:val="20"/>
              </w:rPr>
            </w:pPr>
            <w:r>
              <w:rPr>
                <w:rFonts w:ascii="Times New Roman" w:hAnsi="Times New Roman" w:cs="Times New Roman"/>
                <w:sz w:val="20"/>
                <w:szCs w:val="20"/>
              </w:rPr>
              <w:t>WDI</w:t>
            </w:r>
          </w:p>
        </w:tc>
      </w:tr>
      <w:tr w:rsidR="00710B18" w:rsidRPr="00BC2087" w:rsidTr="0000233C">
        <w:trPr>
          <w:trHeight w:val="206"/>
          <w:jc w:val="center"/>
        </w:trPr>
        <w:tc>
          <w:tcPr>
            <w:tcW w:w="1350" w:type="dxa"/>
          </w:tcPr>
          <w:p w:rsidR="00710B18" w:rsidRPr="00BC2087" w:rsidRDefault="00710B18" w:rsidP="0000233C">
            <w:pPr>
              <w:jc w:val="center"/>
              <w:rPr>
                <w:rFonts w:ascii="Times New Roman" w:hAnsi="Times New Roman" w:cs="Times New Roman"/>
                <w:sz w:val="20"/>
                <w:szCs w:val="20"/>
              </w:rPr>
            </w:pPr>
            <w:r w:rsidRPr="00BC2087">
              <w:rPr>
                <w:rFonts w:ascii="Times New Roman" w:hAnsi="Times New Roman" w:cs="Times New Roman"/>
                <w:sz w:val="20"/>
                <w:szCs w:val="20"/>
              </w:rPr>
              <w:t>BD</w:t>
            </w:r>
          </w:p>
        </w:tc>
        <w:tc>
          <w:tcPr>
            <w:tcW w:w="2070" w:type="dxa"/>
          </w:tcPr>
          <w:p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Budget Deficit</w:t>
            </w:r>
          </w:p>
        </w:tc>
        <w:tc>
          <w:tcPr>
            <w:tcW w:w="3145" w:type="dxa"/>
          </w:tcPr>
          <w:p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Budget Deficit</w:t>
            </w:r>
          </w:p>
        </w:tc>
        <w:tc>
          <w:tcPr>
            <w:tcW w:w="2785" w:type="dxa"/>
          </w:tcPr>
          <w:p w:rsidR="00710B18" w:rsidRPr="00BC2087" w:rsidRDefault="00710B18" w:rsidP="000B0CF7">
            <w:pPr>
              <w:jc w:val="center"/>
              <w:rPr>
                <w:rFonts w:ascii="Times New Roman" w:hAnsi="Times New Roman" w:cs="Times New Roman"/>
                <w:sz w:val="20"/>
                <w:szCs w:val="20"/>
              </w:rPr>
            </w:pPr>
            <w:r w:rsidRPr="00BC2087">
              <w:rPr>
                <w:rFonts w:ascii="Times New Roman" w:hAnsi="Times New Roman" w:cs="Times New Roman"/>
                <w:sz w:val="20"/>
                <w:szCs w:val="20"/>
              </w:rPr>
              <w:t>Bangladesh Economic Review</w:t>
            </w:r>
          </w:p>
        </w:tc>
      </w:tr>
    </w:tbl>
    <w:p w:rsidR="0083195E" w:rsidRDefault="0083195E" w:rsidP="00E53480">
      <w:pPr>
        <w:rPr>
          <w:rFonts w:ascii="Times New Roman" w:hAnsi="Times New Roman" w:cs="Times New Roman"/>
          <w:b/>
          <w:bCs/>
        </w:rPr>
      </w:pPr>
      <w:bookmarkStart w:id="16" w:name="_Toc161743062"/>
    </w:p>
    <w:p w:rsidR="00710B18" w:rsidRDefault="00125733" w:rsidP="007500AF">
      <w:pPr>
        <w:pStyle w:val="Heading2"/>
        <w:numPr>
          <w:ilvl w:val="1"/>
          <w:numId w:val="27"/>
        </w:numPr>
        <w:tabs>
          <w:tab w:val="left" w:pos="540"/>
        </w:tabs>
        <w:ind w:left="450" w:hanging="450"/>
        <w:rPr>
          <w:rFonts w:ascii="Times New Roman" w:hAnsi="Times New Roman" w:cs="Times New Roman"/>
          <w:b/>
          <w:bCs/>
          <w:color w:val="auto"/>
          <w:sz w:val="22"/>
          <w:szCs w:val="22"/>
        </w:rPr>
      </w:pPr>
      <w:r w:rsidRPr="00AF07AE">
        <w:rPr>
          <w:rFonts w:ascii="Times New Roman" w:hAnsi="Times New Roman" w:cs="Times New Roman"/>
          <w:b/>
          <w:bCs/>
          <w:color w:val="auto"/>
          <w:sz w:val="22"/>
          <w:szCs w:val="22"/>
        </w:rPr>
        <w:t>NATURE OF ANALYSIS</w:t>
      </w:r>
      <w:bookmarkEnd w:id="16"/>
    </w:p>
    <w:p w:rsidR="00AF07AE" w:rsidRPr="00AF07AE" w:rsidRDefault="00AF07AE" w:rsidP="00AF07AE">
      <w:pPr>
        <w:spacing w:line="240" w:lineRule="auto"/>
        <w:rPr>
          <w:sz w:val="2"/>
          <w:szCs w:val="2"/>
        </w:rPr>
      </w:pPr>
    </w:p>
    <w:p w:rsidR="00DE5DAE" w:rsidRDefault="00863534" w:rsidP="00AF07AE">
      <w:pPr>
        <w:spacing w:line="276" w:lineRule="auto"/>
        <w:jc w:val="both"/>
        <w:rPr>
          <w:rFonts w:ascii="Times New Roman" w:hAnsi="Times New Roman" w:cs="Times New Roman"/>
        </w:rPr>
      </w:pPr>
      <w:r>
        <w:rPr>
          <w:rFonts w:ascii="Times New Roman" w:hAnsi="Times New Roman" w:cs="Times New Roman"/>
        </w:rPr>
        <w:t>The research</w:t>
      </w:r>
      <w:r w:rsidR="00710B18" w:rsidRPr="00BC2087">
        <w:rPr>
          <w:rFonts w:ascii="Times New Roman" w:hAnsi="Times New Roman" w:cs="Times New Roman"/>
        </w:rPr>
        <w:t xml:space="preserve"> employs Autoregressive Distributed Lag (ARDL) regression to analyze the </w:t>
      </w:r>
      <w:r>
        <w:rPr>
          <w:rFonts w:ascii="Times New Roman" w:hAnsi="Times New Roman" w:cs="Times New Roman"/>
        </w:rPr>
        <w:t>effect</w:t>
      </w:r>
      <w:r w:rsidR="00710B18" w:rsidRPr="00BC2087">
        <w:rPr>
          <w:rFonts w:ascii="Times New Roman" w:hAnsi="Times New Roman" w:cs="Times New Roman"/>
        </w:rPr>
        <w:t xml:space="preserve"> of Foreign Direct Investment (FDI), Budget Deficit (BD), Trade Openness (TO) on the </w:t>
      </w:r>
      <w:bookmarkStart w:id="17" w:name="_Hlk168064204"/>
      <w:r w:rsidR="000B0CF7">
        <w:rPr>
          <w:rFonts w:ascii="Times New Roman" w:hAnsi="Times New Roman" w:cs="Times New Roman"/>
        </w:rPr>
        <w:t>GDP per capitaas a proxy of economic growth</w:t>
      </w:r>
      <w:bookmarkEnd w:id="17"/>
      <w:r w:rsidR="00A73599">
        <w:rPr>
          <w:rFonts w:ascii="Times New Roman" w:hAnsi="Times New Roman" w:cs="Times New Roman"/>
        </w:rPr>
        <w:t xml:space="preserve">, </w:t>
      </w:r>
      <w:r w:rsidR="00710B18" w:rsidRPr="00BC2087">
        <w:rPr>
          <w:rFonts w:ascii="Times New Roman" w:hAnsi="Times New Roman" w:cs="Times New Roman"/>
        </w:rPr>
        <w:t xml:space="preserve">in Bangladesh </w:t>
      </w:r>
      <w:r w:rsidRPr="00863534">
        <w:rPr>
          <w:rFonts w:ascii="Times New Roman" w:hAnsi="Times New Roman" w:cs="Times New Roman"/>
        </w:rPr>
        <w:t>across the temporal duration</w:t>
      </w:r>
      <w:r w:rsidR="000B0CF7">
        <w:rPr>
          <w:rFonts w:ascii="Times New Roman" w:hAnsi="Times New Roman" w:cs="Times New Roman"/>
        </w:rPr>
        <w:t>between</w:t>
      </w:r>
      <w:r w:rsidR="00710B18" w:rsidRPr="00BC2087">
        <w:rPr>
          <w:rFonts w:ascii="Times New Roman" w:hAnsi="Times New Roman" w:cs="Times New Roman"/>
        </w:rPr>
        <w:t xml:space="preserve"> 1980 </w:t>
      </w:r>
      <w:r w:rsidR="000B0CF7">
        <w:rPr>
          <w:rFonts w:ascii="Times New Roman" w:hAnsi="Times New Roman" w:cs="Times New Roman"/>
        </w:rPr>
        <w:t>and</w:t>
      </w:r>
      <w:r w:rsidR="00710B18" w:rsidRPr="00BC2087">
        <w:rPr>
          <w:rFonts w:ascii="Times New Roman" w:hAnsi="Times New Roman" w:cs="Times New Roman"/>
        </w:rPr>
        <w:t xml:space="preserve"> 2022. The dependent variable, GDP Per Capita, is regressed against these key economic indicators, with the FDI and BD expected to positively influence </w:t>
      </w:r>
      <w:r w:rsidR="000B0CF7">
        <w:rPr>
          <w:rFonts w:ascii="Times New Roman" w:hAnsi="Times New Roman" w:cs="Times New Roman"/>
        </w:rPr>
        <w:t>economic growth</w:t>
      </w:r>
      <w:r w:rsidR="00710B18" w:rsidRPr="00BC2087">
        <w:rPr>
          <w:rFonts w:ascii="Times New Roman" w:hAnsi="Times New Roman" w:cs="Times New Roman"/>
        </w:rPr>
        <w:t xml:space="preserve">, while </w:t>
      </w:r>
      <w:r w:rsidR="000B0CF7">
        <w:rPr>
          <w:rFonts w:ascii="Times New Roman" w:hAnsi="Times New Roman" w:cs="Times New Roman"/>
        </w:rPr>
        <w:t>Trade Openness</w:t>
      </w:r>
      <w:r w:rsidR="00710B18" w:rsidRPr="00BC2087">
        <w:rPr>
          <w:rFonts w:ascii="Times New Roman" w:hAnsi="Times New Roman" w:cs="Times New Roman"/>
        </w:rPr>
        <w:t xml:space="preserve"> is hypothesized </w:t>
      </w:r>
      <w:r w:rsidR="0023619A" w:rsidRPr="0023619A">
        <w:rPr>
          <w:rFonts w:ascii="Times New Roman" w:hAnsi="Times New Roman" w:cs="Times New Roman"/>
        </w:rPr>
        <w:t>to exert a detrimental impact</w:t>
      </w:r>
      <w:r w:rsidR="00710B18" w:rsidRPr="00BC2087">
        <w:rPr>
          <w:rFonts w:ascii="Times New Roman" w:hAnsi="Times New Roman" w:cs="Times New Roman"/>
        </w:rPr>
        <w:t xml:space="preserve">. The model's goodness of fit is evaluated </w:t>
      </w:r>
      <w:r w:rsidR="00A73599">
        <w:rPr>
          <w:rFonts w:ascii="Times New Roman" w:hAnsi="Times New Roman" w:cs="Times New Roman"/>
        </w:rPr>
        <w:t xml:space="preserve">by </w:t>
      </w:r>
      <w:r w:rsidR="00710B18" w:rsidRPr="00BC2087">
        <w:rPr>
          <w:rFonts w:ascii="Times New Roman" w:hAnsi="Times New Roman" w:cs="Times New Roman"/>
        </w:rPr>
        <w:t xml:space="preserve">using R-squared, and the F-statistic tests </w:t>
      </w:r>
      <w:r w:rsidR="00A73599">
        <w:rPr>
          <w:rFonts w:ascii="Times New Roman" w:hAnsi="Times New Roman" w:cs="Times New Roman"/>
        </w:rPr>
        <w:t xml:space="preserve">to </w:t>
      </w:r>
      <w:r w:rsidR="00710B18" w:rsidRPr="00BC2087">
        <w:rPr>
          <w:rFonts w:ascii="Times New Roman" w:hAnsi="Times New Roman" w:cs="Times New Roman"/>
        </w:rPr>
        <w:t xml:space="preserve">the overall significance of regression model. The robustness of the results is assessed with standard errors and t-statistics to confirm the </w:t>
      </w:r>
      <w:r w:rsidR="003855A8">
        <w:rPr>
          <w:rFonts w:ascii="Times New Roman" w:hAnsi="Times New Roman" w:cs="Times New Roman"/>
        </w:rPr>
        <w:t>significance</w:t>
      </w:r>
      <w:r w:rsidR="00710B18" w:rsidRPr="00BC2087">
        <w:rPr>
          <w:rFonts w:ascii="Times New Roman" w:hAnsi="Times New Roman" w:cs="Times New Roman"/>
        </w:rPr>
        <w:t xml:space="preserve"> of the coefficients.</w:t>
      </w:r>
      <w:bookmarkStart w:id="18" w:name="_Toc161743063"/>
    </w:p>
    <w:p w:rsidR="00A73599" w:rsidRPr="00A73599" w:rsidRDefault="00A73599" w:rsidP="00AF07AE">
      <w:pPr>
        <w:spacing w:line="276" w:lineRule="auto"/>
        <w:jc w:val="both"/>
        <w:rPr>
          <w:rFonts w:ascii="Times New Roman" w:hAnsi="Times New Roman" w:cs="Times New Roman"/>
          <w:sz w:val="14"/>
          <w:szCs w:val="14"/>
        </w:rPr>
      </w:pPr>
    </w:p>
    <w:p w:rsidR="003224F4" w:rsidRDefault="00EC7BE9" w:rsidP="00EC7BE9">
      <w:pPr>
        <w:pStyle w:val="Heading2"/>
        <w:numPr>
          <w:ilvl w:val="1"/>
          <w:numId w:val="27"/>
        </w:numPr>
        <w:tabs>
          <w:tab w:val="left" w:pos="540"/>
        </w:tabs>
        <w:ind w:left="450" w:hanging="450"/>
        <w:rPr>
          <w:rFonts w:ascii="Times New Roman" w:hAnsi="Times New Roman" w:cs="Times New Roman"/>
          <w:b/>
          <w:bCs/>
          <w:color w:val="auto"/>
          <w:sz w:val="22"/>
          <w:szCs w:val="22"/>
        </w:rPr>
      </w:pPr>
      <w:bookmarkStart w:id="19" w:name="_ECONOMETRIC_MODEL"/>
      <w:bookmarkEnd w:id="19"/>
      <w:r>
        <w:rPr>
          <w:rFonts w:ascii="Times New Roman" w:hAnsi="Times New Roman" w:cs="Times New Roman"/>
          <w:b/>
          <w:bCs/>
          <w:color w:val="auto"/>
          <w:sz w:val="22"/>
          <w:szCs w:val="22"/>
        </w:rPr>
        <w:t>THEORETICAL FRAMEWORK</w:t>
      </w:r>
    </w:p>
    <w:p w:rsidR="00EC7BE9" w:rsidRPr="00EC7BE9" w:rsidRDefault="00EC7BE9" w:rsidP="00EC7BE9">
      <w:pPr>
        <w:rPr>
          <w:sz w:val="2"/>
          <w:szCs w:val="2"/>
        </w:rPr>
      </w:pPr>
    </w:p>
    <w:p w:rsidR="003224F4" w:rsidRPr="003224F4" w:rsidRDefault="003224F4" w:rsidP="006120C6">
      <w:pPr>
        <w:spacing w:line="276" w:lineRule="auto"/>
        <w:jc w:val="both"/>
        <w:rPr>
          <w:rFonts w:ascii="Times New Roman" w:hAnsi="Times New Roman" w:cs="Times New Roman"/>
        </w:rPr>
      </w:pPr>
      <w:r w:rsidRPr="003224F4">
        <w:rPr>
          <w:rFonts w:ascii="Times New Roman" w:hAnsi="Times New Roman" w:cs="Times New Roman"/>
        </w:rPr>
        <w:t>The theoretical framework examines Keynesian economics, which advocates for increased government spending during recessions to stimulate demand</w:t>
      </w:r>
      <w:r w:rsidR="00930126">
        <w:rPr>
          <w:rFonts w:ascii="Times New Roman" w:hAnsi="Times New Roman" w:cs="Times New Roman"/>
        </w:rPr>
        <w:fldChar w:fldCharType="begin"/>
      </w:r>
      <w:r w:rsidR="006120C6">
        <w:rPr>
          <w:rFonts w:ascii="Times New Roman" w:hAnsi="Times New Roman" w:cs="Times New Roman"/>
        </w:rPr>
        <w:instrText xml:space="preserve"> ADDIN EN.CITE &lt;EndNote&gt;&lt;Cite&gt;&lt;Author&gt;Chambers&lt;/Author&gt;&lt;Year&gt;2015&lt;/Year&gt;&lt;RecNum&gt;3810&lt;/RecNum&gt;&lt;DisplayText&gt;(Chambers et al., 2015)&lt;/DisplayText&gt;&lt;record&gt;&lt;rec-number&gt;3810&lt;/rec-number&gt;&lt;foreign-keys&gt;&lt;key app="EN" db-id="2t2saexwbedw29efatoxfvvtvzp0edzw959f" timestamp="1716656953"&gt;3810&lt;/key&gt;&lt;/foreign-keys&gt;&lt;ref-type name="Journal Article"&gt;17&lt;/ref-type&gt;&lt;contributors&gt;&lt;authors&gt;&lt;author&gt;Chambers, David&lt;/author&gt;&lt;author&gt;Dimson, Elroy&lt;/author&gt;&lt;author&gt;Foo, Justin&lt;/author&gt;&lt;/authors&gt;&lt;/contributors&gt;&lt;titles&gt;&lt;title&gt;Keynes the stock market investor: a quantitative analysis&lt;/title&gt;&lt;secondary-title&gt;Journal of Financial and Quantitative Analysis&lt;/secondary-title&gt;&lt;/titles&gt;&lt;periodical&gt;&lt;full-title&gt;Journal of Financial and Quantitative Analysis&lt;/full-title&gt;&lt;/periodical&gt;&lt;pages&gt;843-868&lt;/pages&gt;&lt;volume&gt;50&lt;/volume&gt;&lt;number&gt;4&lt;/number&gt;&lt;dates&gt;&lt;year&gt;2015&lt;/year&gt;&lt;/dates&gt;&lt;isbn&gt;0022-1090&lt;/isbn&gt;&lt;urls&gt;&lt;/urls&gt;&lt;/record&gt;&lt;/Cite&gt;&lt;/EndNote&gt;</w:instrText>
      </w:r>
      <w:r w:rsidR="00930126">
        <w:rPr>
          <w:rFonts w:ascii="Times New Roman" w:hAnsi="Times New Roman" w:cs="Times New Roman"/>
        </w:rPr>
        <w:fldChar w:fldCharType="separate"/>
      </w:r>
      <w:r w:rsidR="006120C6">
        <w:rPr>
          <w:rFonts w:ascii="Times New Roman" w:hAnsi="Times New Roman" w:cs="Times New Roman"/>
          <w:noProof/>
        </w:rPr>
        <w:t>(Chambers et al., 2015)</w:t>
      </w:r>
      <w:r w:rsidR="00930126">
        <w:rPr>
          <w:rFonts w:ascii="Times New Roman" w:hAnsi="Times New Roman" w:cs="Times New Roman"/>
        </w:rPr>
        <w:fldChar w:fldCharType="end"/>
      </w:r>
      <w:r w:rsidR="006120C6" w:rsidRPr="006120C6">
        <w:rPr>
          <w:rFonts w:ascii="Times New Roman" w:hAnsi="Times New Roman" w:cs="Times New Roman"/>
        </w:rPr>
        <w:t>,</w:t>
      </w:r>
      <w:r w:rsidRPr="003224F4">
        <w:rPr>
          <w:rFonts w:ascii="Times New Roman" w:hAnsi="Times New Roman" w:cs="Times New Roman"/>
        </w:rPr>
        <w:t xml:space="preserve"> with the Neoclassical perspective that cautions against long-term risks associated with budget deficits, such as higher interest rates that may displace private investment</w:t>
      </w:r>
      <w:r w:rsidR="00930126">
        <w:rPr>
          <w:rFonts w:ascii="Times New Roman" w:hAnsi="Times New Roman" w:cs="Times New Roman"/>
        </w:rPr>
        <w:fldChar w:fldCharType="begin"/>
      </w:r>
      <w:r w:rsidR="006120C6">
        <w:rPr>
          <w:rFonts w:ascii="Times New Roman" w:hAnsi="Times New Roman" w:cs="Times New Roman"/>
        </w:rPr>
        <w:instrText xml:space="preserve"> ADDIN EN.CITE &lt;EndNote&gt;&lt;Cite&gt;&lt;Author&gt;Barro&lt;/Author&gt;&lt;Year&gt;1989&lt;/Year&gt;&lt;RecNum&gt;3833&lt;/RecNum&gt;&lt;DisplayText&gt;(Barro, 1989; Canterbery, 2009)&lt;/DisplayText&gt;&lt;record&gt;&lt;rec-number&gt;3833&lt;/rec-number&gt;&lt;foreign-keys&gt;&lt;key app="EN" db-id="2t2saexwbedw29efatoxfvvtvzp0edzw959f" timestamp="1718264976"&gt;3833&lt;/key&gt;&lt;/foreign-keys&gt;&lt;ref-type name="Journal Article"&gt;17&lt;/ref-type&gt;&lt;contributors&gt;&lt;authors&gt;&lt;author&gt;Barro, Robert J&lt;/author&gt;&lt;/authors&gt;&lt;/contributors&gt;&lt;titles&gt;&lt;title&gt;The Ricardian approach to budget deficits&lt;/title&gt;&lt;secondary-title&gt;Journal of Economic perspectives&lt;/secondary-title&gt;&lt;/titles&gt;&lt;periodical&gt;&lt;full-title&gt;Journal of Economic perspectives&lt;/full-title&gt;&lt;/periodical&gt;&lt;pages&gt;37-54&lt;/pages&gt;&lt;volume&gt;3&lt;/volume&gt;&lt;number&gt;2&lt;/number&gt;&lt;dates&gt;&lt;year&gt;1989&lt;/year&gt;&lt;/dates&gt;&lt;isbn&gt;0895-3309&lt;/isbn&gt;&lt;urls&gt;&lt;/urls&gt;&lt;/record&gt;&lt;/Cite&gt;&lt;Cite&gt;&lt;Author&gt;Canterbery&lt;/Author&gt;&lt;Year&gt;2009&lt;/Year&gt;&lt;RecNum&gt;3808&lt;/RecNum&gt;&lt;record&gt;&lt;rec-number&gt;3808&lt;/rec-number&gt;&lt;foreign-keys&gt;&lt;key app="EN" db-id="2t2saexwbedw29efatoxfvvtvzp0edzw959f" timestamp="1716533248"&gt;3808&lt;/key&gt;&lt;/foreign-keys&gt;&lt;ref-type name="Book"&gt;6&lt;/ref-type&gt;&lt;contributors&gt;&lt;authors&gt;&lt;author&gt;Canterbery, E Ray&lt;/author&gt;&lt;/authors&gt;&lt;/contributors&gt;&lt;titles&gt;&lt;title&gt;Making Of Economics, The -Vol Iii: The Radical Assault&lt;/title&gt;&lt;/titles&gt;&lt;dates&gt;&lt;year&gt;2009&lt;/year&gt;&lt;/dates&gt;&lt;publisher&gt;World Scientific Publishing Company&lt;/publisher&gt;&lt;isbn&gt;9813107405&lt;/isbn&gt;&lt;urls&gt;&lt;/urls&gt;&lt;/record&gt;&lt;/Cite&gt;&lt;/EndNote&gt;</w:instrText>
      </w:r>
      <w:r w:rsidR="00930126">
        <w:rPr>
          <w:rFonts w:ascii="Times New Roman" w:hAnsi="Times New Roman" w:cs="Times New Roman"/>
        </w:rPr>
        <w:fldChar w:fldCharType="separate"/>
      </w:r>
      <w:r w:rsidR="006120C6">
        <w:rPr>
          <w:rFonts w:ascii="Times New Roman" w:hAnsi="Times New Roman" w:cs="Times New Roman"/>
          <w:noProof/>
        </w:rPr>
        <w:t>(Barro, 1989; Canterbery, 2009)</w:t>
      </w:r>
      <w:r w:rsidR="00930126">
        <w:rPr>
          <w:rFonts w:ascii="Times New Roman" w:hAnsi="Times New Roman" w:cs="Times New Roman"/>
        </w:rPr>
        <w:fldChar w:fldCharType="end"/>
      </w:r>
      <w:r w:rsidRPr="003224F4">
        <w:rPr>
          <w:rFonts w:ascii="Times New Roman" w:hAnsi="Times New Roman" w:cs="Times New Roman"/>
        </w:rPr>
        <w:t>. The contrasting perspectives underscore the intricacy of how fiscal policy affects economic growth.</w:t>
      </w:r>
    </w:p>
    <w:p w:rsidR="003224F4" w:rsidRPr="00EC7BE9" w:rsidRDefault="003224F4" w:rsidP="003224F4">
      <w:pPr>
        <w:rPr>
          <w:sz w:val="12"/>
          <w:szCs w:val="12"/>
        </w:rPr>
      </w:pPr>
    </w:p>
    <w:p w:rsidR="00710B18" w:rsidRDefault="00125733" w:rsidP="00BB4AE3">
      <w:pPr>
        <w:pStyle w:val="Heading2"/>
        <w:numPr>
          <w:ilvl w:val="1"/>
          <w:numId w:val="27"/>
        </w:numPr>
        <w:ind w:left="360" w:hanging="360"/>
        <w:rPr>
          <w:rFonts w:ascii="Times New Roman" w:hAnsi="Times New Roman" w:cs="Times New Roman"/>
          <w:b/>
          <w:bCs/>
          <w:color w:val="auto"/>
          <w:sz w:val="22"/>
          <w:szCs w:val="22"/>
        </w:rPr>
      </w:pPr>
      <w:r w:rsidRPr="00AF07AE">
        <w:rPr>
          <w:rFonts w:ascii="Times New Roman" w:hAnsi="Times New Roman" w:cs="Times New Roman"/>
          <w:b/>
          <w:bCs/>
          <w:color w:val="auto"/>
          <w:sz w:val="22"/>
          <w:szCs w:val="22"/>
        </w:rPr>
        <w:t>ECONOMETRIC MODEL</w:t>
      </w:r>
      <w:bookmarkEnd w:id="18"/>
    </w:p>
    <w:p w:rsidR="00A73599" w:rsidRPr="00A73599" w:rsidRDefault="00A73599" w:rsidP="00A73599">
      <w:pPr>
        <w:rPr>
          <w:sz w:val="4"/>
          <w:szCs w:val="4"/>
        </w:rPr>
      </w:pPr>
    </w:p>
    <w:p w:rsidR="007311F5" w:rsidRPr="00FE1460" w:rsidRDefault="00DE312A" w:rsidP="00B324A5">
      <w:pPr>
        <w:spacing w:after="0" w:line="276" w:lineRule="auto"/>
        <w:rPr>
          <w:rFonts w:ascii="Times New Roman" w:hAnsi="Times New Roman" w:cs="Times New Roman"/>
        </w:rPr>
      </w:pPr>
      <w:r w:rsidRPr="00DE312A">
        <w:rPr>
          <w:rFonts w:ascii="Times New Roman" w:hAnsi="Times New Roman" w:cs="Times New Roman"/>
        </w:rPr>
        <w:t>The association between the dependent variable and the independent variables is</w:t>
      </w:r>
      <w:r w:rsidR="00710B18" w:rsidRPr="00BC2087">
        <w:rPr>
          <w:rFonts w:ascii="Times New Roman" w:hAnsi="Times New Roman" w:cs="Times New Roman"/>
        </w:rPr>
        <w:t xml:space="preserve"> expressed in following </w:t>
      </w:r>
      <w:r w:rsidR="00FE1460">
        <w:rPr>
          <w:rFonts w:ascii="Times New Roman" w:hAnsi="Times New Roman" w:cs="Times New Roman"/>
        </w:rPr>
        <w:t>equation.</w:t>
      </w:r>
    </w:p>
    <w:p w:rsidR="00A057A4" w:rsidRPr="00FE1460" w:rsidRDefault="00930126" w:rsidP="00F178F5">
      <w:pPr>
        <w:shd w:val="clear" w:color="auto" w:fill="FFFFFF"/>
        <w:spacing w:before="300" w:after="300" w:line="240" w:lineRule="auto"/>
        <w:jc w:val="center"/>
        <w:rPr>
          <w:rFonts w:ascii="Times New Roman" w:hAnsi="Times New Roman" w:cs="Times New Roman"/>
          <w:i/>
          <w:iCs/>
          <w:u w:val="single"/>
        </w:rPr>
      </w:pPr>
      <m:oMath>
        <m:sSub>
          <m:sSubPr>
            <m:ctrlPr>
              <w:rPr>
                <w:rFonts w:ascii="Cambria Math" w:hAnsi="Cambria Math" w:cs="Times New Roman"/>
                <w:i/>
                <w:iCs/>
              </w:rPr>
            </m:ctrlPr>
          </m:sSubPr>
          <m:e>
            <m:r>
              <w:rPr>
                <w:rFonts w:ascii="Cambria Math" w:hAnsi="Cambria Math" w:cs="Times New Roman"/>
              </w:rPr>
              <m:t>GDP</m:t>
            </m:r>
          </m:e>
          <m:sub>
            <m:r>
              <w:rPr>
                <w:rFonts w:ascii="Cambria Math" w:hAnsi="Cambria Math" w:cs="Times New Roman"/>
              </w:rPr>
              <m:t>t</m:t>
            </m:r>
          </m:sub>
        </m:sSub>
        <m:r>
          <w:rPr>
            <w:rFonts w:ascii="Cambria Math" w:hAnsi="Cambria Math" w:cs="Times New Roman"/>
          </w:rPr>
          <m:t>=</m:t>
        </m:r>
        <m:r>
          <w:rPr>
            <w:rFonts w:ascii="Cambria Math" w:eastAsiaTheme="minorEastAsia" w:hAnsi="Cambria Math" w:cs="Times New Roman"/>
          </w:rPr>
          <m:t>α+</m:t>
        </m:r>
        <m:sSub>
          <m:sSubPr>
            <m:ctrlPr>
              <w:rPr>
                <w:rFonts w:ascii="Cambria Math" w:eastAsiaTheme="minorEastAsia" w:hAnsi="Cambria Math" w:cs="Times New Roman"/>
                <w:i/>
                <w:iCs/>
              </w:rPr>
            </m:ctrlPr>
          </m:sSubPr>
          <m:e>
            <m:r>
              <w:rPr>
                <w:rFonts w:ascii="Cambria Math" w:eastAsiaTheme="minorEastAsia" w:hAnsi="Cambria Math" w:cs="Times New Roman"/>
              </w:rPr>
              <m:t>β</m:t>
            </m:r>
          </m:e>
          <m:sub>
            <m:r>
              <w:rPr>
                <w:rFonts w:ascii="Cambria Math" w:eastAsiaTheme="minorEastAsia" w:hAnsi="Cambria Math" w:cs="Times New Roman"/>
              </w:rPr>
              <m:t>1</m:t>
            </m:r>
          </m:sub>
        </m:sSub>
        <m:sSub>
          <m:sSubPr>
            <m:ctrlPr>
              <w:rPr>
                <w:rFonts w:ascii="Cambria Math" w:eastAsiaTheme="minorEastAsia" w:hAnsi="Cambria Math" w:cs="Times New Roman"/>
                <w:i/>
                <w:iCs/>
              </w:rPr>
            </m:ctrlPr>
          </m:sSubPr>
          <m:e>
            <m:r>
              <w:rPr>
                <w:rFonts w:ascii="Cambria Math" w:eastAsiaTheme="minorEastAsia" w:hAnsi="Cambria Math" w:cs="Times New Roman"/>
              </w:rPr>
              <m:t>GDP</m:t>
            </m:r>
          </m:e>
          <m:sub>
            <m:r>
              <w:rPr>
                <w:rFonts w:ascii="Cambria Math" w:eastAsiaTheme="minorEastAsia" w:hAnsi="Cambria Math" w:cs="Times New Roman"/>
              </w:rPr>
              <m:t>t-1</m:t>
            </m:r>
          </m:sub>
        </m:sSub>
        <m:r>
          <w:rPr>
            <w:rFonts w:ascii="Cambria Math" w:eastAsiaTheme="minorEastAsia" w:hAnsi="Cambria Math" w:cs="Times New Roman"/>
          </w:rPr>
          <m:t>+</m:t>
        </m:r>
        <m:nary>
          <m:naryPr>
            <m:chr m:val="∑"/>
            <m:limLoc m:val="undOvr"/>
            <m:ctrlPr>
              <w:rPr>
                <w:rFonts w:ascii="Cambria Math" w:eastAsiaTheme="minorEastAsia" w:hAnsi="Cambria Math" w:cs="Times New Roman"/>
                <w:i/>
                <w:iCs/>
              </w:rPr>
            </m:ctrlPr>
          </m:naryPr>
          <m:sub>
            <m:r>
              <w:rPr>
                <w:rFonts w:ascii="Cambria Math" w:eastAsiaTheme="minorEastAsia" w:hAnsi="Cambria Math" w:cs="Times New Roman"/>
              </w:rPr>
              <m:t>i=1</m:t>
            </m:r>
          </m:sub>
          <m:sup>
            <m:r>
              <w:rPr>
                <w:rFonts w:ascii="Cambria Math" w:eastAsiaTheme="minorEastAsia" w:hAnsi="Cambria Math" w:cs="Times New Roman"/>
              </w:rPr>
              <m:t>n=4</m:t>
            </m:r>
          </m:sup>
          <m:e>
            <m:sSub>
              <m:sSubPr>
                <m:ctrlPr>
                  <w:rPr>
                    <w:rFonts w:ascii="Cambria Math" w:eastAsiaTheme="minorEastAsia" w:hAnsi="Cambria Math" w:cs="Times New Roman"/>
                    <w:i/>
                    <w:iCs/>
                  </w:rPr>
                </m:ctrlPr>
              </m:sSubPr>
              <m:e>
                <m:r>
                  <w:rPr>
                    <w:rFonts w:ascii="Cambria Math" w:eastAsiaTheme="minorEastAsia" w:hAnsi="Cambria Math" w:cs="Times New Roman"/>
                  </w:rPr>
                  <m:t>γ</m:t>
                </m:r>
              </m:e>
              <m:sub>
                <m:r>
                  <w:rPr>
                    <w:rFonts w:ascii="Cambria Math" w:eastAsiaTheme="minorEastAsia" w:hAnsi="Cambria Math" w:cs="Times New Roman"/>
                  </w:rPr>
                  <m:t>i</m:t>
                </m:r>
              </m:sub>
            </m:sSub>
            <m:sSub>
              <m:sSubPr>
                <m:ctrlPr>
                  <w:rPr>
                    <w:rFonts w:ascii="Cambria Math" w:eastAsiaTheme="minorEastAsia" w:hAnsi="Cambria Math" w:cs="Times New Roman"/>
                    <w:i/>
                    <w:iCs/>
                  </w:rPr>
                </m:ctrlPr>
              </m:sSubPr>
              <m:e>
                <m:r>
                  <w:rPr>
                    <w:rFonts w:ascii="Cambria Math" w:eastAsiaTheme="minorEastAsia" w:hAnsi="Cambria Math" w:cs="Times New Roman"/>
                  </w:rPr>
                  <m:t>FDI</m:t>
                </m:r>
              </m:e>
              <m:sub>
                <m:r>
                  <w:rPr>
                    <w:rFonts w:ascii="Cambria Math" w:eastAsiaTheme="minorEastAsia" w:hAnsi="Cambria Math" w:cs="Times New Roman"/>
                  </w:rPr>
                  <m:t>t-i</m:t>
                </m:r>
              </m:sub>
            </m:sSub>
          </m:e>
        </m:nary>
        <m:r>
          <w:rPr>
            <w:rFonts w:ascii="Cambria Math" w:eastAsiaTheme="minorEastAsia" w:hAnsi="Cambria Math" w:cs="Times New Roman"/>
          </w:rPr>
          <m:t>+∆</m:t>
        </m:r>
        <m:sSub>
          <m:sSubPr>
            <m:ctrlPr>
              <w:rPr>
                <w:rFonts w:ascii="Cambria Math" w:eastAsiaTheme="minorEastAsia" w:hAnsi="Cambria Math" w:cs="Times New Roman"/>
                <w:i/>
                <w:iCs/>
              </w:rPr>
            </m:ctrlPr>
          </m:sSubPr>
          <m:e>
            <m:r>
              <w:rPr>
                <w:rFonts w:ascii="Cambria Math" w:eastAsiaTheme="minorEastAsia" w:hAnsi="Cambria Math" w:cs="Times New Roman"/>
              </w:rPr>
              <m:t>BD</m:t>
            </m:r>
          </m:e>
          <m:sub>
            <m:r>
              <w:rPr>
                <w:rFonts w:ascii="Cambria Math" w:eastAsiaTheme="minorEastAsia" w:hAnsi="Cambria Math" w:cs="Times New Roman"/>
              </w:rPr>
              <m:t>t</m:t>
            </m:r>
          </m:sub>
        </m:sSub>
        <m:r>
          <w:rPr>
            <w:rFonts w:ascii="Cambria Math" w:eastAsiaTheme="minorEastAsia" w:hAnsi="Cambria Math" w:cs="Times New Roman"/>
          </w:rPr>
          <m:t>+</m:t>
        </m:r>
        <m:sSub>
          <m:sSubPr>
            <m:ctrlPr>
              <w:rPr>
                <w:rFonts w:ascii="Cambria Math" w:eastAsiaTheme="minorEastAsia" w:hAnsi="Cambria Math" w:cs="Times New Roman"/>
                <w:i/>
                <w:iCs/>
              </w:rPr>
            </m:ctrlPr>
          </m:sSubPr>
          <m:e>
            <m:r>
              <w:rPr>
                <w:rFonts w:ascii="Cambria Math" w:eastAsiaTheme="minorEastAsia" w:hAnsi="Cambria Math" w:cs="Times New Roman"/>
              </w:rPr>
              <m:t>θ</m:t>
            </m:r>
          </m:e>
          <m:sub>
            <m:r>
              <w:rPr>
                <w:rFonts w:ascii="Cambria Math" w:eastAsiaTheme="minorEastAsia" w:hAnsi="Cambria Math" w:cs="Times New Roman"/>
              </w:rPr>
              <m:t>1</m:t>
            </m:r>
          </m:sub>
        </m:sSub>
        <m:sSub>
          <m:sSubPr>
            <m:ctrlPr>
              <w:rPr>
                <w:rFonts w:ascii="Cambria Math" w:eastAsiaTheme="minorEastAsia" w:hAnsi="Cambria Math" w:cs="Times New Roman"/>
                <w:i/>
                <w:iCs/>
              </w:rPr>
            </m:ctrlPr>
          </m:sSubPr>
          <m:e>
            <m:r>
              <w:rPr>
                <w:rFonts w:ascii="Cambria Math" w:eastAsiaTheme="minorEastAsia" w:hAnsi="Cambria Math" w:cs="Times New Roman"/>
              </w:rPr>
              <m:t>TO</m:t>
            </m:r>
          </m:e>
          <m:sub>
            <m:r>
              <w:rPr>
                <w:rFonts w:ascii="Cambria Math" w:eastAsiaTheme="minorEastAsia" w:hAnsi="Cambria Math" w:cs="Times New Roman"/>
              </w:rPr>
              <m:t>t-1</m:t>
            </m:r>
          </m:sub>
        </m:sSub>
        <m:r>
          <w:rPr>
            <w:rFonts w:ascii="Cambria Math" w:eastAsiaTheme="minorEastAsia" w:hAnsi="Cambria Math" w:cs="Times New Roman"/>
          </w:rPr>
          <m:t>+</m:t>
        </m:r>
        <m:sSub>
          <m:sSubPr>
            <m:ctrlPr>
              <w:rPr>
                <w:rFonts w:ascii="Cambria Math" w:eastAsiaTheme="minorEastAsia" w:hAnsi="Cambria Math" w:cs="Times New Roman"/>
                <w:i/>
                <w:iCs/>
              </w:rPr>
            </m:ctrlPr>
          </m:sSubPr>
          <m:e>
            <m:r>
              <w:rPr>
                <w:rFonts w:ascii="Cambria Math" w:eastAsiaTheme="minorEastAsia" w:hAnsi="Cambria Math" w:cs="Times New Roman"/>
              </w:rPr>
              <m:t>ϵ</m:t>
            </m:r>
          </m:e>
          <m:sub>
            <m:r>
              <w:rPr>
                <w:rFonts w:ascii="Cambria Math" w:eastAsiaTheme="minorEastAsia" w:hAnsi="Cambria Math" w:cs="Times New Roman"/>
              </w:rPr>
              <m:t>t</m:t>
            </m:r>
          </m:sub>
        </m:sSub>
        <w:bookmarkStart w:id="20" w:name="_Hlk167228302"/>
      </m:oMath>
      <w:r w:rsidR="00710B18" w:rsidRPr="00BC2087">
        <w:rPr>
          <w:rFonts w:ascii="Times New Roman" w:hAnsi="Times New Roman" w:cs="Times New Roman"/>
          <w:i/>
          <w:iCs/>
        </w:rPr>
        <w:t>------</w:t>
      </w:r>
      <w:r w:rsidR="00A73599">
        <w:rPr>
          <w:rFonts w:ascii="Times New Roman" w:hAnsi="Times New Roman" w:cs="Times New Roman"/>
          <w:i/>
          <w:iCs/>
        </w:rPr>
        <w:t>-----------------</w:t>
      </w:r>
      <w:r w:rsidR="00710B18" w:rsidRPr="00BC2087">
        <w:rPr>
          <w:rFonts w:ascii="Times New Roman" w:hAnsi="Times New Roman" w:cs="Times New Roman"/>
          <w:i/>
          <w:iCs/>
        </w:rPr>
        <w:t xml:space="preserve">- </w:t>
      </w:r>
      <w:hyperlink w:anchor="_ECONOMETRIC_MODEL" w:history="1">
        <w:r w:rsidR="00710B18" w:rsidRPr="00FE1460">
          <w:rPr>
            <w:rStyle w:val="Hyperlink"/>
            <w:rFonts w:ascii="Times New Roman" w:hAnsi="Times New Roman" w:cs="Times New Roman"/>
            <w:i/>
            <w:iCs/>
            <w:u w:val="none"/>
          </w:rPr>
          <w:t>(</w:t>
        </w:r>
        <w:r w:rsidR="00A73599" w:rsidRPr="00FE1460">
          <w:rPr>
            <w:rStyle w:val="Hyperlink"/>
            <w:rFonts w:ascii="Times New Roman" w:hAnsi="Times New Roman" w:cs="Times New Roman"/>
            <w:i/>
            <w:iCs/>
            <w:u w:val="none"/>
          </w:rPr>
          <w:t>1</w:t>
        </w:r>
        <w:r w:rsidR="00710B18" w:rsidRPr="00FE1460">
          <w:rPr>
            <w:rStyle w:val="Hyperlink"/>
            <w:rFonts w:ascii="Times New Roman" w:hAnsi="Times New Roman" w:cs="Times New Roman"/>
            <w:i/>
            <w:iCs/>
            <w:u w:val="none"/>
          </w:rPr>
          <w:t>)</w:t>
        </w:r>
        <w:bookmarkEnd w:id="20"/>
      </w:hyperlink>
    </w:p>
    <w:p w:rsidR="007D5469" w:rsidRPr="0083195E" w:rsidRDefault="00CE01C2" w:rsidP="00A73599">
      <w:pPr>
        <w:shd w:val="clear" w:color="auto" w:fill="FFFFFF"/>
        <w:spacing w:after="0" w:line="276" w:lineRule="auto"/>
        <w:jc w:val="both"/>
        <w:rPr>
          <w:rFonts w:ascii="Times New Roman" w:eastAsia="Times New Roman" w:hAnsi="Times New Roman" w:cs="Times New Roman"/>
          <w:color w:val="0D0D0D"/>
          <w:kern w:val="0"/>
          <w:lang w:bidi="bn-BD"/>
        </w:rPr>
      </w:pPr>
      <w:r w:rsidRPr="00CE01C2">
        <w:rPr>
          <w:rFonts w:ascii="Times New Roman" w:eastAsia="Times New Roman" w:hAnsi="Times New Roman" w:cs="Times New Roman"/>
          <w:color w:val="0D0D0D"/>
          <w:kern w:val="0"/>
          <w:lang w:bidi="bn-BD"/>
        </w:rPr>
        <w:t>Here</w:t>
      </w:r>
      <w:r>
        <w:rPr>
          <w:rFonts w:ascii="Times New Roman" w:eastAsia="Times New Roman" w:hAnsi="Times New Roman" w:cs="Times New Roman"/>
          <w:i/>
          <w:iCs/>
          <w:color w:val="0D0D0D"/>
          <w:kern w:val="0"/>
          <w:lang w:bidi="bn-BD"/>
        </w:rPr>
        <w:t xml:space="preserve">, </w:t>
      </w:r>
      <m:oMath>
        <m:sSub>
          <m:sSubPr>
            <m:ctrlPr>
              <w:rPr>
                <w:rFonts w:ascii="Cambria Math" w:hAnsi="Cambria Math" w:cs="Times New Roman"/>
                <w:i/>
                <w:iCs/>
              </w:rPr>
            </m:ctrlPr>
          </m:sSubPr>
          <m:e>
            <m:r>
              <w:rPr>
                <w:rFonts w:ascii="Cambria Math" w:hAnsi="Cambria Math" w:cs="Times New Roman"/>
              </w:rPr>
              <m:t>GDP</m:t>
            </m:r>
          </m:e>
          <m:sub>
            <m:r>
              <w:rPr>
                <w:rFonts w:ascii="Cambria Math" w:hAnsi="Cambria Math" w:cs="Times New Roman"/>
              </w:rPr>
              <m:t>t</m:t>
            </m:r>
          </m:sub>
        </m:sSub>
      </m:oMath>
      <w:r w:rsidR="00710B18" w:rsidRPr="00BC2087">
        <w:rPr>
          <w:rFonts w:ascii="Times New Roman" w:eastAsia="Times New Roman" w:hAnsi="Times New Roman" w:cs="Times New Roman"/>
          <w:color w:val="0D0D0D"/>
          <w:kern w:val="0"/>
          <w:lang w:bidi="bn-BD"/>
        </w:rPr>
        <w:t xml:space="preserve">is the GDP </w:t>
      </w:r>
      <w:r w:rsidR="00F178F5">
        <w:rPr>
          <w:rFonts w:ascii="Times New Roman" w:eastAsia="Times New Roman" w:hAnsi="Times New Roman" w:cs="Times New Roman"/>
          <w:color w:val="0D0D0D"/>
          <w:kern w:val="0"/>
          <w:lang w:bidi="bn-BD"/>
        </w:rPr>
        <w:t>per capita as a proxy of economic growth</w:t>
      </w:r>
      <w:r w:rsidR="00710B18" w:rsidRPr="00BC2087">
        <w:rPr>
          <w:rFonts w:ascii="Times New Roman" w:eastAsia="Times New Roman" w:hAnsi="Times New Roman" w:cs="Times New Roman"/>
          <w:color w:val="0D0D0D"/>
          <w:kern w:val="0"/>
          <w:lang w:bidi="bn-BD"/>
        </w:rPr>
        <w:t xml:space="preserve"> at time </w:t>
      </w:r>
      <w:r w:rsidR="00710B18" w:rsidRPr="00BC2087">
        <w:rPr>
          <w:rFonts w:ascii="Times New Roman" w:eastAsia="Times New Roman" w:hAnsi="Times New Roman" w:cs="Times New Roman"/>
          <w:i/>
          <w:iCs/>
          <w:color w:val="0D0D0D"/>
          <w:kern w:val="0"/>
          <w:lang w:bidi="bn-BD"/>
        </w:rPr>
        <w:t>t</w:t>
      </w:r>
      <w:r w:rsidR="00710B18" w:rsidRPr="00BC2087">
        <w:rPr>
          <w:rFonts w:ascii="Times New Roman" w:eastAsia="Times New Roman" w:hAnsi="Times New Roman" w:cs="Times New Roman"/>
          <w:color w:val="0D0D0D"/>
          <w:kern w:val="0"/>
          <w:lang w:bidi="bn-BD"/>
        </w:rPr>
        <w:t>.</w:t>
      </w:r>
      <m:oMath>
        <m:sSub>
          <m:sSubPr>
            <m:ctrlPr>
              <w:rPr>
                <w:rFonts w:ascii="Cambria Math" w:eastAsiaTheme="minorEastAsia" w:hAnsi="Cambria Math" w:cs="Times New Roman"/>
                <w:i/>
                <w:iCs/>
              </w:rPr>
            </m:ctrlPr>
          </m:sSubPr>
          <m:e>
            <m:r>
              <w:rPr>
                <w:rFonts w:ascii="Cambria Math" w:eastAsiaTheme="minorEastAsia" w:hAnsi="Cambria Math" w:cs="Times New Roman"/>
              </w:rPr>
              <m:t>GDP</m:t>
            </m:r>
          </m:e>
          <m:sub>
            <m:r>
              <w:rPr>
                <w:rFonts w:ascii="Cambria Math" w:eastAsiaTheme="minorEastAsia" w:hAnsi="Cambria Math" w:cs="Times New Roman"/>
              </w:rPr>
              <m:t>t-1</m:t>
            </m:r>
          </m:sub>
        </m:sSub>
      </m:oMath>
      <w:r w:rsidR="00710B18" w:rsidRPr="00BC2087">
        <w:rPr>
          <w:rFonts w:ascii="Times New Roman" w:hAnsi="Times New Roman" w:cs="Times New Roman"/>
          <w:lang w:bidi="bn-BD"/>
        </w:rPr>
        <w:t xml:space="preserve">​ is the </w:t>
      </w:r>
      <w:r w:rsidR="00F178F5">
        <w:rPr>
          <w:rFonts w:ascii="Times New Roman" w:hAnsi="Times New Roman" w:cs="Times New Roman"/>
          <w:lang w:bidi="bn-BD"/>
        </w:rPr>
        <w:t xml:space="preserve">lag of </w:t>
      </w:r>
      <w:r w:rsidR="00710B18" w:rsidRPr="00BC2087">
        <w:rPr>
          <w:rFonts w:ascii="Times New Roman" w:hAnsi="Times New Roman" w:cs="Times New Roman"/>
          <w:lang w:bidi="bn-BD"/>
        </w:rPr>
        <w:t xml:space="preserve">GDP </w:t>
      </w:r>
      <w:r w:rsidR="00F178F5">
        <w:rPr>
          <w:rFonts w:ascii="Times New Roman" w:hAnsi="Times New Roman" w:cs="Times New Roman"/>
          <w:lang w:bidi="bn-BD"/>
        </w:rPr>
        <w:t xml:space="preserve">per capita </w:t>
      </w:r>
      <w:r w:rsidR="00710B18" w:rsidRPr="00BC2087">
        <w:rPr>
          <w:rFonts w:ascii="Times New Roman" w:hAnsi="Times New Roman" w:cs="Times New Roman"/>
          <w:lang w:bidi="bn-BD"/>
        </w:rPr>
        <w:t>by one period.</w:t>
      </w:r>
      <m:oMath>
        <m:sSub>
          <m:sSubPr>
            <m:ctrlPr>
              <w:rPr>
                <w:rFonts w:ascii="Cambria Math" w:eastAsiaTheme="minorEastAsia" w:hAnsi="Cambria Math" w:cs="Times New Roman"/>
                <w:i/>
                <w:iCs/>
              </w:rPr>
            </m:ctrlPr>
          </m:sSubPr>
          <m:e>
            <m:r>
              <w:rPr>
                <w:rFonts w:ascii="Cambria Math" w:eastAsiaTheme="minorEastAsia" w:hAnsi="Cambria Math" w:cs="Times New Roman"/>
              </w:rPr>
              <m:t>FDI</m:t>
            </m:r>
          </m:e>
          <m:sub>
            <m:r>
              <w:rPr>
                <w:rFonts w:ascii="Cambria Math" w:eastAsiaTheme="minorEastAsia" w:hAnsi="Cambria Math" w:cs="Times New Roman"/>
              </w:rPr>
              <m:t>t-i</m:t>
            </m:r>
          </m:sub>
        </m:sSub>
      </m:oMath>
      <w:r w:rsidR="00710B18" w:rsidRPr="00BC2087">
        <w:rPr>
          <w:rFonts w:ascii="Times New Roman" w:hAnsi="Times New Roman" w:cs="Times New Roman"/>
          <w:lang w:bidi="bn-BD"/>
        </w:rPr>
        <w:t>,</w:t>
      </w:r>
      <w:r w:rsidR="00F178F5">
        <w:rPr>
          <w:rFonts w:ascii="Times New Roman" w:hAnsi="Times New Roman" w:cs="Times New Roman"/>
          <w:lang w:bidi="bn-BD"/>
        </w:rPr>
        <w:t xml:space="preserve"> where, </w:t>
      </w:r>
      <m:oMath>
        <m:r>
          <w:rPr>
            <w:rFonts w:ascii="Cambria Math" w:hAnsi="Cambria Math" w:cs="Times New Roman"/>
            <w:lang w:bidi="bn-BD"/>
          </w:rPr>
          <m:t>i=1, 2, 3 and 4,</m:t>
        </m:r>
      </m:oMath>
      <w:r w:rsidR="00710B18" w:rsidRPr="00BC2087">
        <w:rPr>
          <w:rFonts w:ascii="Times New Roman" w:hAnsi="Times New Roman" w:cs="Times New Roman"/>
          <w:vertAlign w:val="subscript"/>
          <w:lang w:bidi="bn-BD"/>
        </w:rPr>
        <w:t xml:space="preserve">​ </w:t>
      </w:r>
      <w:r w:rsidR="00710B18" w:rsidRPr="00BC2087">
        <w:rPr>
          <w:rFonts w:ascii="Times New Roman" w:hAnsi="Times New Roman" w:cs="Times New Roman"/>
          <w:lang w:bidi="bn-BD"/>
        </w:rPr>
        <w:t>are the foreign direct investment levels lag</w:t>
      </w:r>
      <w:r w:rsidR="00F178F5">
        <w:rPr>
          <w:rFonts w:ascii="Times New Roman" w:hAnsi="Times New Roman" w:cs="Times New Roman"/>
          <w:lang w:bidi="bn-BD"/>
        </w:rPr>
        <w:t xml:space="preserve">ged </w:t>
      </w:r>
      <w:r w:rsidR="00F178F5">
        <w:rPr>
          <w:rFonts w:ascii="Times New Roman" w:hAnsi="Times New Roman" w:cs="Times New Roman"/>
          <w:lang w:bidi="bn-BD"/>
        </w:rPr>
        <w:lastRenderedPageBreak/>
        <w:t>periods</w:t>
      </w:r>
      <w:r w:rsidR="00710B18" w:rsidRPr="00BC2087">
        <w:rPr>
          <w:rFonts w:ascii="Times New Roman" w:hAnsi="Times New Roman" w:cs="Times New Roman"/>
          <w:lang w:bidi="bn-BD"/>
        </w:rPr>
        <w:t>,respectively.</w:t>
      </w:r>
      <m:oMath>
        <m:sSub>
          <m:sSubPr>
            <m:ctrlPr>
              <w:rPr>
                <w:rFonts w:ascii="Cambria Math" w:eastAsiaTheme="minorEastAsia" w:hAnsi="Cambria Math" w:cs="Times New Roman"/>
                <w:i/>
                <w:iCs/>
              </w:rPr>
            </m:ctrlPr>
          </m:sSubPr>
          <m:e>
            <m:r>
              <w:rPr>
                <w:rFonts w:ascii="Cambria Math" w:eastAsiaTheme="minorEastAsia" w:hAnsi="Cambria Math" w:cs="Times New Roman"/>
              </w:rPr>
              <m:t>BD</m:t>
            </m:r>
          </m:e>
          <m:sub>
            <m:r>
              <w:rPr>
                <w:rFonts w:ascii="Cambria Math" w:eastAsiaTheme="minorEastAsia" w:hAnsi="Cambria Math" w:cs="Times New Roman"/>
              </w:rPr>
              <m:t>t</m:t>
            </m:r>
          </m:sub>
        </m:sSub>
      </m:oMath>
      <w:r w:rsidR="00710B18" w:rsidRPr="00BC2087">
        <w:rPr>
          <w:rFonts w:ascii="Times New Roman" w:hAnsi="Times New Roman" w:cs="Times New Roman"/>
          <w:lang w:bidi="bn-BD"/>
        </w:rPr>
        <w:t xml:space="preserve">is the budget deficit at time </w:t>
      </w:r>
      <w:r w:rsidR="00710B18" w:rsidRPr="00BC2087">
        <w:rPr>
          <w:rFonts w:ascii="Times New Roman" w:hAnsi="Times New Roman" w:cs="Times New Roman"/>
          <w:i/>
          <w:iCs/>
          <w:lang w:bidi="bn-BD"/>
        </w:rPr>
        <w:t>t</w:t>
      </w:r>
      <w:r w:rsidR="00710B18" w:rsidRPr="00BC2087">
        <w:rPr>
          <w:rFonts w:ascii="Times New Roman" w:hAnsi="Times New Roman" w:cs="Times New Roman"/>
          <w:lang w:bidi="bn-BD"/>
        </w:rPr>
        <w:t xml:space="preserve"> (current period, no lag).</w:t>
      </w:r>
      <m:oMath>
        <m:sSub>
          <m:sSubPr>
            <m:ctrlPr>
              <w:rPr>
                <w:rFonts w:ascii="Cambria Math" w:eastAsiaTheme="minorEastAsia" w:hAnsi="Cambria Math" w:cs="Times New Roman"/>
                <w:i/>
                <w:iCs/>
              </w:rPr>
            </m:ctrlPr>
          </m:sSubPr>
          <m:e>
            <m:r>
              <w:rPr>
                <w:rFonts w:ascii="Cambria Math" w:eastAsiaTheme="minorEastAsia" w:hAnsi="Cambria Math" w:cs="Times New Roman"/>
              </w:rPr>
              <m:t>TO</m:t>
            </m:r>
          </m:e>
          <m:sub>
            <m:r>
              <w:rPr>
                <w:rFonts w:ascii="Cambria Math" w:eastAsiaTheme="minorEastAsia" w:hAnsi="Cambria Math" w:cs="Times New Roman"/>
              </w:rPr>
              <m:t>t-1</m:t>
            </m:r>
          </m:sub>
        </m:sSub>
      </m:oMath>
      <w:r w:rsidR="00710B18" w:rsidRPr="00BC2087">
        <w:rPr>
          <w:rFonts w:ascii="Times New Roman" w:hAnsi="Times New Roman" w:cs="Times New Roman"/>
          <w:lang w:bidi="bn-BD"/>
        </w:rPr>
        <w:t>​ is the trade openness lagged by one period.</w:t>
      </w:r>
      <m:oMath>
        <m:r>
          <w:rPr>
            <w:rFonts w:ascii="Cambria Math" w:eastAsiaTheme="minorEastAsia" w:hAnsi="Cambria Math" w:cs="Times New Roman"/>
          </w:rPr>
          <m:t>α</m:t>
        </m:r>
      </m:oMath>
      <w:r w:rsidR="00710B18" w:rsidRPr="00BC2087">
        <w:rPr>
          <w:rFonts w:ascii="Times New Roman" w:hAnsi="Times New Roman" w:cs="Times New Roman"/>
          <w:lang w:bidi="bn-BD"/>
        </w:rPr>
        <w:t xml:space="preserve"> is the intercept</w:t>
      </w:r>
      <w:r w:rsidR="00B324A5">
        <w:rPr>
          <w:rFonts w:ascii="Times New Roman" w:hAnsi="Times New Roman" w:cs="Times New Roman"/>
          <w:lang w:bidi="bn-BD"/>
        </w:rPr>
        <w:t xml:space="preserve"> and</w:t>
      </w:r>
      <m:oMath>
        <m:sSub>
          <m:sSubPr>
            <m:ctrlPr>
              <w:rPr>
                <w:rFonts w:ascii="Cambria Math" w:hAnsi="Cambria Math" w:cs="Times New Roman"/>
                <w:i/>
                <w:lang w:bidi="bn-BD"/>
              </w:rPr>
            </m:ctrlPr>
          </m:sSubPr>
          <m:e>
            <m:r>
              <w:rPr>
                <w:rFonts w:ascii="Cambria Math" w:hAnsi="Cambria Math" w:cs="Times New Roman"/>
                <w:lang w:bidi="bn-BD"/>
              </w:rPr>
              <m:t>β</m:t>
            </m:r>
          </m:e>
          <m:sub>
            <m:r>
              <w:rPr>
                <w:rFonts w:ascii="Cambria Math" w:hAnsi="Cambria Math" w:cs="Times New Roman"/>
                <w:lang w:bidi="bn-BD"/>
              </w:rPr>
              <m:t>1</m:t>
            </m:r>
          </m:sub>
        </m:sSub>
        <m:r>
          <w:rPr>
            <w:rFonts w:ascii="Cambria Math" w:eastAsiaTheme="minorEastAsia" w:hAnsi="Cambria Math" w:cs="Times New Roman"/>
          </w:rPr>
          <m:t xml:space="preserve">, </m:t>
        </m:r>
        <m:sSup>
          <m:sSupPr>
            <m:ctrlPr>
              <w:rPr>
                <w:rFonts w:ascii="Cambria Math" w:eastAsiaTheme="minorEastAsia" w:hAnsi="Cambria Math" w:cs="Times New Roman"/>
                <w:i/>
                <w:iCs/>
              </w:rPr>
            </m:ctrlPr>
          </m:sSupPr>
          <m:e>
            <m:r>
              <w:rPr>
                <w:rFonts w:ascii="Cambria Math" w:eastAsiaTheme="minorEastAsia" w:hAnsi="Cambria Math" w:cs="Times New Roman"/>
              </w:rPr>
              <m:t>γ</m:t>
            </m:r>
          </m:e>
          <m:sup>
            <m:r>
              <w:rPr>
                <w:rFonts w:ascii="Cambria Math" w:eastAsiaTheme="minorEastAsia" w:hAnsi="Cambria Math" w:cs="Times New Roman"/>
              </w:rPr>
              <m:t>'</m:t>
            </m:r>
          </m:sup>
        </m:sSup>
        <m:r>
          <w:rPr>
            <w:rFonts w:ascii="Cambria Math" w:eastAsiaTheme="minorEastAsia" w:hAnsi="Cambria Math" w:cs="Times New Roman"/>
          </w:rPr>
          <m:t>s, ∆</m:t>
        </m:r>
      </m:oMath>
      <w:r w:rsidR="00710B18" w:rsidRPr="00BC2087">
        <w:rPr>
          <w:rFonts w:ascii="Times New Roman" w:hAnsi="Times New Roman" w:cs="Times New Roman"/>
          <w:lang w:bidi="bn-BD"/>
        </w:rPr>
        <w:t>,</w:t>
      </w:r>
      <m:oMath>
        <m:sSub>
          <m:sSubPr>
            <m:ctrlPr>
              <w:rPr>
                <w:rFonts w:ascii="Cambria Math" w:eastAsiaTheme="minorEastAsia" w:hAnsi="Cambria Math" w:cs="Times New Roman"/>
                <w:i/>
                <w:iCs/>
              </w:rPr>
            </m:ctrlPr>
          </m:sSubPr>
          <m:e>
            <m:r>
              <w:rPr>
                <w:rFonts w:ascii="Cambria Math" w:eastAsiaTheme="minorEastAsia" w:hAnsi="Cambria Math" w:cs="Times New Roman"/>
              </w:rPr>
              <m:t>θ</m:t>
            </m:r>
          </m:e>
          <m:sub>
            <m:r>
              <w:rPr>
                <w:rFonts w:ascii="Cambria Math" w:eastAsiaTheme="minorEastAsia" w:hAnsi="Cambria Math" w:cs="Times New Roman"/>
              </w:rPr>
              <m:t>1</m:t>
            </m:r>
          </m:sub>
        </m:sSub>
      </m:oMath>
      <w:r w:rsidR="00710B18" w:rsidRPr="00BC2087">
        <w:rPr>
          <w:rFonts w:ascii="Times New Roman" w:hAnsi="Times New Roman" w:cs="Times New Roman"/>
          <w:lang w:bidi="bn-BD"/>
        </w:rPr>
        <w:t>​ are the coefficients of the respective variables.</w:t>
      </w:r>
      <m:oMath>
        <m:sSub>
          <m:sSubPr>
            <m:ctrlPr>
              <w:rPr>
                <w:rFonts w:ascii="Cambria Math" w:eastAsiaTheme="minorEastAsia" w:hAnsi="Cambria Math" w:cs="Times New Roman"/>
                <w:i/>
                <w:iCs/>
              </w:rPr>
            </m:ctrlPr>
          </m:sSubPr>
          <m:e>
            <m:r>
              <w:rPr>
                <w:rFonts w:ascii="Cambria Math" w:eastAsiaTheme="minorEastAsia" w:hAnsi="Cambria Math" w:cs="Times New Roman"/>
              </w:rPr>
              <m:t>ϵ</m:t>
            </m:r>
          </m:e>
          <m:sub>
            <m:r>
              <w:rPr>
                <w:rFonts w:ascii="Cambria Math" w:eastAsiaTheme="minorEastAsia" w:hAnsi="Cambria Math" w:cs="Times New Roman"/>
              </w:rPr>
              <m:t>t</m:t>
            </m:r>
          </m:sub>
        </m:sSub>
      </m:oMath>
      <w:r w:rsidR="00710B18" w:rsidRPr="00BC2087">
        <w:rPr>
          <w:rFonts w:ascii="Times New Roman" w:hAnsi="Times New Roman" w:cs="Times New Roman"/>
          <w:lang w:bidi="bn-BD"/>
        </w:rPr>
        <w:t xml:space="preserve">is the error term at time </w:t>
      </w:r>
      <w:r w:rsidR="00710B18" w:rsidRPr="00BC2087">
        <w:rPr>
          <w:rFonts w:ascii="Times New Roman" w:hAnsi="Times New Roman" w:cs="Times New Roman"/>
          <w:i/>
          <w:iCs/>
          <w:lang w:bidi="bn-BD"/>
        </w:rPr>
        <w:t>t</w:t>
      </w:r>
      <w:r w:rsidR="00710B18" w:rsidRPr="00BC2087">
        <w:rPr>
          <w:rFonts w:ascii="Times New Roman" w:hAnsi="Times New Roman" w:cs="Times New Roman"/>
          <w:lang w:bidi="bn-BD"/>
        </w:rPr>
        <w:t>.</w:t>
      </w:r>
    </w:p>
    <w:p w:rsidR="00B324A5" w:rsidRDefault="00B324A5" w:rsidP="0083195E">
      <w:pPr>
        <w:rPr>
          <w:rFonts w:ascii="Times New Roman" w:hAnsi="Times New Roman" w:cs="Times New Roman"/>
          <w:b/>
          <w:bCs/>
          <w:sz w:val="24"/>
          <w:szCs w:val="24"/>
        </w:rPr>
      </w:pPr>
      <w:bookmarkStart w:id="21" w:name="_Toc161743065"/>
    </w:p>
    <w:p w:rsidR="00DE5DAE" w:rsidRDefault="00125733" w:rsidP="00BB4AE3">
      <w:pPr>
        <w:pStyle w:val="Heading1"/>
        <w:numPr>
          <w:ilvl w:val="0"/>
          <w:numId w:val="24"/>
        </w:numPr>
        <w:ind w:left="360"/>
        <w:rPr>
          <w:rFonts w:ascii="Times New Roman" w:hAnsi="Times New Roman" w:cs="Times New Roman"/>
          <w:b/>
          <w:bCs/>
          <w:color w:val="auto"/>
          <w:sz w:val="22"/>
          <w:szCs w:val="22"/>
        </w:rPr>
      </w:pPr>
      <w:commentRangeStart w:id="22"/>
      <w:r w:rsidRPr="00B324A5">
        <w:rPr>
          <w:rFonts w:ascii="Times New Roman" w:hAnsi="Times New Roman" w:cs="Times New Roman"/>
          <w:b/>
          <w:bCs/>
          <w:color w:val="auto"/>
          <w:sz w:val="22"/>
          <w:szCs w:val="22"/>
        </w:rPr>
        <w:t>RESULT ANALYSIS</w:t>
      </w:r>
      <w:bookmarkStart w:id="23" w:name="_Toc161743066"/>
      <w:bookmarkEnd w:id="21"/>
      <w:commentRangeEnd w:id="22"/>
      <w:r w:rsidR="009E1345">
        <w:rPr>
          <w:rStyle w:val="CommentReference"/>
          <w:rFonts w:asciiTheme="minorHAnsi" w:eastAsiaTheme="minorHAnsi" w:hAnsiTheme="minorHAnsi" w:cstheme="minorBidi"/>
          <w:color w:val="auto"/>
        </w:rPr>
        <w:commentReference w:id="22"/>
      </w:r>
    </w:p>
    <w:p w:rsidR="00B324A5" w:rsidRPr="00B324A5" w:rsidRDefault="00B324A5" w:rsidP="00B324A5">
      <w:pPr>
        <w:rPr>
          <w:sz w:val="2"/>
          <w:szCs w:val="2"/>
        </w:rPr>
      </w:pPr>
    </w:p>
    <w:p w:rsidR="00125733" w:rsidRDefault="00125733" w:rsidP="00BB4AE3">
      <w:pPr>
        <w:pStyle w:val="Heading2"/>
        <w:numPr>
          <w:ilvl w:val="1"/>
          <w:numId w:val="29"/>
        </w:numPr>
        <w:ind w:left="360" w:hanging="360"/>
        <w:rPr>
          <w:rFonts w:ascii="Times New Roman" w:hAnsi="Times New Roman" w:cs="Times New Roman"/>
          <w:b/>
          <w:bCs/>
          <w:color w:val="auto"/>
          <w:sz w:val="22"/>
          <w:szCs w:val="22"/>
        </w:rPr>
      </w:pPr>
      <w:r w:rsidRPr="00B324A5">
        <w:rPr>
          <w:rFonts w:ascii="Times New Roman" w:hAnsi="Times New Roman" w:cs="Times New Roman"/>
          <w:b/>
          <w:bCs/>
          <w:color w:val="auto"/>
          <w:sz w:val="22"/>
          <w:szCs w:val="22"/>
        </w:rPr>
        <w:t xml:space="preserve">DESCRIPTIVE STATISTICS </w:t>
      </w:r>
    </w:p>
    <w:p w:rsidR="00B324A5" w:rsidRPr="00B324A5" w:rsidRDefault="00B324A5" w:rsidP="00B324A5">
      <w:pPr>
        <w:rPr>
          <w:sz w:val="4"/>
          <w:szCs w:val="4"/>
        </w:rPr>
      </w:pPr>
    </w:p>
    <w:p w:rsidR="00125733" w:rsidRPr="00B324A5" w:rsidRDefault="00125733" w:rsidP="00B324A5">
      <w:pPr>
        <w:spacing w:line="276" w:lineRule="auto"/>
        <w:jc w:val="both"/>
        <w:rPr>
          <w:rFonts w:ascii="Times New Roman" w:hAnsi="Times New Roman" w:cs="Times New Roman"/>
        </w:rPr>
      </w:pPr>
      <w:r w:rsidRPr="00B324A5">
        <w:rPr>
          <w:rFonts w:ascii="Times New Roman" w:hAnsi="Times New Roman" w:cs="Times New Roman"/>
        </w:rPr>
        <w:t xml:space="preserve">The descriptive statistics of the data in </w:t>
      </w:r>
      <w:fldSimple w:instr=" REF _Ref167448781 \h  \* MERGEFORMAT ">
        <w:r w:rsidRPr="00B324A5">
          <w:rPr>
            <w:rFonts w:ascii="Times New Roman" w:hAnsi="Times New Roman" w:cs="Times New Roman"/>
          </w:rPr>
          <w:t xml:space="preserve">Table </w:t>
        </w:r>
        <w:r w:rsidRPr="00B324A5">
          <w:rPr>
            <w:rFonts w:ascii="Times New Roman" w:hAnsi="Times New Roman" w:cs="Times New Roman"/>
            <w:noProof/>
          </w:rPr>
          <w:t>5</w:t>
        </w:r>
      </w:fldSimple>
      <w:r w:rsidRPr="00B324A5">
        <w:rPr>
          <w:rFonts w:ascii="Times New Roman" w:hAnsi="Times New Roman" w:cs="Times New Roman"/>
        </w:rPr>
        <w:t xml:space="preserve"> indicate that the </w:t>
      </w:r>
      <w:bookmarkStart w:id="24" w:name="_Hlk158624509"/>
      <w:r w:rsidRPr="00B324A5">
        <w:rPr>
          <w:rFonts w:ascii="Times New Roman" w:hAnsi="Times New Roman" w:cs="Times New Roman"/>
        </w:rPr>
        <w:t xml:space="preserve">GDP per capita (GDP PC) </w:t>
      </w:r>
      <w:bookmarkEnd w:id="24"/>
      <w:r w:rsidR="00DE312A" w:rsidRPr="00DE312A">
        <w:rPr>
          <w:rFonts w:ascii="Times New Roman" w:hAnsi="Times New Roman" w:cs="Times New Roman"/>
        </w:rPr>
        <w:t>exhibits a higher mean value compared</w:t>
      </w:r>
      <w:r w:rsidRPr="00B324A5">
        <w:rPr>
          <w:rFonts w:ascii="Times New Roman" w:hAnsi="Times New Roman" w:cs="Times New Roman"/>
        </w:rPr>
        <w:t xml:space="preserve"> to the median, suggesting a skewed distribution with outliers or extremely high values. The significant difference between the mean and median and a high standard deviation point to substantial variability in GDP per capita. The skewness and kurtosis values, alongside a significant Jarque-Bera test, further corroborate that the GDP per capita data is normally distributed and is right-skewed with a long tail on the higher end of values</w:t>
      </w:r>
      <w:r w:rsidR="007311F5">
        <w:rPr>
          <w:rFonts w:ascii="Times New Roman" w:hAnsi="Times New Roman" w:cs="Times New Roman"/>
        </w:rPr>
        <w:t>.</w:t>
      </w:r>
    </w:p>
    <w:p w:rsidR="00125733" w:rsidRPr="00B9211F" w:rsidRDefault="00125733" w:rsidP="00125733">
      <w:pPr>
        <w:pStyle w:val="Caption"/>
        <w:keepNext/>
        <w:jc w:val="center"/>
        <w:rPr>
          <w:rFonts w:ascii="Times New Roman" w:hAnsi="Times New Roman" w:cs="Times New Roman"/>
          <w:sz w:val="22"/>
          <w:szCs w:val="22"/>
        </w:rPr>
      </w:pPr>
      <w:bookmarkStart w:id="25" w:name="_Ref167448781"/>
      <w:r w:rsidRPr="00B9211F">
        <w:rPr>
          <w:rFonts w:ascii="Times New Roman" w:hAnsi="Times New Roman" w:cs="Times New Roman"/>
          <w:sz w:val="22"/>
          <w:szCs w:val="22"/>
        </w:rPr>
        <w:t xml:space="preserve">Table </w:t>
      </w:r>
      <w:r w:rsidR="00930126" w:rsidRPr="00B9211F">
        <w:rPr>
          <w:rFonts w:ascii="Times New Roman" w:hAnsi="Times New Roman" w:cs="Times New Roman"/>
          <w:sz w:val="22"/>
          <w:szCs w:val="22"/>
        </w:rPr>
        <w:fldChar w:fldCharType="begin"/>
      </w:r>
      <w:r w:rsidRPr="00B9211F">
        <w:rPr>
          <w:rFonts w:ascii="Times New Roman" w:hAnsi="Times New Roman" w:cs="Times New Roman"/>
          <w:sz w:val="22"/>
          <w:szCs w:val="22"/>
        </w:rPr>
        <w:instrText xml:space="preserve"> SEQ Table \* ARABIC </w:instrText>
      </w:r>
      <w:r w:rsidR="00930126" w:rsidRPr="00B9211F">
        <w:rPr>
          <w:rFonts w:ascii="Times New Roman" w:hAnsi="Times New Roman" w:cs="Times New Roman"/>
          <w:sz w:val="22"/>
          <w:szCs w:val="22"/>
        </w:rPr>
        <w:fldChar w:fldCharType="separate"/>
      </w:r>
      <w:r>
        <w:rPr>
          <w:rFonts w:ascii="Times New Roman" w:hAnsi="Times New Roman" w:cs="Times New Roman"/>
          <w:noProof/>
          <w:sz w:val="22"/>
          <w:szCs w:val="22"/>
        </w:rPr>
        <w:t>5</w:t>
      </w:r>
      <w:r w:rsidR="00930126" w:rsidRPr="00B9211F">
        <w:rPr>
          <w:rFonts w:ascii="Times New Roman" w:hAnsi="Times New Roman" w:cs="Times New Roman"/>
          <w:sz w:val="22"/>
          <w:szCs w:val="22"/>
        </w:rPr>
        <w:fldChar w:fldCharType="end"/>
      </w:r>
      <w:bookmarkEnd w:id="25"/>
      <w:r w:rsidRPr="00B9211F">
        <w:rPr>
          <w:rFonts w:ascii="Times New Roman" w:hAnsi="Times New Roman" w:cs="Times New Roman"/>
          <w:sz w:val="22"/>
          <w:szCs w:val="22"/>
        </w:rPr>
        <w:t>: Descriptive statistics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449"/>
        <w:gridCol w:w="1277"/>
        <w:gridCol w:w="1277"/>
        <w:gridCol w:w="1277"/>
        <w:gridCol w:w="1277"/>
      </w:tblGrid>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p>
        </w:tc>
        <w:tc>
          <w:tcPr>
            <w:tcW w:w="1277" w:type="dxa"/>
            <w:vAlign w:val="bottom"/>
          </w:tcPr>
          <w:p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GDPPC</w:t>
            </w:r>
          </w:p>
        </w:tc>
        <w:tc>
          <w:tcPr>
            <w:tcW w:w="1277" w:type="dxa"/>
            <w:vAlign w:val="bottom"/>
          </w:tcPr>
          <w:p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commentRangeStart w:id="26"/>
            <w:r w:rsidRPr="0000233C">
              <w:rPr>
                <w:rFonts w:ascii="Times New Roman" w:hAnsi="Times New Roman" w:cs="Times New Roman"/>
                <w:b/>
                <w:bCs/>
                <w:color w:val="000000"/>
                <w:kern w:val="0"/>
                <w:sz w:val="18"/>
                <w:szCs w:val="18"/>
                <w:lang w:bidi="bn-BD"/>
              </w:rPr>
              <w:t>FDI</w:t>
            </w:r>
            <w:commentRangeEnd w:id="26"/>
            <w:r w:rsidR="007908F1">
              <w:rPr>
                <w:rStyle w:val="CommentReference"/>
              </w:rPr>
              <w:commentReference w:id="26"/>
            </w:r>
          </w:p>
        </w:tc>
        <w:tc>
          <w:tcPr>
            <w:tcW w:w="1277" w:type="dxa"/>
            <w:vAlign w:val="bottom"/>
          </w:tcPr>
          <w:p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BD</w:t>
            </w:r>
          </w:p>
        </w:tc>
        <w:tc>
          <w:tcPr>
            <w:tcW w:w="1277" w:type="dxa"/>
            <w:vAlign w:val="bottom"/>
          </w:tcPr>
          <w:p w:rsidR="00125733" w:rsidRPr="0000233C" w:rsidRDefault="00125733" w:rsidP="003E0401">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TO</w:t>
            </w:r>
          </w:p>
        </w:tc>
      </w:tr>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Mean</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w:t>
            </w:r>
            <w:r w:rsidR="00930126" w:rsidRPr="00930126">
              <w:rPr>
                <w:rFonts w:ascii="Times New Roman" w:hAnsi="Times New Roman" w:cs="Times New Roman"/>
                <w:color w:val="000000"/>
                <w:kern w:val="0"/>
                <w:sz w:val="18"/>
                <w:szCs w:val="18"/>
                <w:highlight w:val="yellow"/>
                <w:lang w:bidi="bn-BD"/>
                <w:rPrChange w:id="27" w:author="yousuf8676" w:date="2025-01-26T11:31:00Z">
                  <w:rPr>
                    <w:rFonts w:ascii="Times New Roman" w:hAnsi="Times New Roman" w:cs="Times New Roman"/>
                    <w:color w:val="000000"/>
                    <w:kern w:val="0"/>
                    <w:sz w:val="18"/>
                    <w:szCs w:val="18"/>
                    <w:lang w:bidi="bn-BD"/>
                  </w:rPr>
                </w:rPrChange>
              </w:rPr>
              <w:t>730.9535</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7.25E+08</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-5.878140</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29.03372</w:t>
            </w:r>
          </w:p>
        </w:tc>
      </w:tr>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Median</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410.0485</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1.90E+08</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-5.300000</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27.88006</w:t>
            </w:r>
          </w:p>
        </w:tc>
      </w:tr>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Maximum</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2688.306</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2.83E+09</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-3.400000</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48.11092</w:t>
            </w:r>
          </w:p>
        </w:tc>
      </w:tr>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Minimum</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193.4094</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-6660000.</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-9.300000</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16.68780</w:t>
            </w:r>
          </w:p>
        </w:tc>
      </w:tr>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Std. Dev.</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686.4391</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9.06E+08</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1.751530</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9.202492</w:t>
            </w:r>
          </w:p>
        </w:tc>
      </w:tr>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Skewness</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1.548262</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0.951856</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-0.778808</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0.496466</w:t>
            </w:r>
          </w:p>
        </w:tc>
      </w:tr>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Kurtosis</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4.161308</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2.502386</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2.445098</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2.246727</w:t>
            </w:r>
          </w:p>
        </w:tc>
      </w:tr>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Jarque-Bera</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19.59563</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6.936871</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4.898570</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2.783054</w:t>
            </w:r>
          </w:p>
        </w:tc>
      </w:tr>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Probability</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0.000056</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0.031166</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0.086355</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0.248695</w:t>
            </w:r>
          </w:p>
        </w:tc>
      </w:tr>
      <w:tr w:rsidR="00125733" w:rsidRPr="00BC2087" w:rsidTr="003E0401">
        <w:trPr>
          <w:trHeight w:val="261"/>
          <w:jc w:val="center"/>
        </w:trPr>
        <w:tc>
          <w:tcPr>
            <w:tcW w:w="1449" w:type="dxa"/>
            <w:vAlign w:val="bottom"/>
          </w:tcPr>
          <w:p w:rsidR="00125733" w:rsidRPr="00BC2087" w:rsidRDefault="00125733" w:rsidP="003E0401">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Sum Sq. Dev.</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19790345</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3.45E+19</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128.8501</w:t>
            </w:r>
          </w:p>
        </w:tc>
        <w:tc>
          <w:tcPr>
            <w:tcW w:w="1277" w:type="dxa"/>
            <w:vAlign w:val="bottom"/>
          </w:tcPr>
          <w:p w:rsidR="00125733" w:rsidRPr="00BC2087" w:rsidRDefault="00125733" w:rsidP="003E0401">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3556.806</w:t>
            </w:r>
          </w:p>
        </w:tc>
      </w:tr>
    </w:tbl>
    <w:p w:rsidR="00125733" w:rsidRPr="00FF443C" w:rsidRDefault="00125733" w:rsidP="00125733">
      <w:pPr>
        <w:jc w:val="center"/>
        <w:rPr>
          <w:rFonts w:ascii="Times New Roman" w:hAnsi="Times New Roman" w:cs="Times New Roman"/>
          <w:i/>
          <w:iCs/>
          <w:sz w:val="20"/>
          <w:szCs w:val="20"/>
        </w:rPr>
      </w:pPr>
      <w:r w:rsidRPr="00FF443C">
        <w:rPr>
          <w:rFonts w:ascii="Times New Roman" w:hAnsi="Times New Roman" w:cs="Times New Roman"/>
          <w:i/>
          <w:iCs/>
          <w:sz w:val="20"/>
          <w:szCs w:val="20"/>
        </w:rPr>
        <w:t>Source: The author’s calculations</w:t>
      </w:r>
    </w:p>
    <w:p w:rsidR="00125733" w:rsidRPr="00BC2087" w:rsidRDefault="00125733" w:rsidP="007311F5">
      <w:pPr>
        <w:spacing w:line="276" w:lineRule="auto"/>
        <w:jc w:val="both"/>
        <w:rPr>
          <w:rFonts w:ascii="Times New Roman" w:hAnsi="Times New Roman" w:cs="Times New Roman"/>
          <w:sz w:val="24"/>
          <w:szCs w:val="24"/>
        </w:rPr>
      </w:pPr>
      <w:r w:rsidRPr="00BC2087">
        <w:rPr>
          <w:rFonts w:ascii="Times New Roman" w:hAnsi="Times New Roman" w:cs="Times New Roman"/>
          <w:sz w:val="24"/>
          <w:szCs w:val="24"/>
        </w:rPr>
        <w:t>For Foreign Direct Investment (FDI), the descriptive statistics reveal a similar pattern of right-skewness, with the mean much greater than the median, and a high standard deviation</w:t>
      </w:r>
      <w:r w:rsidR="007311F5">
        <w:rPr>
          <w:rFonts w:ascii="Times New Roman" w:hAnsi="Times New Roman" w:cs="Times New Roman"/>
          <w:sz w:val="24"/>
          <w:szCs w:val="24"/>
        </w:rPr>
        <w:t>. This i</w:t>
      </w:r>
      <w:r w:rsidRPr="00BC2087">
        <w:rPr>
          <w:rFonts w:ascii="Times New Roman" w:hAnsi="Times New Roman" w:cs="Times New Roman"/>
          <w:sz w:val="24"/>
          <w:szCs w:val="24"/>
        </w:rPr>
        <w:t xml:space="preserve">ndicating </w:t>
      </w:r>
      <w:r w:rsidR="007311F5">
        <w:rPr>
          <w:rFonts w:ascii="Times New Roman" w:hAnsi="Times New Roman" w:cs="Times New Roman"/>
          <w:sz w:val="24"/>
          <w:szCs w:val="24"/>
        </w:rPr>
        <w:t xml:space="preserve">a </w:t>
      </w:r>
      <w:r w:rsidRPr="00BC2087">
        <w:rPr>
          <w:rFonts w:ascii="Times New Roman" w:hAnsi="Times New Roman" w:cs="Times New Roman"/>
          <w:sz w:val="24"/>
          <w:szCs w:val="24"/>
        </w:rPr>
        <w:t xml:space="preserve">wide variation in investment levels. The negative minimum value suggests that there were years with net outflows of FDI, while the high maximum indicates years of significant inflows. The FDI datadeviates from normal distribution as evidenced by the Jarque-Beratest.The budget deficit (BD) data presents a contrasting picture, where the mean is less than the median, suggesting a distribution that is skewed to the left. </w:t>
      </w:r>
      <w:r w:rsidR="0023619A" w:rsidRPr="0023619A">
        <w:rPr>
          <w:rFonts w:ascii="Times New Roman" w:hAnsi="Times New Roman" w:cs="Times New Roman"/>
          <w:sz w:val="24"/>
          <w:szCs w:val="24"/>
        </w:rPr>
        <w:t>The extensive spread between the minimum and maximum values</w:t>
      </w:r>
      <w:r w:rsidRPr="00BC2087">
        <w:rPr>
          <w:rFonts w:ascii="Times New Roman" w:hAnsi="Times New Roman" w:cs="Times New Roman"/>
          <w:sz w:val="24"/>
          <w:szCs w:val="24"/>
        </w:rPr>
        <w:t xml:space="preserve"> of the budget deficit highlights extreme fluctuations over the years. High kurtosis points towards the presence of outliers, and the Jarque-Bera test confirms that the distribution is not normal.Trade Openness (TO) exhibits a more moderate variation with the mean slightly higher than the median, indicating a less pronounced skewness. However, the standard deviation relative to the mean suggests variability, albeit less extreme than that for GDP PC or FDI. The Jarque-Bera test result for TO also suggests a departure from normality, but the skewness and kurtosis values are not as high as those for GDP or BD, indicating a comparatively less skewed distribution.</w:t>
      </w:r>
    </w:p>
    <w:p w:rsidR="00125733" w:rsidRDefault="00125733" w:rsidP="007311F5">
      <w:pPr>
        <w:spacing w:line="276" w:lineRule="auto"/>
        <w:jc w:val="both"/>
        <w:rPr>
          <w:rFonts w:ascii="Times New Roman" w:hAnsi="Times New Roman" w:cs="Times New Roman"/>
          <w:sz w:val="24"/>
          <w:szCs w:val="24"/>
        </w:rPr>
      </w:pPr>
      <w:r w:rsidRPr="00BC2087">
        <w:rPr>
          <w:rFonts w:ascii="Times New Roman" w:hAnsi="Times New Roman" w:cs="Times New Roman"/>
          <w:sz w:val="24"/>
          <w:szCs w:val="24"/>
        </w:rPr>
        <w:lastRenderedPageBreak/>
        <w:t>Overall, the data for all variables demonstrate significant skewness and kurtosis, implying that the economic series are not normally distributed and have pronounced tails, which is typical in financial time series data. This non-normality and presence of outliers in the data sets may influence econometric modeling and inferential statistics.</w:t>
      </w:r>
    </w:p>
    <w:p w:rsidR="00420F5B" w:rsidRPr="007752CC" w:rsidRDefault="00420F5B" w:rsidP="007311F5">
      <w:pPr>
        <w:spacing w:line="276" w:lineRule="auto"/>
        <w:jc w:val="both"/>
        <w:rPr>
          <w:rFonts w:ascii="Times New Roman" w:hAnsi="Times New Roman" w:cs="Times New Roman"/>
          <w:sz w:val="24"/>
          <w:szCs w:val="24"/>
        </w:rPr>
      </w:pPr>
    </w:p>
    <w:p w:rsidR="00584667" w:rsidRDefault="00125733" w:rsidP="00584667">
      <w:pPr>
        <w:pStyle w:val="Heading2"/>
        <w:numPr>
          <w:ilvl w:val="1"/>
          <w:numId w:val="29"/>
        </w:numPr>
        <w:tabs>
          <w:tab w:val="left" w:pos="450"/>
        </w:tabs>
        <w:spacing w:line="276" w:lineRule="auto"/>
        <w:rPr>
          <w:rFonts w:ascii="Times New Roman" w:hAnsi="Times New Roman" w:cs="Times New Roman"/>
          <w:b/>
          <w:bCs/>
          <w:color w:val="auto"/>
          <w:sz w:val="22"/>
          <w:szCs w:val="22"/>
        </w:rPr>
      </w:pPr>
      <w:r w:rsidRPr="00D07BE8">
        <w:rPr>
          <w:rFonts w:ascii="Times New Roman" w:hAnsi="Times New Roman" w:cs="Times New Roman"/>
          <w:b/>
          <w:bCs/>
          <w:color w:val="auto"/>
          <w:sz w:val="22"/>
          <w:szCs w:val="22"/>
        </w:rPr>
        <w:t>UNIT ROOT TEST RESULT</w:t>
      </w:r>
    </w:p>
    <w:p w:rsidR="00584667" w:rsidRPr="00584667" w:rsidRDefault="00584667" w:rsidP="00584667">
      <w:pPr>
        <w:spacing w:after="0"/>
      </w:pPr>
    </w:p>
    <w:p w:rsidR="00D07BE8" w:rsidRPr="00965443" w:rsidRDefault="00930126" w:rsidP="00965443">
      <w:pPr>
        <w:pStyle w:val="ListParagraph"/>
        <w:spacing w:after="0" w:line="276" w:lineRule="auto"/>
        <w:ind w:left="0"/>
        <w:jc w:val="both"/>
        <w:rPr>
          <w:rFonts w:ascii="Times New Roman" w:hAnsi="Times New Roman" w:cs="Times New Roman"/>
          <w:sz w:val="24"/>
          <w:szCs w:val="24"/>
        </w:rPr>
      </w:pPr>
      <w:fldSimple w:instr=" REF _Ref167448763 \h  \* MERGEFORMAT ">
        <w:r w:rsidR="00584667" w:rsidRPr="00584667">
          <w:rPr>
            <w:rFonts w:ascii="Times New Roman" w:hAnsi="Times New Roman" w:cs="Times New Roman"/>
            <w:sz w:val="24"/>
            <w:szCs w:val="24"/>
          </w:rPr>
          <w:t>Table 4</w:t>
        </w:r>
      </w:fldSimple>
      <w:r w:rsidR="00584667" w:rsidRPr="00584667">
        <w:rPr>
          <w:rFonts w:ascii="Times New Roman" w:hAnsi="Times New Roman" w:cs="Times New Roman"/>
          <w:sz w:val="24"/>
          <w:szCs w:val="24"/>
        </w:rPr>
        <w:t xml:space="preserve"> represents the result of the unit root tests. The Augmented Dickey-Fuller (ADF) test indicates that all variables are stationary at the first difference, indicating they are integrated of order one (I(1)) except GDP per capita. The test shows non-stationarity at level with a very high t-statistic and a probability of 1.0000, but it becomes stationary at second difference as indicated by a significant t-statistic and a probability of 0.0000, leading to the conclusion that GDP is I(2). These findings indicate that although the variables display different levels of integration, the ARDL method for cointegration is suitable for estimating the long-term associations among them.</w:t>
      </w:r>
    </w:p>
    <w:p w:rsidR="00D07BE8" w:rsidRPr="00AF3D7F" w:rsidRDefault="00D07BE8" w:rsidP="00D07BE8">
      <w:pPr>
        <w:pStyle w:val="Caption"/>
        <w:keepNext/>
        <w:jc w:val="center"/>
        <w:rPr>
          <w:rFonts w:ascii="Times New Roman" w:hAnsi="Times New Roman" w:cs="Times New Roman"/>
          <w:sz w:val="22"/>
          <w:szCs w:val="22"/>
        </w:rPr>
      </w:pPr>
      <w:bookmarkStart w:id="28" w:name="_Ref167448763"/>
      <w:r w:rsidRPr="00AF3D7F">
        <w:rPr>
          <w:rFonts w:ascii="Times New Roman" w:hAnsi="Times New Roman" w:cs="Times New Roman"/>
          <w:sz w:val="22"/>
          <w:szCs w:val="22"/>
        </w:rPr>
        <w:t xml:space="preserve">Table </w:t>
      </w:r>
      <w:r w:rsidR="00930126" w:rsidRPr="00AF3D7F">
        <w:rPr>
          <w:rFonts w:ascii="Times New Roman" w:hAnsi="Times New Roman" w:cs="Times New Roman"/>
          <w:sz w:val="22"/>
          <w:szCs w:val="22"/>
        </w:rPr>
        <w:fldChar w:fldCharType="begin"/>
      </w:r>
      <w:r w:rsidRPr="00AF3D7F">
        <w:rPr>
          <w:rFonts w:ascii="Times New Roman" w:hAnsi="Times New Roman" w:cs="Times New Roman"/>
          <w:sz w:val="22"/>
          <w:szCs w:val="22"/>
        </w:rPr>
        <w:instrText xml:space="preserve"> SEQ Table \* ARABIC </w:instrText>
      </w:r>
      <w:r w:rsidR="00930126" w:rsidRPr="00AF3D7F">
        <w:rPr>
          <w:rFonts w:ascii="Times New Roman" w:hAnsi="Times New Roman" w:cs="Times New Roman"/>
          <w:sz w:val="22"/>
          <w:szCs w:val="22"/>
        </w:rPr>
        <w:fldChar w:fldCharType="separate"/>
      </w:r>
      <w:r>
        <w:rPr>
          <w:rFonts w:ascii="Times New Roman" w:hAnsi="Times New Roman" w:cs="Times New Roman"/>
          <w:noProof/>
          <w:sz w:val="22"/>
          <w:szCs w:val="22"/>
        </w:rPr>
        <w:t>4</w:t>
      </w:r>
      <w:r w:rsidR="00930126" w:rsidRPr="00AF3D7F">
        <w:rPr>
          <w:rFonts w:ascii="Times New Roman" w:hAnsi="Times New Roman" w:cs="Times New Roman"/>
          <w:sz w:val="22"/>
          <w:szCs w:val="22"/>
        </w:rPr>
        <w:fldChar w:fldCharType="end"/>
      </w:r>
      <w:bookmarkEnd w:id="28"/>
      <w:r w:rsidRPr="00AF3D7F">
        <w:rPr>
          <w:rFonts w:ascii="Times New Roman" w:hAnsi="Times New Roman" w:cs="Times New Roman"/>
          <w:sz w:val="22"/>
          <w:szCs w:val="22"/>
        </w:rPr>
        <w:t>: Unit-root Test using Augmented Dicky-Fuller Test</w:t>
      </w:r>
    </w:p>
    <w:tbl>
      <w:tblPr>
        <w:tblStyle w:val="TableGrid"/>
        <w:tblW w:w="0" w:type="auto"/>
        <w:tblInd w:w="85" w:type="dxa"/>
        <w:tblLook w:val="04A0"/>
      </w:tblPr>
      <w:tblGrid>
        <w:gridCol w:w="1014"/>
        <w:gridCol w:w="1100"/>
        <w:gridCol w:w="1180"/>
        <w:gridCol w:w="1179"/>
        <w:gridCol w:w="1180"/>
        <w:gridCol w:w="1182"/>
        <w:gridCol w:w="1180"/>
        <w:gridCol w:w="939"/>
      </w:tblGrid>
      <w:tr w:rsidR="00D07BE8" w:rsidRPr="00BC2087" w:rsidTr="007F2EBF">
        <w:trPr>
          <w:trHeight w:val="384"/>
        </w:trPr>
        <w:tc>
          <w:tcPr>
            <w:tcW w:w="1014" w:type="dxa"/>
            <w:vMerge w:val="restart"/>
          </w:tcPr>
          <w:p w:rsidR="00D07BE8" w:rsidRDefault="00D07BE8" w:rsidP="007F2EBF">
            <w:pPr>
              <w:rPr>
                <w:rFonts w:ascii="Times New Roman" w:hAnsi="Times New Roman" w:cs="Times New Roman"/>
                <w:b/>
                <w:bCs/>
                <w:sz w:val="20"/>
                <w:szCs w:val="20"/>
              </w:rPr>
            </w:pPr>
          </w:p>
          <w:p w:rsidR="00D07BE8" w:rsidRPr="00BC2087" w:rsidRDefault="00D07BE8" w:rsidP="007F2EBF">
            <w:pPr>
              <w:rPr>
                <w:rFonts w:ascii="Times New Roman" w:hAnsi="Times New Roman" w:cs="Times New Roman"/>
                <w:b/>
                <w:bCs/>
                <w:sz w:val="20"/>
                <w:szCs w:val="20"/>
              </w:rPr>
            </w:pPr>
            <w:r w:rsidRPr="00BC2087">
              <w:rPr>
                <w:rFonts w:ascii="Times New Roman" w:hAnsi="Times New Roman" w:cs="Times New Roman"/>
                <w:b/>
                <w:bCs/>
                <w:sz w:val="20"/>
                <w:szCs w:val="20"/>
              </w:rPr>
              <w:t xml:space="preserve">Variable </w:t>
            </w:r>
          </w:p>
        </w:tc>
        <w:tc>
          <w:tcPr>
            <w:tcW w:w="2280" w:type="dxa"/>
            <w:gridSpan w:val="2"/>
          </w:tcPr>
          <w:p w:rsidR="00D07BE8" w:rsidRPr="00BC2087" w:rsidRDefault="00D07BE8" w:rsidP="007F2EBF">
            <w:pPr>
              <w:jc w:val="center"/>
              <w:rPr>
                <w:rFonts w:ascii="Times New Roman" w:hAnsi="Times New Roman" w:cs="Times New Roman"/>
                <w:b/>
                <w:bCs/>
                <w:sz w:val="20"/>
                <w:szCs w:val="20"/>
              </w:rPr>
            </w:pPr>
            <w:r>
              <w:rPr>
                <w:rFonts w:ascii="Times New Roman" w:hAnsi="Times New Roman" w:cs="Times New Roman"/>
                <w:b/>
                <w:bCs/>
                <w:sz w:val="20"/>
                <w:szCs w:val="20"/>
              </w:rPr>
              <w:t xml:space="preserve">At </w:t>
            </w:r>
            <w:r w:rsidRPr="00BC2087">
              <w:rPr>
                <w:rFonts w:ascii="Times New Roman" w:hAnsi="Times New Roman" w:cs="Times New Roman"/>
                <w:b/>
                <w:bCs/>
                <w:sz w:val="20"/>
                <w:szCs w:val="20"/>
              </w:rPr>
              <w:t>Level</w:t>
            </w:r>
          </w:p>
        </w:tc>
        <w:tc>
          <w:tcPr>
            <w:tcW w:w="2359" w:type="dxa"/>
            <w:gridSpan w:val="2"/>
          </w:tcPr>
          <w:p w:rsidR="00D07BE8" w:rsidRPr="00BC2087" w:rsidRDefault="00D07BE8" w:rsidP="007F2EBF">
            <w:pPr>
              <w:jc w:val="center"/>
              <w:rPr>
                <w:rFonts w:ascii="Times New Roman" w:hAnsi="Times New Roman" w:cs="Times New Roman"/>
                <w:b/>
                <w:bCs/>
                <w:sz w:val="20"/>
                <w:szCs w:val="20"/>
              </w:rPr>
            </w:pPr>
            <w:r>
              <w:rPr>
                <w:rFonts w:ascii="Times New Roman" w:hAnsi="Times New Roman" w:cs="Times New Roman"/>
                <w:b/>
                <w:bCs/>
                <w:sz w:val="20"/>
                <w:szCs w:val="20"/>
              </w:rPr>
              <w:t xml:space="preserve">At </w:t>
            </w:r>
            <w:r w:rsidRPr="00BC2087">
              <w:rPr>
                <w:rFonts w:ascii="Times New Roman" w:hAnsi="Times New Roman" w:cs="Times New Roman"/>
                <w:b/>
                <w:bCs/>
                <w:sz w:val="20"/>
                <w:szCs w:val="20"/>
              </w:rPr>
              <w:t>1</w:t>
            </w:r>
            <w:r w:rsidRPr="00BC2087">
              <w:rPr>
                <w:rFonts w:ascii="Times New Roman" w:hAnsi="Times New Roman" w:cs="Times New Roman"/>
                <w:b/>
                <w:bCs/>
                <w:sz w:val="20"/>
                <w:szCs w:val="20"/>
                <w:vertAlign w:val="superscript"/>
              </w:rPr>
              <w:t>st</w:t>
            </w:r>
            <w:r w:rsidRPr="00BC2087">
              <w:rPr>
                <w:rFonts w:ascii="Times New Roman" w:hAnsi="Times New Roman" w:cs="Times New Roman"/>
                <w:b/>
                <w:bCs/>
                <w:sz w:val="20"/>
                <w:szCs w:val="20"/>
              </w:rPr>
              <w:t xml:space="preserve"> difference</w:t>
            </w:r>
          </w:p>
        </w:tc>
        <w:tc>
          <w:tcPr>
            <w:tcW w:w="2362" w:type="dxa"/>
            <w:gridSpan w:val="2"/>
          </w:tcPr>
          <w:p w:rsidR="00D07BE8" w:rsidRPr="00BC2087" w:rsidRDefault="00D07BE8" w:rsidP="007F2EBF">
            <w:pPr>
              <w:jc w:val="center"/>
              <w:rPr>
                <w:rFonts w:ascii="Times New Roman" w:hAnsi="Times New Roman" w:cs="Times New Roman"/>
                <w:b/>
                <w:bCs/>
                <w:sz w:val="20"/>
                <w:szCs w:val="20"/>
              </w:rPr>
            </w:pPr>
            <w:r>
              <w:rPr>
                <w:rFonts w:ascii="Times New Roman" w:hAnsi="Times New Roman" w:cs="Times New Roman"/>
                <w:b/>
                <w:bCs/>
                <w:sz w:val="20"/>
                <w:szCs w:val="20"/>
              </w:rPr>
              <w:t xml:space="preserve">At </w:t>
            </w:r>
            <w:r w:rsidRPr="00BC2087">
              <w:rPr>
                <w:rFonts w:ascii="Times New Roman" w:hAnsi="Times New Roman" w:cs="Times New Roman"/>
                <w:b/>
                <w:bCs/>
                <w:sz w:val="20"/>
                <w:szCs w:val="20"/>
              </w:rPr>
              <w:t>2</w:t>
            </w:r>
            <w:r w:rsidRPr="00BC2087">
              <w:rPr>
                <w:rFonts w:ascii="Times New Roman" w:hAnsi="Times New Roman" w:cs="Times New Roman"/>
                <w:b/>
                <w:bCs/>
                <w:sz w:val="20"/>
                <w:szCs w:val="20"/>
                <w:vertAlign w:val="superscript"/>
              </w:rPr>
              <w:t>nd</w:t>
            </w:r>
            <w:r w:rsidRPr="00BC2087">
              <w:rPr>
                <w:rFonts w:ascii="Times New Roman" w:hAnsi="Times New Roman" w:cs="Times New Roman"/>
                <w:b/>
                <w:bCs/>
                <w:sz w:val="20"/>
                <w:szCs w:val="20"/>
              </w:rPr>
              <w:t xml:space="preserve"> difference</w:t>
            </w:r>
          </w:p>
        </w:tc>
        <w:tc>
          <w:tcPr>
            <w:tcW w:w="939" w:type="dxa"/>
          </w:tcPr>
          <w:p w:rsidR="00D07BE8" w:rsidRPr="00BC2087" w:rsidRDefault="00D07BE8" w:rsidP="007F2EBF">
            <w:pPr>
              <w:rPr>
                <w:rFonts w:ascii="Times New Roman" w:hAnsi="Times New Roman" w:cs="Times New Roman"/>
                <w:b/>
                <w:bCs/>
                <w:sz w:val="20"/>
                <w:szCs w:val="20"/>
              </w:rPr>
            </w:pPr>
            <w:r w:rsidRPr="00BC2087">
              <w:rPr>
                <w:rFonts w:ascii="Times New Roman" w:hAnsi="Times New Roman" w:cs="Times New Roman"/>
                <w:b/>
                <w:bCs/>
                <w:sz w:val="20"/>
                <w:szCs w:val="20"/>
              </w:rPr>
              <w:t>Decision</w:t>
            </w:r>
          </w:p>
        </w:tc>
      </w:tr>
      <w:tr w:rsidR="00D07BE8" w:rsidRPr="00BC2087" w:rsidTr="007F2EBF">
        <w:trPr>
          <w:trHeight w:val="156"/>
        </w:trPr>
        <w:tc>
          <w:tcPr>
            <w:tcW w:w="1014" w:type="dxa"/>
            <w:vMerge/>
          </w:tcPr>
          <w:p w:rsidR="00D07BE8" w:rsidRPr="00BC2087" w:rsidRDefault="00D07BE8" w:rsidP="007F2EBF">
            <w:pPr>
              <w:rPr>
                <w:rFonts w:ascii="Times New Roman" w:hAnsi="Times New Roman" w:cs="Times New Roman"/>
                <w:sz w:val="20"/>
                <w:szCs w:val="20"/>
              </w:rPr>
            </w:pPr>
          </w:p>
        </w:tc>
        <w:tc>
          <w:tcPr>
            <w:tcW w:w="1100" w:type="dxa"/>
          </w:tcPr>
          <w:p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t-statistic</w:t>
            </w:r>
          </w:p>
        </w:tc>
        <w:tc>
          <w:tcPr>
            <w:tcW w:w="1180" w:type="dxa"/>
          </w:tcPr>
          <w:p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Probability</w:t>
            </w:r>
          </w:p>
        </w:tc>
        <w:tc>
          <w:tcPr>
            <w:tcW w:w="1179" w:type="dxa"/>
          </w:tcPr>
          <w:p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t-statistic</w:t>
            </w:r>
          </w:p>
        </w:tc>
        <w:tc>
          <w:tcPr>
            <w:tcW w:w="1180" w:type="dxa"/>
          </w:tcPr>
          <w:p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Probability</w:t>
            </w:r>
          </w:p>
        </w:tc>
        <w:tc>
          <w:tcPr>
            <w:tcW w:w="1182" w:type="dxa"/>
          </w:tcPr>
          <w:p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t-statistic</w:t>
            </w:r>
          </w:p>
        </w:tc>
        <w:tc>
          <w:tcPr>
            <w:tcW w:w="1180" w:type="dxa"/>
          </w:tcPr>
          <w:p w:rsidR="00D07BE8" w:rsidRPr="00BC2087" w:rsidRDefault="00D07BE8" w:rsidP="007F2EBF">
            <w:pPr>
              <w:jc w:val="center"/>
              <w:rPr>
                <w:rFonts w:ascii="Times New Roman" w:hAnsi="Times New Roman" w:cs="Times New Roman"/>
                <w:b/>
                <w:bCs/>
                <w:sz w:val="20"/>
                <w:szCs w:val="20"/>
              </w:rPr>
            </w:pPr>
            <w:r w:rsidRPr="00BC2087">
              <w:rPr>
                <w:rFonts w:ascii="Times New Roman" w:hAnsi="Times New Roman" w:cs="Times New Roman"/>
                <w:b/>
                <w:bCs/>
                <w:sz w:val="20"/>
                <w:szCs w:val="20"/>
              </w:rPr>
              <w:t>Probability</w:t>
            </w:r>
          </w:p>
        </w:tc>
        <w:tc>
          <w:tcPr>
            <w:tcW w:w="939" w:type="dxa"/>
          </w:tcPr>
          <w:p w:rsidR="00D07BE8" w:rsidRPr="00BC2087" w:rsidRDefault="00D07BE8" w:rsidP="007F2EBF">
            <w:pPr>
              <w:rPr>
                <w:rFonts w:ascii="Times New Roman" w:hAnsi="Times New Roman" w:cs="Times New Roman"/>
                <w:sz w:val="20"/>
                <w:szCs w:val="20"/>
              </w:rPr>
            </w:pPr>
          </w:p>
        </w:tc>
      </w:tr>
      <w:tr w:rsidR="00D07BE8" w:rsidRPr="00BC2087" w:rsidTr="007F2EBF">
        <w:tc>
          <w:tcPr>
            <w:tcW w:w="1014"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GDP</w:t>
            </w:r>
            <w:r>
              <w:rPr>
                <w:rFonts w:ascii="Times New Roman" w:hAnsi="Times New Roman" w:cs="Times New Roman"/>
                <w:sz w:val="20"/>
                <w:szCs w:val="20"/>
              </w:rPr>
              <w:t xml:space="preserve"> PC</w:t>
            </w:r>
          </w:p>
        </w:tc>
        <w:tc>
          <w:tcPr>
            <w:tcW w:w="110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7.476068</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1.0000</w:t>
            </w:r>
          </w:p>
        </w:tc>
        <w:tc>
          <w:tcPr>
            <w:tcW w:w="1179"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-1.245271</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0.6452</w:t>
            </w:r>
          </w:p>
        </w:tc>
        <w:tc>
          <w:tcPr>
            <w:tcW w:w="1182"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-10.14886</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0.0000</w:t>
            </w:r>
            <w:r w:rsidRPr="00D07BE8">
              <w:rPr>
                <w:rFonts w:ascii="Times New Roman" w:hAnsi="Times New Roman" w:cs="Times New Roman"/>
                <w:sz w:val="18"/>
                <w:szCs w:val="18"/>
              </w:rPr>
              <w:t>*</w:t>
            </w:r>
          </w:p>
        </w:tc>
        <w:tc>
          <w:tcPr>
            <w:tcW w:w="939"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(2)</w:t>
            </w:r>
          </w:p>
        </w:tc>
      </w:tr>
      <w:tr w:rsidR="00D07BE8" w:rsidRPr="00BC2087" w:rsidTr="007F2EBF">
        <w:tc>
          <w:tcPr>
            <w:tcW w:w="1014"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FDI</w:t>
            </w:r>
          </w:p>
        </w:tc>
        <w:tc>
          <w:tcPr>
            <w:tcW w:w="110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-0.131519</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0.9382</w:t>
            </w:r>
          </w:p>
        </w:tc>
        <w:tc>
          <w:tcPr>
            <w:tcW w:w="1179"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-3.020797</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0.0424</w:t>
            </w:r>
          </w:p>
        </w:tc>
        <w:tc>
          <w:tcPr>
            <w:tcW w:w="1182"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-3.497547</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0.0140</w:t>
            </w:r>
            <w:r w:rsidRPr="00D07BE8">
              <w:rPr>
                <w:rFonts w:ascii="Times New Roman" w:hAnsi="Times New Roman" w:cs="Times New Roman"/>
                <w:sz w:val="18"/>
                <w:szCs w:val="18"/>
              </w:rPr>
              <w:t>*</w:t>
            </w:r>
          </w:p>
        </w:tc>
        <w:tc>
          <w:tcPr>
            <w:tcW w:w="939"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(1)</w:t>
            </w:r>
          </w:p>
        </w:tc>
      </w:tr>
      <w:tr w:rsidR="00D07BE8" w:rsidRPr="00BC2087" w:rsidTr="007F2EBF">
        <w:tc>
          <w:tcPr>
            <w:tcW w:w="1014"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BD</w:t>
            </w:r>
          </w:p>
        </w:tc>
        <w:tc>
          <w:tcPr>
            <w:tcW w:w="110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-0.829725</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0.8001</w:t>
            </w:r>
          </w:p>
        </w:tc>
        <w:tc>
          <w:tcPr>
            <w:tcW w:w="1179"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-4.374605</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0.0012</w:t>
            </w:r>
          </w:p>
        </w:tc>
        <w:tc>
          <w:tcPr>
            <w:tcW w:w="1182"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-7.852748</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0.0000</w:t>
            </w:r>
            <w:r w:rsidRPr="00D07BE8">
              <w:rPr>
                <w:rFonts w:ascii="Times New Roman" w:hAnsi="Times New Roman" w:cs="Times New Roman"/>
                <w:sz w:val="18"/>
                <w:szCs w:val="18"/>
              </w:rPr>
              <w:t>*</w:t>
            </w:r>
          </w:p>
        </w:tc>
        <w:tc>
          <w:tcPr>
            <w:tcW w:w="939"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(1)</w:t>
            </w:r>
          </w:p>
        </w:tc>
      </w:tr>
      <w:tr w:rsidR="00D07BE8" w:rsidRPr="00BC2087" w:rsidTr="007F2EBF">
        <w:tc>
          <w:tcPr>
            <w:tcW w:w="1014"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TO</w:t>
            </w:r>
          </w:p>
        </w:tc>
        <w:tc>
          <w:tcPr>
            <w:tcW w:w="110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-1.225124</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0.6547</w:t>
            </w:r>
          </w:p>
        </w:tc>
        <w:tc>
          <w:tcPr>
            <w:tcW w:w="1179"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-4.561176</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0.0009</w:t>
            </w:r>
          </w:p>
        </w:tc>
        <w:tc>
          <w:tcPr>
            <w:tcW w:w="1182"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-7.727974</w:t>
            </w:r>
          </w:p>
        </w:tc>
        <w:tc>
          <w:tcPr>
            <w:tcW w:w="1180"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0.0000</w:t>
            </w:r>
            <w:r w:rsidRPr="00D07BE8">
              <w:rPr>
                <w:rFonts w:ascii="Times New Roman" w:hAnsi="Times New Roman" w:cs="Times New Roman"/>
                <w:sz w:val="18"/>
                <w:szCs w:val="18"/>
              </w:rPr>
              <w:t>*</w:t>
            </w:r>
          </w:p>
        </w:tc>
        <w:tc>
          <w:tcPr>
            <w:tcW w:w="939" w:type="dxa"/>
          </w:tcPr>
          <w:p w:rsidR="00D07BE8" w:rsidRPr="00BC2087" w:rsidRDefault="00D07BE8" w:rsidP="007F2EBF">
            <w:pPr>
              <w:rPr>
                <w:rFonts w:ascii="Times New Roman" w:hAnsi="Times New Roman" w:cs="Times New Roman"/>
                <w:sz w:val="20"/>
                <w:szCs w:val="20"/>
              </w:rPr>
            </w:pPr>
            <w:r w:rsidRPr="00BC2087">
              <w:rPr>
                <w:rFonts w:ascii="Times New Roman" w:hAnsi="Times New Roman" w:cs="Times New Roman"/>
                <w:sz w:val="20"/>
                <w:szCs w:val="20"/>
              </w:rPr>
              <w:t>I (1)</w:t>
            </w:r>
          </w:p>
        </w:tc>
      </w:tr>
    </w:tbl>
    <w:p w:rsidR="00D07BE8" w:rsidRPr="00D07BE8" w:rsidRDefault="00D07BE8" w:rsidP="00D07BE8">
      <w:pPr>
        <w:spacing w:after="120" w:line="240" w:lineRule="auto"/>
        <w:jc w:val="center"/>
        <w:rPr>
          <w:rFonts w:ascii="Times New Roman" w:hAnsi="Times New Roman" w:cs="Times New Roman"/>
          <w:b/>
          <w:bCs/>
          <w:sz w:val="20"/>
          <w:szCs w:val="20"/>
        </w:rPr>
      </w:pPr>
      <w:bookmarkStart w:id="29" w:name="_Toc161743067"/>
      <w:r w:rsidRPr="00D07BE8">
        <w:rPr>
          <w:rFonts w:ascii="Times New Roman" w:hAnsi="Times New Roman" w:cs="Times New Roman"/>
          <w:sz w:val="18"/>
          <w:szCs w:val="18"/>
        </w:rPr>
        <w:t>Note: * denotes rejection of the null hypothesis at 5% level of significance (p- value).</w:t>
      </w:r>
    </w:p>
    <w:p w:rsidR="00D07BE8" w:rsidRDefault="00D07BE8" w:rsidP="00D07BE8">
      <w:pPr>
        <w:spacing w:after="120" w:line="240" w:lineRule="auto"/>
        <w:jc w:val="center"/>
        <w:rPr>
          <w:rFonts w:ascii="Times New Roman" w:hAnsi="Times New Roman" w:cs="Times New Roman"/>
          <w:i/>
          <w:iCs/>
          <w:sz w:val="20"/>
          <w:szCs w:val="20"/>
        </w:rPr>
      </w:pPr>
      <w:r w:rsidRPr="00FF443C">
        <w:rPr>
          <w:rFonts w:ascii="Times New Roman" w:hAnsi="Times New Roman" w:cs="Times New Roman"/>
          <w:i/>
          <w:iCs/>
          <w:sz w:val="20"/>
          <w:szCs w:val="20"/>
        </w:rPr>
        <w:t>Source: The author’s calculations</w:t>
      </w:r>
    </w:p>
    <w:p w:rsidR="00584667" w:rsidRPr="00FF443C" w:rsidRDefault="00584667" w:rsidP="00D07BE8">
      <w:pPr>
        <w:spacing w:after="120" w:line="240" w:lineRule="auto"/>
        <w:jc w:val="center"/>
        <w:rPr>
          <w:rFonts w:ascii="Times New Roman" w:hAnsi="Times New Roman" w:cs="Times New Roman"/>
          <w:i/>
          <w:iCs/>
          <w:sz w:val="20"/>
          <w:szCs w:val="20"/>
        </w:rPr>
      </w:pPr>
    </w:p>
    <w:p w:rsidR="00710B18" w:rsidRDefault="00125733" w:rsidP="00BB4AE3">
      <w:pPr>
        <w:pStyle w:val="Heading2"/>
        <w:numPr>
          <w:ilvl w:val="1"/>
          <w:numId w:val="29"/>
        </w:numPr>
        <w:ind w:left="450" w:hanging="450"/>
        <w:rPr>
          <w:rFonts w:ascii="Times New Roman" w:hAnsi="Times New Roman" w:cs="Times New Roman"/>
          <w:b/>
          <w:bCs/>
          <w:color w:val="auto"/>
          <w:sz w:val="22"/>
          <w:szCs w:val="22"/>
        </w:rPr>
      </w:pPr>
      <w:bookmarkStart w:id="30" w:name="_Toc158744595"/>
      <w:bookmarkStart w:id="31" w:name="_Toc161743068"/>
      <w:bookmarkEnd w:id="23"/>
      <w:bookmarkEnd w:id="29"/>
      <w:r w:rsidRPr="00ED14BF">
        <w:rPr>
          <w:rFonts w:ascii="Times New Roman" w:hAnsi="Times New Roman" w:cs="Times New Roman"/>
          <w:b/>
          <w:bCs/>
          <w:color w:val="auto"/>
          <w:sz w:val="22"/>
          <w:szCs w:val="22"/>
        </w:rPr>
        <w:t>REGRESSION ANALYSIS</w:t>
      </w:r>
      <w:bookmarkEnd w:id="30"/>
      <w:bookmarkEnd w:id="31"/>
    </w:p>
    <w:p w:rsidR="00ED14BF" w:rsidRPr="00ED14BF" w:rsidRDefault="00ED14BF" w:rsidP="00ED14BF">
      <w:pPr>
        <w:rPr>
          <w:sz w:val="4"/>
          <w:szCs w:val="4"/>
        </w:rPr>
      </w:pPr>
    </w:p>
    <w:p w:rsidR="00A05EA4" w:rsidRDefault="00710B18" w:rsidP="00ED14BF">
      <w:pPr>
        <w:spacing w:line="276" w:lineRule="auto"/>
        <w:jc w:val="both"/>
        <w:rPr>
          <w:rFonts w:ascii="Times New Roman" w:hAnsi="Times New Roman" w:cs="Times New Roman"/>
        </w:rPr>
      </w:pPr>
      <w:r w:rsidRPr="0083195E">
        <w:rPr>
          <w:rFonts w:ascii="Times New Roman" w:hAnsi="Times New Roman" w:cs="Times New Roman"/>
        </w:rPr>
        <w:t xml:space="preserve">The ARDL </w:t>
      </w:r>
      <w:r w:rsidR="00ED14BF">
        <w:rPr>
          <w:rFonts w:ascii="Times New Roman" w:hAnsi="Times New Roman" w:cs="Times New Roman"/>
        </w:rPr>
        <w:t xml:space="preserve">estimation </w:t>
      </w:r>
      <w:r w:rsidRPr="0083195E">
        <w:rPr>
          <w:rFonts w:ascii="Times New Roman" w:hAnsi="Times New Roman" w:cs="Times New Roman"/>
        </w:rPr>
        <w:t xml:space="preserve">in </w:t>
      </w:r>
      <w:fldSimple w:instr=" REF _Ref167448819 \h  \* MERGEFORMAT ">
        <w:r w:rsidR="00042A71" w:rsidRPr="0083195E">
          <w:rPr>
            <w:rFonts w:ascii="Times New Roman" w:hAnsi="Times New Roman" w:cs="Times New Roman"/>
          </w:rPr>
          <w:t xml:space="preserve">Table </w:t>
        </w:r>
        <w:r w:rsidR="00042A71" w:rsidRPr="0083195E">
          <w:rPr>
            <w:rFonts w:ascii="Times New Roman" w:hAnsi="Times New Roman" w:cs="Times New Roman"/>
            <w:noProof/>
          </w:rPr>
          <w:t>6</w:t>
        </w:r>
      </w:fldSimple>
      <w:r w:rsidR="00A05EA4" w:rsidRPr="00A05EA4">
        <w:rPr>
          <w:rFonts w:ascii="Times New Roman" w:hAnsi="Times New Roman" w:cs="Times New Roman"/>
        </w:rPr>
        <w:t>offers insights into the relationship between GDP growth and several lagged independent variables.</w:t>
      </w:r>
    </w:p>
    <w:p w:rsidR="00ED14BF" w:rsidRPr="00DA3CFA" w:rsidRDefault="00ED14BF" w:rsidP="00420F5B">
      <w:pPr>
        <w:pStyle w:val="Caption"/>
        <w:keepNext/>
        <w:spacing w:after="120"/>
        <w:jc w:val="center"/>
        <w:rPr>
          <w:rFonts w:ascii="Times New Roman" w:hAnsi="Times New Roman" w:cs="Times New Roman"/>
          <w:sz w:val="22"/>
          <w:szCs w:val="22"/>
        </w:rPr>
      </w:pPr>
      <w:bookmarkStart w:id="32" w:name="_Ref167448819"/>
      <w:r w:rsidRPr="00DA3CFA">
        <w:rPr>
          <w:rFonts w:ascii="Times New Roman" w:hAnsi="Times New Roman" w:cs="Times New Roman"/>
          <w:sz w:val="22"/>
          <w:szCs w:val="22"/>
        </w:rPr>
        <w:t xml:space="preserve">Table </w:t>
      </w:r>
      <w:r w:rsidR="00930126" w:rsidRPr="00DA3CFA">
        <w:rPr>
          <w:rFonts w:ascii="Times New Roman" w:hAnsi="Times New Roman" w:cs="Times New Roman"/>
          <w:sz w:val="22"/>
          <w:szCs w:val="22"/>
        </w:rPr>
        <w:fldChar w:fldCharType="begin"/>
      </w:r>
      <w:r w:rsidRPr="00DA3CFA">
        <w:rPr>
          <w:rFonts w:ascii="Times New Roman" w:hAnsi="Times New Roman" w:cs="Times New Roman"/>
          <w:sz w:val="22"/>
          <w:szCs w:val="22"/>
        </w:rPr>
        <w:instrText xml:space="preserve"> SEQ Table \* ARABIC </w:instrText>
      </w:r>
      <w:r w:rsidR="00930126" w:rsidRPr="00DA3CFA">
        <w:rPr>
          <w:rFonts w:ascii="Times New Roman" w:hAnsi="Times New Roman" w:cs="Times New Roman"/>
          <w:sz w:val="22"/>
          <w:szCs w:val="22"/>
        </w:rPr>
        <w:fldChar w:fldCharType="separate"/>
      </w:r>
      <w:r>
        <w:rPr>
          <w:rFonts w:ascii="Times New Roman" w:hAnsi="Times New Roman" w:cs="Times New Roman"/>
          <w:noProof/>
          <w:sz w:val="22"/>
          <w:szCs w:val="22"/>
        </w:rPr>
        <w:t>6</w:t>
      </w:r>
      <w:r w:rsidR="00930126" w:rsidRPr="00DA3CFA">
        <w:rPr>
          <w:rFonts w:ascii="Times New Roman" w:hAnsi="Times New Roman" w:cs="Times New Roman"/>
          <w:sz w:val="22"/>
          <w:szCs w:val="22"/>
        </w:rPr>
        <w:fldChar w:fldCharType="end"/>
      </w:r>
      <w:bookmarkEnd w:id="32"/>
      <w:r w:rsidRPr="00DA3CFA">
        <w:rPr>
          <w:rFonts w:ascii="Times New Roman" w:hAnsi="Times New Roman" w:cs="Times New Roman"/>
          <w:sz w:val="22"/>
          <w:szCs w:val="22"/>
        </w:rPr>
        <w:t>: Regression Analysis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034"/>
        <w:gridCol w:w="1261"/>
        <w:gridCol w:w="1260"/>
        <w:gridCol w:w="1350"/>
        <w:gridCol w:w="1530"/>
      </w:tblGrid>
      <w:tr w:rsidR="00ED14BF" w:rsidRPr="00BC2087" w:rsidTr="007F2EBF">
        <w:trPr>
          <w:trHeight w:val="204"/>
          <w:jc w:val="center"/>
        </w:trPr>
        <w:tc>
          <w:tcPr>
            <w:tcW w:w="7435" w:type="dxa"/>
            <w:gridSpan w:val="5"/>
            <w:vAlign w:val="bottom"/>
          </w:tcPr>
          <w:p w:rsidR="00ED14BF" w:rsidRPr="0000233C"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commentRangeStart w:id="33"/>
            <w:r w:rsidRPr="0000233C">
              <w:rPr>
                <w:rFonts w:ascii="Times New Roman" w:hAnsi="Times New Roman" w:cs="Times New Roman"/>
                <w:color w:val="000000"/>
                <w:kern w:val="0"/>
                <w:sz w:val="18"/>
                <w:szCs w:val="18"/>
                <w:lang w:bidi="bn-BD"/>
              </w:rPr>
              <w:t>ARDL Long Run Form and Bounds Test</w:t>
            </w:r>
            <w:commentRangeEnd w:id="33"/>
            <w:r w:rsidR="002152F8">
              <w:rPr>
                <w:rStyle w:val="CommentReference"/>
              </w:rPr>
              <w:commentReference w:id="33"/>
            </w:r>
          </w:p>
        </w:tc>
      </w:tr>
      <w:tr w:rsidR="00ED14BF" w:rsidRPr="00BC2087" w:rsidTr="007F2EBF">
        <w:trPr>
          <w:trHeight w:val="204"/>
          <w:jc w:val="center"/>
        </w:trPr>
        <w:tc>
          <w:tcPr>
            <w:tcW w:w="7435" w:type="dxa"/>
            <w:gridSpan w:val="5"/>
            <w:vAlign w:val="bottom"/>
          </w:tcPr>
          <w:p w:rsidR="00ED14BF" w:rsidRPr="0000233C"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00233C">
              <w:rPr>
                <w:rFonts w:ascii="Times New Roman" w:hAnsi="Times New Roman" w:cs="Times New Roman"/>
                <w:color w:val="000000"/>
                <w:kern w:val="0"/>
                <w:sz w:val="18"/>
                <w:szCs w:val="18"/>
                <w:lang w:bidi="bn-BD"/>
              </w:rPr>
              <w:t>Conditional Error Correction Regression</w:t>
            </w:r>
          </w:p>
        </w:tc>
      </w:tr>
      <w:tr w:rsidR="00ED14BF" w:rsidRPr="00BC2087" w:rsidTr="007F2EBF">
        <w:trPr>
          <w:trHeight w:val="204"/>
          <w:jc w:val="center"/>
        </w:trPr>
        <w:tc>
          <w:tcPr>
            <w:tcW w:w="2034" w:type="dxa"/>
            <w:vAlign w:val="bottom"/>
          </w:tcPr>
          <w:p w:rsidR="00ED14BF" w:rsidRPr="0000233C" w:rsidRDefault="00ED14BF" w:rsidP="007F2EBF">
            <w:pPr>
              <w:autoSpaceDE w:val="0"/>
              <w:autoSpaceDN w:val="0"/>
              <w:adjustRightInd w:val="0"/>
              <w:spacing w:after="0" w:line="240" w:lineRule="auto"/>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Variable</w:t>
            </w:r>
          </w:p>
        </w:tc>
        <w:tc>
          <w:tcPr>
            <w:tcW w:w="1261" w:type="dxa"/>
            <w:vAlign w:val="bottom"/>
          </w:tcPr>
          <w:p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Coefficient</w:t>
            </w:r>
          </w:p>
        </w:tc>
        <w:tc>
          <w:tcPr>
            <w:tcW w:w="1260" w:type="dxa"/>
            <w:vAlign w:val="bottom"/>
          </w:tcPr>
          <w:p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Std. Error</w:t>
            </w:r>
          </w:p>
        </w:tc>
        <w:tc>
          <w:tcPr>
            <w:tcW w:w="1350" w:type="dxa"/>
            <w:vAlign w:val="bottom"/>
          </w:tcPr>
          <w:p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t-Statistic</w:t>
            </w:r>
          </w:p>
        </w:tc>
        <w:tc>
          <w:tcPr>
            <w:tcW w:w="1530" w:type="dxa"/>
            <w:vAlign w:val="bottom"/>
          </w:tcPr>
          <w:p w:rsidR="00ED14BF" w:rsidRPr="0000233C" w:rsidRDefault="00ED14BF" w:rsidP="007F2EBF">
            <w:pPr>
              <w:autoSpaceDE w:val="0"/>
              <w:autoSpaceDN w:val="0"/>
              <w:adjustRightInd w:val="0"/>
              <w:spacing w:after="0" w:line="240" w:lineRule="auto"/>
              <w:ind w:right="20"/>
              <w:jc w:val="center"/>
              <w:rPr>
                <w:rFonts w:ascii="Times New Roman" w:hAnsi="Times New Roman" w:cs="Times New Roman"/>
                <w:b/>
                <w:bCs/>
                <w:color w:val="000000"/>
                <w:kern w:val="0"/>
                <w:sz w:val="18"/>
                <w:szCs w:val="18"/>
                <w:lang w:bidi="bn-BD"/>
              </w:rPr>
            </w:pPr>
            <w:r w:rsidRPr="0000233C">
              <w:rPr>
                <w:rFonts w:ascii="Times New Roman" w:hAnsi="Times New Roman" w:cs="Times New Roman"/>
                <w:b/>
                <w:bCs/>
                <w:color w:val="000000"/>
                <w:kern w:val="0"/>
                <w:sz w:val="18"/>
                <w:szCs w:val="18"/>
                <w:lang w:bidi="bn-BD"/>
              </w:rPr>
              <w:t>Prob.</w:t>
            </w:r>
          </w:p>
        </w:tc>
      </w:tr>
      <w:tr w:rsidR="00ED14BF" w:rsidRPr="00BC2087" w:rsidTr="007F2EBF">
        <w:trPr>
          <w:trHeight w:val="204"/>
          <w:jc w:val="center"/>
        </w:trPr>
        <w:tc>
          <w:tcPr>
            <w:tcW w:w="2034" w:type="dxa"/>
            <w:vAlign w:val="bottom"/>
          </w:tcPr>
          <w:p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C</w:t>
            </w:r>
          </w:p>
        </w:tc>
        <w:tc>
          <w:tcPr>
            <w:tcW w:w="1261"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144.7594</w:t>
            </w:r>
          </w:p>
        </w:tc>
        <w:tc>
          <w:tcPr>
            <w:tcW w:w="126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41.47229</w:t>
            </w:r>
          </w:p>
        </w:tc>
        <w:tc>
          <w:tcPr>
            <w:tcW w:w="135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3.490509</w:t>
            </w:r>
          </w:p>
        </w:tc>
        <w:tc>
          <w:tcPr>
            <w:tcW w:w="153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0.0016</w:t>
            </w:r>
          </w:p>
        </w:tc>
      </w:tr>
      <w:tr w:rsidR="00ED14BF" w:rsidRPr="00BC2087" w:rsidTr="007F2EBF">
        <w:trPr>
          <w:trHeight w:val="204"/>
          <w:jc w:val="center"/>
        </w:trPr>
        <w:tc>
          <w:tcPr>
            <w:tcW w:w="2034" w:type="dxa"/>
            <w:vAlign w:val="bottom"/>
          </w:tcPr>
          <w:p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GDP_PC(-1)*</w:t>
            </w:r>
          </w:p>
        </w:tc>
        <w:tc>
          <w:tcPr>
            <w:tcW w:w="1261"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0.023554</w:t>
            </w:r>
          </w:p>
        </w:tc>
        <w:tc>
          <w:tcPr>
            <w:tcW w:w="126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0.029209</w:t>
            </w:r>
          </w:p>
        </w:tc>
        <w:tc>
          <w:tcPr>
            <w:tcW w:w="135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0.806381</w:t>
            </w:r>
          </w:p>
        </w:tc>
        <w:tc>
          <w:tcPr>
            <w:tcW w:w="153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0.4266</w:t>
            </w:r>
          </w:p>
        </w:tc>
      </w:tr>
      <w:tr w:rsidR="00ED14BF" w:rsidRPr="00BC2087" w:rsidTr="007F2EBF">
        <w:trPr>
          <w:trHeight w:val="204"/>
          <w:jc w:val="center"/>
        </w:trPr>
        <w:tc>
          <w:tcPr>
            <w:tcW w:w="2034" w:type="dxa"/>
            <w:vAlign w:val="bottom"/>
          </w:tcPr>
          <w:p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FDI(-1)</w:t>
            </w:r>
          </w:p>
        </w:tc>
        <w:tc>
          <w:tcPr>
            <w:tcW w:w="1261"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5.62E-08</w:t>
            </w:r>
          </w:p>
        </w:tc>
        <w:tc>
          <w:tcPr>
            <w:tcW w:w="126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2.11E-08</w:t>
            </w:r>
          </w:p>
        </w:tc>
        <w:tc>
          <w:tcPr>
            <w:tcW w:w="135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2.666328</w:t>
            </w:r>
          </w:p>
        </w:tc>
        <w:tc>
          <w:tcPr>
            <w:tcW w:w="153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0.0124</w:t>
            </w:r>
          </w:p>
        </w:tc>
      </w:tr>
      <w:tr w:rsidR="00ED14BF" w:rsidRPr="00BC2087" w:rsidTr="007F2EBF">
        <w:trPr>
          <w:trHeight w:val="204"/>
          <w:jc w:val="center"/>
        </w:trPr>
        <w:tc>
          <w:tcPr>
            <w:tcW w:w="2034" w:type="dxa"/>
            <w:vAlign w:val="bottom"/>
          </w:tcPr>
          <w:p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BD**</w:t>
            </w:r>
          </w:p>
        </w:tc>
        <w:tc>
          <w:tcPr>
            <w:tcW w:w="1261"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12.75236</w:t>
            </w:r>
          </w:p>
        </w:tc>
        <w:tc>
          <w:tcPr>
            <w:tcW w:w="126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3.096269</w:t>
            </w:r>
          </w:p>
        </w:tc>
        <w:tc>
          <w:tcPr>
            <w:tcW w:w="135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4.118622</w:t>
            </w:r>
          </w:p>
        </w:tc>
        <w:tc>
          <w:tcPr>
            <w:tcW w:w="153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0.0003</w:t>
            </w:r>
          </w:p>
        </w:tc>
      </w:tr>
      <w:tr w:rsidR="00ED14BF" w:rsidRPr="00BC2087" w:rsidTr="007F2EBF">
        <w:trPr>
          <w:trHeight w:val="204"/>
          <w:jc w:val="center"/>
        </w:trPr>
        <w:tc>
          <w:tcPr>
            <w:tcW w:w="2034" w:type="dxa"/>
            <w:vAlign w:val="bottom"/>
          </w:tcPr>
          <w:p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TO(-1)</w:t>
            </w:r>
          </w:p>
        </w:tc>
        <w:tc>
          <w:tcPr>
            <w:tcW w:w="1261"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-2.521447</w:t>
            </w:r>
          </w:p>
        </w:tc>
        <w:tc>
          <w:tcPr>
            <w:tcW w:w="126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1.001213</w:t>
            </w:r>
          </w:p>
        </w:tc>
        <w:tc>
          <w:tcPr>
            <w:tcW w:w="135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-2.518393</w:t>
            </w:r>
          </w:p>
        </w:tc>
        <w:tc>
          <w:tcPr>
            <w:tcW w:w="153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0.1476</w:t>
            </w:r>
          </w:p>
        </w:tc>
      </w:tr>
      <w:tr w:rsidR="00ED14BF" w:rsidRPr="00BC2087" w:rsidTr="007F2EBF">
        <w:trPr>
          <w:trHeight w:val="204"/>
          <w:jc w:val="center"/>
        </w:trPr>
        <w:tc>
          <w:tcPr>
            <w:tcW w:w="2034" w:type="dxa"/>
            <w:vAlign w:val="bottom"/>
          </w:tcPr>
          <w:p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D(FDI)</w:t>
            </w:r>
          </w:p>
        </w:tc>
        <w:tc>
          <w:tcPr>
            <w:tcW w:w="1261"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-1.85E-08</w:t>
            </w:r>
          </w:p>
        </w:tc>
        <w:tc>
          <w:tcPr>
            <w:tcW w:w="126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1.84E-08</w:t>
            </w:r>
          </w:p>
        </w:tc>
        <w:tc>
          <w:tcPr>
            <w:tcW w:w="135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-1.007138</w:t>
            </w:r>
          </w:p>
        </w:tc>
        <w:tc>
          <w:tcPr>
            <w:tcW w:w="153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0.3222</w:t>
            </w:r>
          </w:p>
        </w:tc>
      </w:tr>
      <w:tr w:rsidR="00ED14BF" w:rsidRPr="00BC2087" w:rsidTr="007F2EBF">
        <w:trPr>
          <w:trHeight w:val="204"/>
          <w:jc w:val="center"/>
        </w:trPr>
        <w:tc>
          <w:tcPr>
            <w:tcW w:w="2034" w:type="dxa"/>
            <w:vAlign w:val="bottom"/>
          </w:tcPr>
          <w:p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D(FDI(-1))</w:t>
            </w:r>
          </w:p>
        </w:tc>
        <w:tc>
          <w:tcPr>
            <w:tcW w:w="1261"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6.67E-09</w:t>
            </w:r>
          </w:p>
        </w:tc>
        <w:tc>
          <w:tcPr>
            <w:tcW w:w="126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2.77E-08</w:t>
            </w:r>
          </w:p>
        </w:tc>
        <w:tc>
          <w:tcPr>
            <w:tcW w:w="135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0.240871</w:t>
            </w:r>
          </w:p>
        </w:tc>
        <w:tc>
          <w:tcPr>
            <w:tcW w:w="153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0.8114</w:t>
            </w:r>
          </w:p>
        </w:tc>
      </w:tr>
      <w:tr w:rsidR="00ED14BF" w:rsidRPr="00BC2087" w:rsidTr="007F2EBF">
        <w:trPr>
          <w:trHeight w:val="204"/>
          <w:jc w:val="center"/>
        </w:trPr>
        <w:tc>
          <w:tcPr>
            <w:tcW w:w="2034" w:type="dxa"/>
            <w:vAlign w:val="bottom"/>
          </w:tcPr>
          <w:p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D(FDI(-2))</w:t>
            </w:r>
          </w:p>
        </w:tc>
        <w:tc>
          <w:tcPr>
            <w:tcW w:w="1261"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-3.58E-08</w:t>
            </w:r>
          </w:p>
        </w:tc>
        <w:tc>
          <w:tcPr>
            <w:tcW w:w="126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2.58E-08</w:t>
            </w:r>
          </w:p>
        </w:tc>
        <w:tc>
          <w:tcPr>
            <w:tcW w:w="135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-1.390266</w:t>
            </w:r>
          </w:p>
        </w:tc>
        <w:tc>
          <w:tcPr>
            <w:tcW w:w="153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0.1750</w:t>
            </w:r>
          </w:p>
        </w:tc>
      </w:tr>
      <w:tr w:rsidR="00ED14BF" w:rsidRPr="00BC2087" w:rsidTr="007F2EBF">
        <w:trPr>
          <w:trHeight w:val="204"/>
          <w:jc w:val="center"/>
        </w:trPr>
        <w:tc>
          <w:tcPr>
            <w:tcW w:w="2034" w:type="dxa"/>
            <w:vAlign w:val="bottom"/>
          </w:tcPr>
          <w:p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D(FDI(-3))</w:t>
            </w:r>
          </w:p>
        </w:tc>
        <w:tc>
          <w:tcPr>
            <w:tcW w:w="1261"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1.12E-07</w:t>
            </w:r>
          </w:p>
        </w:tc>
        <w:tc>
          <w:tcPr>
            <w:tcW w:w="126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2.22E-08</w:t>
            </w:r>
          </w:p>
        </w:tc>
        <w:tc>
          <w:tcPr>
            <w:tcW w:w="135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5.066000</w:t>
            </w:r>
          </w:p>
        </w:tc>
        <w:tc>
          <w:tcPr>
            <w:tcW w:w="153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0.0000</w:t>
            </w:r>
          </w:p>
        </w:tc>
      </w:tr>
      <w:tr w:rsidR="00ED14BF" w:rsidRPr="00BC2087" w:rsidTr="007F2EBF">
        <w:trPr>
          <w:trHeight w:val="204"/>
          <w:jc w:val="center"/>
        </w:trPr>
        <w:tc>
          <w:tcPr>
            <w:tcW w:w="2034" w:type="dxa"/>
            <w:vAlign w:val="bottom"/>
          </w:tcPr>
          <w:p w:rsidR="00ED14BF" w:rsidRPr="00BC2087" w:rsidRDefault="00ED14BF" w:rsidP="007F2EBF">
            <w:pPr>
              <w:autoSpaceDE w:val="0"/>
              <w:autoSpaceDN w:val="0"/>
              <w:adjustRightInd w:val="0"/>
              <w:spacing w:after="0" w:line="240" w:lineRule="auto"/>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D(TO)</w:t>
            </w:r>
          </w:p>
        </w:tc>
        <w:tc>
          <w:tcPr>
            <w:tcW w:w="1261"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-7.828393</w:t>
            </w:r>
          </w:p>
        </w:tc>
        <w:tc>
          <w:tcPr>
            <w:tcW w:w="126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1.597958</w:t>
            </w:r>
          </w:p>
        </w:tc>
        <w:tc>
          <w:tcPr>
            <w:tcW w:w="135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-4.898999</w:t>
            </w:r>
          </w:p>
        </w:tc>
        <w:tc>
          <w:tcPr>
            <w:tcW w:w="1530" w:type="dxa"/>
            <w:vAlign w:val="bottom"/>
          </w:tcPr>
          <w:p w:rsidR="00ED14BF" w:rsidRPr="00BC2087" w:rsidRDefault="00ED14BF" w:rsidP="007F2EBF">
            <w:pPr>
              <w:autoSpaceDE w:val="0"/>
              <w:autoSpaceDN w:val="0"/>
              <w:adjustRightInd w:val="0"/>
              <w:spacing w:after="0" w:line="240" w:lineRule="auto"/>
              <w:ind w:right="20"/>
              <w:jc w:val="center"/>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0.0000</w:t>
            </w:r>
          </w:p>
        </w:tc>
      </w:tr>
      <w:tr w:rsidR="00ED14BF" w:rsidRPr="00BC2087" w:rsidTr="007F2EBF">
        <w:trPr>
          <w:trHeight w:val="204"/>
          <w:jc w:val="center"/>
        </w:trPr>
        <w:tc>
          <w:tcPr>
            <w:tcW w:w="7435" w:type="dxa"/>
            <w:gridSpan w:val="5"/>
            <w:vAlign w:val="bottom"/>
          </w:tcPr>
          <w:p w:rsidR="00ED14BF" w:rsidRPr="00BC2087" w:rsidRDefault="00ED14BF" w:rsidP="007F2EBF">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t>  * p-value incompatible with t-Bounds distribution.</w:t>
            </w:r>
          </w:p>
        </w:tc>
      </w:tr>
      <w:tr w:rsidR="00ED14BF" w:rsidRPr="00BC2087" w:rsidTr="007F2EBF">
        <w:trPr>
          <w:trHeight w:val="204"/>
          <w:jc w:val="center"/>
        </w:trPr>
        <w:tc>
          <w:tcPr>
            <w:tcW w:w="7435" w:type="dxa"/>
            <w:gridSpan w:val="5"/>
            <w:vAlign w:val="bottom"/>
          </w:tcPr>
          <w:p w:rsidR="00ED14BF" w:rsidRPr="00BC2087" w:rsidRDefault="00ED14BF" w:rsidP="007F2EBF">
            <w:pPr>
              <w:autoSpaceDE w:val="0"/>
              <w:autoSpaceDN w:val="0"/>
              <w:adjustRightInd w:val="0"/>
              <w:spacing w:after="0" w:line="240" w:lineRule="auto"/>
              <w:rPr>
                <w:rFonts w:ascii="Times New Roman" w:hAnsi="Times New Roman" w:cs="Times New Roman"/>
                <w:color w:val="000000"/>
                <w:kern w:val="0"/>
                <w:sz w:val="18"/>
                <w:szCs w:val="18"/>
                <w:lang w:bidi="bn-BD"/>
              </w:rPr>
            </w:pPr>
            <w:r w:rsidRPr="00BC2087">
              <w:rPr>
                <w:rFonts w:ascii="Times New Roman" w:hAnsi="Times New Roman" w:cs="Times New Roman"/>
                <w:color w:val="000000"/>
                <w:kern w:val="0"/>
                <w:sz w:val="18"/>
                <w:szCs w:val="18"/>
                <w:lang w:bidi="bn-BD"/>
              </w:rPr>
              <w:lastRenderedPageBreak/>
              <w:t>** Variable interpreted as Z = Z(-1) + D(Z).</w:t>
            </w:r>
          </w:p>
        </w:tc>
      </w:tr>
    </w:tbl>
    <w:p w:rsidR="00A05EA4" w:rsidRPr="00A05EA4" w:rsidRDefault="00ED14BF" w:rsidP="00A05EA4">
      <w:pPr>
        <w:jc w:val="center"/>
        <w:rPr>
          <w:rFonts w:ascii="Times New Roman" w:hAnsi="Times New Roman" w:cs="Times New Roman"/>
          <w:i/>
          <w:iCs/>
          <w:sz w:val="20"/>
          <w:szCs w:val="20"/>
        </w:rPr>
      </w:pPr>
      <w:r w:rsidRPr="00FF443C">
        <w:rPr>
          <w:rFonts w:ascii="Times New Roman" w:hAnsi="Times New Roman" w:cs="Times New Roman"/>
          <w:i/>
          <w:iCs/>
          <w:sz w:val="20"/>
          <w:szCs w:val="20"/>
        </w:rPr>
        <w:t>Source: The author’s calculations</w:t>
      </w:r>
    </w:p>
    <w:p w:rsidR="00A05EA4" w:rsidRPr="00A05EA4" w:rsidRDefault="00A05EA4" w:rsidP="00A05EA4">
      <w:pPr>
        <w:spacing w:line="276" w:lineRule="auto"/>
        <w:jc w:val="both"/>
        <w:rPr>
          <w:rFonts w:ascii="Times New Roman" w:hAnsi="Times New Roman" w:cs="Times New Roman"/>
        </w:rPr>
      </w:pPr>
      <w:r w:rsidRPr="00A05EA4">
        <w:rPr>
          <w:rFonts w:ascii="Times New Roman" w:hAnsi="Times New Roman" w:cs="Times New Roman"/>
          <w:b/>
          <w:bCs/>
        </w:rPr>
        <w:t>Lagged GDP PC (GDP PC (-1)):</w:t>
      </w:r>
      <w:r w:rsidRPr="00A05EA4">
        <w:rPr>
          <w:rFonts w:ascii="Times New Roman" w:hAnsi="Times New Roman" w:cs="Times New Roman"/>
        </w:rPr>
        <w:t xml:space="preserve"> The coefficient of 0.023554, while positive, </w:t>
      </w:r>
      <w:r w:rsidR="003E4719" w:rsidRPr="003E4719">
        <w:rPr>
          <w:rFonts w:ascii="Times New Roman" w:hAnsi="Times New Roman" w:cs="Times New Roman"/>
        </w:rPr>
        <w:t xml:space="preserve">does not achieve statistical significance </w:t>
      </w:r>
      <w:r w:rsidRPr="00A05EA4">
        <w:rPr>
          <w:rFonts w:ascii="Times New Roman" w:hAnsi="Times New Roman" w:cs="Times New Roman"/>
        </w:rPr>
        <w:t>at conventional levels (p-value = 0.4266), suggesting that the previous period's GDP per capita does not have a strong predictive power for the current period in the long run.</w:t>
      </w:r>
    </w:p>
    <w:p w:rsidR="00A05EA4" w:rsidRPr="00A05EA4" w:rsidRDefault="00A05EA4" w:rsidP="00A05EA4">
      <w:pPr>
        <w:spacing w:line="276" w:lineRule="auto"/>
        <w:jc w:val="both"/>
        <w:rPr>
          <w:rFonts w:ascii="Times New Roman" w:hAnsi="Times New Roman" w:cs="Times New Roman"/>
        </w:rPr>
      </w:pPr>
      <w:r w:rsidRPr="00A05EA4">
        <w:rPr>
          <w:rFonts w:ascii="Times New Roman" w:hAnsi="Times New Roman" w:cs="Times New Roman"/>
          <w:b/>
          <w:bCs/>
        </w:rPr>
        <w:t>Lagged Foreign Direct Investment (FDI (-1) and FDI (-3)):</w:t>
      </w:r>
      <w:r w:rsidRPr="00A05EA4">
        <w:rPr>
          <w:rFonts w:ascii="Times New Roman" w:hAnsi="Times New Roman" w:cs="Times New Roman"/>
        </w:rPr>
        <w:t xml:space="preserve"> The coefficient 5.62E-08 is statistically significant (p-value = 0.0124), implying that past values of Foreign Direct Investment have a positive impact on GDP per capita in the long run. For FDI lag, FDI (-3), is positive and highly significant, indicating that FDI three years prior negatively impacts current GDP growth.</w:t>
      </w:r>
    </w:p>
    <w:p w:rsidR="00A05EA4" w:rsidRPr="00A05EA4" w:rsidRDefault="00A05EA4" w:rsidP="00A05EA4">
      <w:pPr>
        <w:spacing w:line="276" w:lineRule="auto"/>
        <w:jc w:val="both"/>
        <w:rPr>
          <w:rFonts w:ascii="Times New Roman" w:hAnsi="Times New Roman" w:cs="Times New Roman"/>
        </w:rPr>
      </w:pPr>
      <w:r w:rsidRPr="00A05EA4">
        <w:rPr>
          <w:rFonts w:ascii="Times New Roman" w:hAnsi="Times New Roman" w:cs="Times New Roman"/>
          <w:b/>
          <w:bCs/>
        </w:rPr>
        <w:t>Budget Deficit (BD):</w:t>
      </w:r>
      <w:r w:rsidRPr="00A05EA4">
        <w:rPr>
          <w:rFonts w:ascii="Times New Roman" w:hAnsi="Times New Roman" w:cs="Times New Roman"/>
        </w:rPr>
        <w:t xml:space="preserve"> The coefficient of 12.75236 is statistically significant (p-value = 0.0003), indicating a positive and strong </w:t>
      </w:r>
      <w:r w:rsidR="00DE312A">
        <w:rPr>
          <w:rFonts w:ascii="Times New Roman" w:hAnsi="Times New Roman" w:cs="Times New Roman"/>
        </w:rPr>
        <w:t>connection between</w:t>
      </w:r>
      <w:r w:rsidRPr="00A05EA4">
        <w:rPr>
          <w:rFonts w:ascii="Times New Roman" w:hAnsi="Times New Roman" w:cs="Times New Roman"/>
        </w:rPr>
        <w:t xml:space="preserve"> the</w:t>
      </w:r>
      <w:r w:rsidR="00DE312A">
        <w:rPr>
          <w:rFonts w:ascii="Times New Roman" w:hAnsi="Times New Roman" w:cs="Times New Roman"/>
        </w:rPr>
        <w:t xml:space="preserve"> fiscal </w:t>
      </w:r>
      <w:r w:rsidRPr="00A05EA4">
        <w:rPr>
          <w:rFonts w:ascii="Times New Roman" w:hAnsi="Times New Roman" w:cs="Times New Roman"/>
        </w:rPr>
        <w:t xml:space="preserve">deficit and GDP per capita in the long run. Besides, the BD coefficient in the model is 12.75236. </w:t>
      </w:r>
      <w:r w:rsidR="00DE312A" w:rsidRPr="00DE312A">
        <w:rPr>
          <w:rFonts w:ascii="Times New Roman" w:hAnsi="Times New Roman" w:cs="Times New Roman"/>
        </w:rPr>
        <w:t xml:space="preserve">This suggests that there is a positive correlation between the </w:t>
      </w:r>
      <w:r w:rsidRPr="00A05EA4">
        <w:rPr>
          <w:rFonts w:ascii="Times New Roman" w:hAnsi="Times New Roman" w:cs="Times New Roman"/>
        </w:rPr>
        <w:t>budget deficit (BD) and the dependent variable (presumably GDP growth or a similar economic indicator). Specifically, the coefficient value means that a one-unit increase in the budget deficit variable is associated with an increase of approximately 12.75236 units in the dependent variable, holding all other factors constant. The significance of this coefficient, as indicated by the low p-value (0.0003), suggests that the relationship between BD and economic growth is statistically significant. This means that changes in the budget deficit have a meaningful impact on the dependent variable, according to this model. This indicates that the budget deficit variable might be modeled in a way that considers both its level and change over time, capturing its cumulative effect on the dependent variable.</w:t>
      </w:r>
    </w:p>
    <w:p w:rsidR="00710B18" w:rsidRPr="00A05EA4" w:rsidRDefault="00710B18" w:rsidP="00A05EA4">
      <w:pPr>
        <w:spacing w:line="276" w:lineRule="auto"/>
        <w:jc w:val="both"/>
        <w:rPr>
          <w:rFonts w:ascii="Times New Roman" w:hAnsi="Times New Roman" w:cs="Times New Roman"/>
          <w:b/>
          <w:bCs/>
        </w:rPr>
      </w:pPr>
      <w:r w:rsidRPr="00A05EA4">
        <w:rPr>
          <w:rFonts w:ascii="Times New Roman" w:hAnsi="Times New Roman" w:cs="Times New Roman"/>
          <w:b/>
          <w:bCs/>
        </w:rPr>
        <w:t>Trade Openness (TO (-1)):</w:t>
      </w:r>
      <w:r w:rsidR="003E4719" w:rsidRPr="003E4719">
        <w:rPr>
          <w:rFonts w:ascii="Times New Roman" w:hAnsi="Times New Roman" w:cs="Times New Roman"/>
        </w:rPr>
        <w:t>has a detrimental and statistically meaningful impact on economic growth</w:t>
      </w:r>
      <w:r w:rsidR="004A5F0E" w:rsidRPr="004D2100">
        <w:rPr>
          <w:rFonts w:ascii="Times New Roman" w:hAnsi="Times New Roman" w:cs="Times New Roman"/>
        </w:rPr>
        <w:t xml:space="preserve">where the </w:t>
      </w:r>
      <w:r w:rsidRPr="004D2100">
        <w:rPr>
          <w:rFonts w:ascii="Times New Roman" w:hAnsi="Times New Roman" w:cs="Times New Roman"/>
        </w:rPr>
        <w:t>coefficient</w:t>
      </w:r>
      <w:r w:rsidR="004A5F0E" w:rsidRPr="004D2100">
        <w:rPr>
          <w:rFonts w:ascii="Times New Roman" w:hAnsi="Times New Roman" w:cs="Times New Roman"/>
        </w:rPr>
        <w:t>,</w:t>
      </w:r>
      <w:r w:rsidRPr="004D2100">
        <w:rPr>
          <w:rFonts w:ascii="Times New Roman" w:hAnsi="Times New Roman" w:cs="Times New Roman"/>
        </w:rPr>
        <w:t xml:space="preserve"> (-7.382393) with a significant p-value (0.0000), implying that </w:t>
      </w:r>
      <w:r w:rsidR="004A5F0E" w:rsidRPr="004D2100">
        <w:rPr>
          <w:rFonts w:ascii="Times New Roman" w:hAnsi="Times New Roman" w:cs="Times New Roman"/>
        </w:rPr>
        <w:t xml:space="preserve">an </w:t>
      </w:r>
      <w:r w:rsidRPr="004D2100">
        <w:rPr>
          <w:rFonts w:ascii="Times New Roman" w:hAnsi="Times New Roman" w:cs="Times New Roman"/>
        </w:rPr>
        <w:t>increase</w:t>
      </w:r>
      <w:r w:rsidR="004A5F0E" w:rsidRPr="004D2100">
        <w:rPr>
          <w:rFonts w:ascii="Times New Roman" w:hAnsi="Times New Roman" w:cs="Times New Roman"/>
        </w:rPr>
        <w:t xml:space="preserve"> in</w:t>
      </w:r>
      <w:r w:rsidRPr="004D2100">
        <w:rPr>
          <w:rFonts w:ascii="Times New Roman" w:hAnsi="Times New Roman" w:cs="Times New Roman"/>
        </w:rPr>
        <w:t xml:space="preserve"> trade openness from the previous year is associated with lower GDP growth in the current year</w:t>
      </w:r>
      <w:r w:rsidR="004A5F0E" w:rsidRPr="004D2100">
        <w:rPr>
          <w:rFonts w:ascii="Times New Roman" w:hAnsi="Times New Roman" w:cs="Times New Roman"/>
        </w:rPr>
        <w:t xml:space="preserve"> for Bangladesh Economy</w:t>
      </w:r>
      <w:r w:rsidRPr="004D2100">
        <w:rPr>
          <w:rFonts w:ascii="Times New Roman" w:hAnsi="Times New Roman" w:cs="Times New Roman"/>
        </w:rPr>
        <w:t>.</w:t>
      </w:r>
    </w:p>
    <w:p w:rsidR="005B7AAA" w:rsidRDefault="005B7AAA" w:rsidP="00ED14BF">
      <w:pPr>
        <w:spacing w:line="276" w:lineRule="auto"/>
        <w:jc w:val="both"/>
        <w:rPr>
          <w:rFonts w:ascii="Times New Roman" w:hAnsi="Times New Roman" w:cs="Times New Roman"/>
        </w:rPr>
      </w:pPr>
      <w:r w:rsidRPr="005B7AAA">
        <w:rPr>
          <w:rFonts w:ascii="Times New Roman" w:hAnsi="Times New Roman" w:cs="Times New Roman"/>
        </w:rPr>
        <w:t>The R-squared value of 0.982307 indicates that the model explains approximately 98.23% of the variation in GDP growth, which is exceptionally high. The adjusted R-squared value of 0.979843, which adjusts for the number of predictors, also shows a very good fit. The F-statistic is highly significant (p-value: 0.0000), confirming that the overall model is statistically significant.</w:t>
      </w:r>
    </w:p>
    <w:p w:rsidR="00384D0B" w:rsidRDefault="00710B18" w:rsidP="00ED14BF">
      <w:pPr>
        <w:spacing w:line="276" w:lineRule="auto"/>
        <w:jc w:val="both"/>
        <w:rPr>
          <w:rFonts w:ascii="Times New Roman" w:hAnsi="Times New Roman" w:cs="Times New Roman"/>
        </w:rPr>
      </w:pPr>
      <w:r w:rsidRPr="004D2100">
        <w:rPr>
          <w:rFonts w:ascii="Times New Roman" w:hAnsi="Times New Roman" w:cs="Times New Roman"/>
        </w:rPr>
        <w:t xml:space="preserve">These results show that </w:t>
      </w:r>
      <w:r w:rsidR="00223B6B">
        <w:rPr>
          <w:rFonts w:ascii="Times New Roman" w:hAnsi="Times New Roman" w:cs="Times New Roman"/>
        </w:rPr>
        <w:t>FDI has immediate and delayed effects</w:t>
      </w:r>
      <w:r w:rsidRPr="004D2100">
        <w:rPr>
          <w:rFonts w:ascii="Times New Roman" w:hAnsi="Times New Roman" w:cs="Times New Roman"/>
        </w:rPr>
        <w:t xml:space="preserve"> on GDP growth, varying impacts depending on the lag. The strong negative relationship with trade openness may warrant further investigation into the nature of trade activities and their true </w:t>
      </w:r>
      <w:r w:rsidR="005B7AAA" w:rsidRPr="005B7AAA">
        <w:rPr>
          <w:rFonts w:ascii="Times New Roman" w:hAnsi="Times New Roman" w:cs="Times New Roman"/>
        </w:rPr>
        <w:t>effect on economic growth.The strength of the model is demonstrated by the high R-squared values and significant F-statistic.</w:t>
      </w:r>
      <w:r w:rsidR="00890AFE">
        <w:rPr>
          <w:rFonts w:ascii="Times New Roman" w:hAnsi="Times New Roman" w:cs="Times New Roman"/>
        </w:rPr>
        <w:t xml:space="preserve"> However,given the high R-squared value, these results should be interpreted with caution due to the possibility of overfitting</w:t>
      </w:r>
      <w:r w:rsidRPr="004D2100">
        <w:rPr>
          <w:rFonts w:ascii="Times New Roman" w:hAnsi="Times New Roman" w:cs="Times New Roman"/>
        </w:rPr>
        <w:t>.</w:t>
      </w:r>
      <w:bookmarkStart w:id="34" w:name="_Toc161743070"/>
    </w:p>
    <w:p w:rsidR="00ED14BF" w:rsidRPr="004D2100" w:rsidRDefault="00ED14BF" w:rsidP="00ED14BF">
      <w:pPr>
        <w:spacing w:line="276" w:lineRule="auto"/>
        <w:jc w:val="both"/>
        <w:rPr>
          <w:rFonts w:ascii="Times New Roman" w:hAnsi="Times New Roman" w:cs="Times New Roman"/>
        </w:rPr>
      </w:pPr>
    </w:p>
    <w:p w:rsidR="00384D0B" w:rsidRDefault="00125733" w:rsidP="00BB4AE3">
      <w:pPr>
        <w:pStyle w:val="Heading2"/>
        <w:numPr>
          <w:ilvl w:val="1"/>
          <w:numId w:val="29"/>
        </w:numPr>
        <w:ind w:left="360" w:hanging="360"/>
        <w:rPr>
          <w:rFonts w:ascii="Times New Roman" w:hAnsi="Times New Roman" w:cs="Times New Roman"/>
          <w:b/>
          <w:bCs/>
          <w:color w:val="auto"/>
          <w:sz w:val="22"/>
          <w:szCs w:val="22"/>
        </w:rPr>
      </w:pPr>
      <w:bookmarkStart w:id="35" w:name="_Toc161743069"/>
      <w:r w:rsidRPr="00ED14BF">
        <w:rPr>
          <w:rFonts w:ascii="Times New Roman" w:hAnsi="Times New Roman" w:cs="Times New Roman"/>
          <w:b/>
          <w:bCs/>
          <w:color w:val="auto"/>
          <w:sz w:val="22"/>
          <w:szCs w:val="22"/>
        </w:rPr>
        <w:t>RESIDUAL DIAGNOSTIC TESTS</w:t>
      </w:r>
      <w:bookmarkEnd w:id="35"/>
    </w:p>
    <w:p w:rsidR="00ED14BF" w:rsidRPr="00ED14BF" w:rsidRDefault="00ED14BF" w:rsidP="00ED14BF">
      <w:pPr>
        <w:rPr>
          <w:sz w:val="6"/>
          <w:szCs w:val="6"/>
        </w:rPr>
      </w:pPr>
    </w:p>
    <w:p w:rsidR="00ED14BF" w:rsidRDefault="009C64D2" w:rsidP="004D2100">
      <w:pPr>
        <w:spacing w:line="360" w:lineRule="auto"/>
        <w:rPr>
          <w:rFonts w:ascii="Times New Roman" w:hAnsi="Times New Roman" w:cs="Times New Roman"/>
        </w:rPr>
      </w:pPr>
      <w:r w:rsidRPr="009C64D2">
        <w:rPr>
          <w:rFonts w:ascii="Times New Roman" w:hAnsi="Times New Roman" w:cs="Times New Roman"/>
        </w:rPr>
        <w:t xml:space="preserve">To ensure the reliability of the result, we conducted various diagnostic tests, the outcomes of which are presented in </w:t>
      </w:r>
      <w:r w:rsidR="00930126">
        <w:rPr>
          <w:rFonts w:ascii="Times New Roman" w:hAnsi="Times New Roman" w:cs="Times New Roman"/>
        </w:rPr>
        <w:fldChar w:fldCharType="begin"/>
      </w:r>
      <w:r>
        <w:rPr>
          <w:rFonts w:ascii="Times New Roman" w:hAnsi="Times New Roman" w:cs="Times New Roman"/>
        </w:rPr>
        <w:instrText xml:space="preserve"> REF _Ref167535128 \h </w:instrText>
      </w:r>
      <w:r w:rsidR="00930126">
        <w:rPr>
          <w:rFonts w:ascii="Times New Roman" w:hAnsi="Times New Roman" w:cs="Times New Roman"/>
        </w:rPr>
      </w:r>
      <w:r w:rsidR="00930126">
        <w:rPr>
          <w:rFonts w:ascii="Times New Roman" w:hAnsi="Times New Roman" w:cs="Times New Roman"/>
        </w:rPr>
        <w:fldChar w:fldCharType="separate"/>
      </w:r>
      <w:r w:rsidRPr="004D2100">
        <w:rPr>
          <w:rFonts w:ascii="Times New Roman" w:hAnsi="Times New Roman" w:cs="Times New Roman"/>
        </w:rPr>
        <w:t xml:space="preserve">Table </w:t>
      </w:r>
      <w:r w:rsidRPr="004D2100">
        <w:rPr>
          <w:rFonts w:ascii="Times New Roman" w:hAnsi="Times New Roman" w:cs="Times New Roman"/>
          <w:noProof/>
        </w:rPr>
        <w:t>7</w:t>
      </w:r>
      <w:r w:rsidR="00930126">
        <w:rPr>
          <w:rFonts w:ascii="Times New Roman" w:hAnsi="Times New Roman" w:cs="Times New Roman"/>
        </w:rPr>
        <w:fldChar w:fldCharType="end"/>
      </w:r>
      <w:r w:rsidRPr="009C64D2">
        <w:rPr>
          <w:rFonts w:ascii="Times New Roman" w:hAnsi="Times New Roman" w:cs="Times New Roman"/>
        </w:rPr>
        <w:t>. According to the Breusch-Godfrey Serial Correlation LM Test, there is no notable serial correlation in the residuals of the ARDL model up to 2 lags.</w:t>
      </w:r>
    </w:p>
    <w:p w:rsidR="009C64D2" w:rsidRPr="004D2100" w:rsidRDefault="009C64D2" w:rsidP="004D2100">
      <w:pPr>
        <w:spacing w:line="360" w:lineRule="auto"/>
        <w:rPr>
          <w:rFonts w:ascii="Times New Roman" w:hAnsi="Times New Roman" w:cs="Times New Roman"/>
        </w:rPr>
      </w:pPr>
    </w:p>
    <w:p w:rsidR="004D2100" w:rsidRPr="004D2100" w:rsidRDefault="004D2100" w:rsidP="00ED14BF">
      <w:pPr>
        <w:pStyle w:val="Caption"/>
        <w:keepNext/>
        <w:spacing w:after="120"/>
        <w:jc w:val="center"/>
        <w:rPr>
          <w:rFonts w:ascii="Times New Roman" w:hAnsi="Times New Roman" w:cs="Times New Roman"/>
          <w:sz w:val="22"/>
          <w:szCs w:val="22"/>
        </w:rPr>
      </w:pPr>
      <w:bookmarkStart w:id="36" w:name="_Ref167535128"/>
      <w:r w:rsidRPr="004D2100">
        <w:rPr>
          <w:rFonts w:ascii="Times New Roman" w:hAnsi="Times New Roman" w:cs="Times New Roman"/>
          <w:sz w:val="22"/>
          <w:szCs w:val="22"/>
        </w:rPr>
        <w:t xml:space="preserve">Table </w:t>
      </w:r>
      <w:r w:rsidR="00930126" w:rsidRPr="004D2100">
        <w:rPr>
          <w:rFonts w:ascii="Times New Roman" w:hAnsi="Times New Roman" w:cs="Times New Roman"/>
          <w:sz w:val="22"/>
          <w:szCs w:val="22"/>
        </w:rPr>
        <w:fldChar w:fldCharType="begin"/>
      </w:r>
      <w:r w:rsidRPr="004D2100">
        <w:rPr>
          <w:rFonts w:ascii="Times New Roman" w:hAnsi="Times New Roman" w:cs="Times New Roman"/>
          <w:sz w:val="22"/>
          <w:szCs w:val="22"/>
        </w:rPr>
        <w:instrText xml:space="preserve"> SEQ Table \* ARABIC </w:instrText>
      </w:r>
      <w:r w:rsidR="00930126" w:rsidRPr="004D2100">
        <w:rPr>
          <w:rFonts w:ascii="Times New Roman" w:hAnsi="Times New Roman" w:cs="Times New Roman"/>
          <w:sz w:val="22"/>
          <w:szCs w:val="22"/>
        </w:rPr>
        <w:fldChar w:fldCharType="separate"/>
      </w:r>
      <w:r w:rsidRPr="004D2100">
        <w:rPr>
          <w:rFonts w:ascii="Times New Roman" w:hAnsi="Times New Roman" w:cs="Times New Roman"/>
          <w:noProof/>
          <w:sz w:val="22"/>
          <w:szCs w:val="22"/>
        </w:rPr>
        <w:t>7</w:t>
      </w:r>
      <w:r w:rsidR="00930126" w:rsidRPr="004D2100">
        <w:rPr>
          <w:rFonts w:ascii="Times New Roman" w:hAnsi="Times New Roman" w:cs="Times New Roman"/>
          <w:sz w:val="22"/>
          <w:szCs w:val="22"/>
        </w:rPr>
        <w:fldChar w:fldCharType="end"/>
      </w:r>
      <w:bookmarkEnd w:id="36"/>
      <w:r w:rsidRPr="004D2100">
        <w:rPr>
          <w:rFonts w:ascii="Times New Roman" w:hAnsi="Times New Roman" w:cs="Times New Roman"/>
          <w:sz w:val="22"/>
          <w:szCs w:val="22"/>
        </w:rPr>
        <w:t>: Diagnostic Tests</w:t>
      </w:r>
    </w:p>
    <w:tbl>
      <w:tblPr>
        <w:tblStyle w:val="TableGrid"/>
        <w:tblW w:w="6750" w:type="dxa"/>
        <w:jc w:val="center"/>
        <w:tblLook w:val="04A0"/>
      </w:tblPr>
      <w:tblGrid>
        <w:gridCol w:w="2670"/>
        <w:gridCol w:w="1487"/>
        <w:gridCol w:w="1153"/>
        <w:gridCol w:w="1440"/>
      </w:tblGrid>
      <w:tr w:rsidR="00384D0B" w:rsidRPr="00A15845" w:rsidTr="00ED14BF">
        <w:trPr>
          <w:trHeight w:val="424"/>
          <w:jc w:val="center"/>
        </w:trPr>
        <w:tc>
          <w:tcPr>
            <w:tcW w:w="2670" w:type="dxa"/>
          </w:tcPr>
          <w:p w:rsidR="00384D0B" w:rsidRPr="00A15845" w:rsidRDefault="00384D0B" w:rsidP="00ED14BF">
            <w:pPr>
              <w:spacing w:line="276" w:lineRule="auto"/>
              <w:jc w:val="both"/>
              <w:rPr>
                <w:rFonts w:ascii="Times New Roman" w:hAnsi="Times New Roman" w:cs="Times New Roman"/>
              </w:rPr>
            </w:pPr>
          </w:p>
        </w:tc>
        <w:tc>
          <w:tcPr>
            <w:tcW w:w="1487" w:type="dxa"/>
          </w:tcPr>
          <w:p w:rsidR="00384D0B" w:rsidRPr="00A15845" w:rsidRDefault="00384D0B" w:rsidP="00ED14BF">
            <w:pPr>
              <w:spacing w:line="276" w:lineRule="auto"/>
              <w:jc w:val="center"/>
              <w:rPr>
                <w:rFonts w:ascii="Times New Roman" w:hAnsi="Times New Roman" w:cs="Times New Roman"/>
              </w:rPr>
            </w:pPr>
            <w:r w:rsidRPr="00A15845">
              <w:rPr>
                <w:rFonts w:ascii="Times New Roman" w:hAnsi="Times New Roman" w:cs="Times New Roman"/>
              </w:rPr>
              <w:t>Test Statistic</w:t>
            </w:r>
          </w:p>
        </w:tc>
        <w:tc>
          <w:tcPr>
            <w:tcW w:w="1153" w:type="dxa"/>
          </w:tcPr>
          <w:p w:rsidR="00384D0B" w:rsidRDefault="00384D0B" w:rsidP="00ED14BF">
            <w:pPr>
              <w:spacing w:line="276" w:lineRule="auto"/>
              <w:jc w:val="center"/>
              <w:rPr>
                <w:rFonts w:ascii="Times New Roman" w:hAnsi="Times New Roman" w:cs="Times New Roman"/>
              </w:rPr>
            </w:pPr>
            <w:r>
              <w:rPr>
                <w:rFonts w:ascii="Times New Roman" w:hAnsi="Times New Roman" w:cs="Times New Roman"/>
              </w:rPr>
              <w:t>Value</w:t>
            </w:r>
          </w:p>
        </w:tc>
        <w:tc>
          <w:tcPr>
            <w:tcW w:w="1440" w:type="dxa"/>
          </w:tcPr>
          <w:p w:rsidR="00384D0B" w:rsidRPr="00A15845" w:rsidRDefault="00384D0B" w:rsidP="00ED14BF">
            <w:pPr>
              <w:spacing w:line="276" w:lineRule="auto"/>
              <w:jc w:val="center"/>
              <w:rPr>
                <w:rFonts w:ascii="Times New Roman" w:hAnsi="Times New Roman" w:cs="Times New Roman"/>
              </w:rPr>
            </w:pPr>
            <w:r>
              <w:rPr>
                <w:rFonts w:ascii="Times New Roman" w:hAnsi="Times New Roman" w:cs="Times New Roman"/>
              </w:rPr>
              <w:t>P-value</w:t>
            </w:r>
          </w:p>
        </w:tc>
      </w:tr>
      <w:tr w:rsidR="00384D0B" w:rsidRPr="00A15845" w:rsidTr="00ED14BF">
        <w:trPr>
          <w:trHeight w:val="116"/>
          <w:jc w:val="center"/>
        </w:trPr>
        <w:tc>
          <w:tcPr>
            <w:tcW w:w="2670" w:type="dxa"/>
          </w:tcPr>
          <w:p w:rsidR="00384D0B" w:rsidRPr="00A15845" w:rsidRDefault="00384D0B" w:rsidP="00ED14BF">
            <w:pPr>
              <w:spacing w:line="276" w:lineRule="auto"/>
              <w:jc w:val="both"/>
              <w:rPr>
                <w:rFonts w:ascii="Times New Roman" w:hAnsi="Times New Roman" w:cs="Times New Roman"/>
              </w:rPr>
            </w:pPr>
            <w:r w:rsidRPr="00A15845">
              <w:rPr>
                <w:rFonts w:ascii="Times New Roman" w:hAnsi="Times New Roman" w:cs="Times New Roman"/>
              </w:rPr>
              <w:t xml:space="preserve">Serial Correlation LM test </w:t>
            </w:r>
          </w:p>
        </w:tc>
        <w:tc>
          <w:tcPr>
            <w:tcW w:w="1487" w:type="dxa"/>
          </w:tcPr>
          <w:p w:rsidR="00384D0B" w:rsidRPr="00A15845" w:rsidRDefault="00384D0B" w:rsidP="00ED14BF">
            <w:pPr>
              <w:spacing w:line="276" w:lineRule="auto"/>
              <w:jc w:val="center"/>
              <w:rPr>
                <w:rFonts w:ascii="Times New Roman" w:hAnsi="Times New Roman" w:cs="Times New Roman"/>
              </w:rPr>
            </w:pPr>
            <w:r w:rsidRPr="00A15845">
              <w:rPr>
                <w:rFonts w:ascii="Times New Roman" w:hAnsi="Times New Roman" w:cs="Times New Roman"/>
              </w:rPr>
              <w:t>F-statistic</w:t>
            </w:r>
          </w:p>
        </w:tc>
        <w:tc>
          <w:tcPr>
            <w:tcW w:w="1153" w:type="dxa"/>
          </w:tcPr>
          <w:p w:rsidR="00384D0B" w:rsidRPr="00384D0B" w:rsidRDefault="00384D0B" w:rsidP="00ED14BF">
            <w:pPr>
              <w:spacing w:line="276" w:lineRule="auto"/>
              <w:jc w:val="center"/>
              <w:rPr>
                <w:rFonts w:ascii="Times New Roman" w:hAnsi="Times New Roman" w:cs="Times New Roman"/>
                <w:color w:val="000000"/>
                <w:kern w:val="0"/>
                <w:sz w:val="20"/>
                <w:szCs w:val="20"/>
                <w:lang w:bidi="bn-BD"/>
              </w:rPr>
            </w:pPr>
            <w:r w:rsidRPr="00384D0B">
              <w:rPr>
                <w:rFonts w:ascii="Times New Roman" w:hAnsi="Times New Roman" w:cs="Times New Roman"/>
                <w:color w:val="000000"/>
                <w:kern w:val="0"/>
                <w:sz w:val="20"/>
                <w:szCs w:val="20"/>
                <w:lang w:bidi="bn-BD"/>
              </w:rPr>
              <w:t>0.229333</w:t>
            </w:r>
          </w:p>
        </w:tc>
        <w:tc>
          <w:tcPr>
            <w:tcW w:w="1440" w:type="dxa"/>
            <w:vAlign w:val="bottom"/>
          </w:tcPr>
          <w:p w:rsidR="00384D0B" w:rsidRPr="00384D0B" w:rsidRDefault="00384D0B" w:rsidP="00ED14BF">
            <w:pPr>
              <w:spacing w:line="276" w:lineRule="auto"/>
              <w:jc w:val="center"/>
              <w:rPr>
                <w:rFonts w:ascii="Times New Roman" w:hAnsi="Times New Roman" w:cs="Times New Roman"/>
                <w:sz w:val="20"/>
                <w:szCs w:val="20"/>
              </w:rPr>
            </w:pPr>
            <w:r w:rsidRPr="00384D0B">
              <w:rPr>
                <w:rFonts w:ascii="Times New Roman" w:hAnsi="Times New Roman" w:cs="Times New Roman"/>
                <w:color w:val="000000"/>
                <w:kern w:val="0"/>
                <w:sz w:val="20"/>
                <w:szCs w:val="20"/>
                <w:lang w:bidi="bn-BD"/>
              </w:rPr>
              <w:t>0.7966</w:t>
            </w:r>
          </w:p>
        </w:tc>
      </w:tr>
      <w:tr w:rsidR="00384D0B" w:rsidRPr="00A15845" w:rsidTr="00ED14BF">
        <w:trPr>
          <w:trHeight w:val="395"/>
          <w:jc w:val="center"/>
        </w:trPr>
        <w:tc>
          <w:tcPr>
            <w:tcW w:w="2670" w:type="dxa"/>
          </w:tcPr>
          <w:p w:rsidR="00384D0B" w:rsidRPr="00A15845" w:rsidRDefault="002620B1" w:rsidP="00ED14BF">
            <w:pPr>
              <w:spacing w:line="276" w:lineRule="auto"/>
              <w:jc w:val="both"/>
              <w:rPr>
                <w:rFonts w:ascii="Times New Roman" w:hAnsi="Times New Roman" w:cs="Times New Roman"/>
              </w:rPr>
            </w:pPr>
            <w:r>
              <w:rPr>
                <w:rFonts w:ascii="Times New Roman" w:hAnsi="Times New Roman" w:cs="Times New Roman"/>
              </w:rPr>
              <w:t>Heteroskedasticity</w:t>
            </w:r>
            <w:r w:rsidR="00384D0B" w:rsidRPr="00A15845">
              <w:rPr>
                <w:rFonts w:ascii="Times New Roman" w:hAnsi="Times New Roman" w:cs="Times New Roman"/>
              </w:rPr>
              <w:t xml:space="preserve"> Test</w:t>
            </w:r>
          </w:p>
        </w:tc>
        <w:tc>
          <w:tcPr>
            <w:tcW w:w="1487" w:type="dxa"/>
          </w:tcPr>
          <w:p w:rsidR="00384D0B" w:rsidRPr="00A15845" w:rsidRDefault="00384D0B" w:rsidP="00ED14BF">
            <w:pPr>
              <w:spacing w:line="276" w:lineRule="auto"/>
              <w:jc w:val="center"/>
              <w:rPr>
                <w:rFonts w:ascii="Times New Roman" w:hAnsi="Times New Roman" w:cs="Times New Roman"/>
              </w:rPr>
            </w:pPr>
            <w:r>
              <w:rPr>
                <w:rFonts w:ascii="Times New Roman" w:hAnsi="Times New Roman" w:cs="Times New Roman"/>
              </w:rPr>
              <w:t>Chi-Square</w:t>
            </w:r>
          </w:p>
        </w:tc>
        <w:tc>
          <w:tcPr>
            <w:tcW w:w="1153" w:type="dxa"/>
          </w:tcPr>
          <w:p w:rsidR="00384D0B" w:rsidRPr="00384D0B" w:rsidRDefault="00384D0B" w:rsidP="00ED14BF">
            <w:pPr>
              <w:spacing w:line="276" w:lineRule="auto"/>
              <w:jc w:val="center"/>
              <w:rPr>
                <w:rFonts w:ascii="Times New Roman" w:hAnsi="Times New Roman" w:cs="Times New Roman"/>
                <w:sz w:val="20"/>
                <w:szCs w:val="20"/>
              </w:rPr>
            </w:pPr>
            <w:r w:rsidRPr="00384D0B">
              <w:rPr>
                <w:rFonts w:ascii="Times New Roman" w:hAnsi="Times New Roman" w:cs="Times New Roman"/>
                <w:color w:val="000000"/>
                <w:kern w:val="0"/>
                <w:sz w:val="20"/>
                <w:szCs w:val="20"/>
                <w:lang w:bidi="bn-BD"/>
              </w:rPr>
              <w:t>1.830313</w:t>
            </w:r>
          </w:p>
        </w:tc>
        <w:tc>
          <w:tcPr>
            <w:tcW w:w="1440" w:type="dxa"/>
          </w:tcPr>
          <w:p w:rsidR="00384D0B" w:rsidRPr="00384D0B" w:rsidRDefault="00384D0B" w:rsidP="00ED14BF">
            <w:pPr>
              <w:spacing w:line="276" w:lineRule="auto"/>
              <w:jc w:val="center"/>
              <w:rPr>
                <w:rFonts w:ascii="Times New Roman" w:hAnsi="Times New Roman" w:cs="Times New Roman"/>
                <w:sz w:val="20"/>
                <w:szCs w:val="20"/>
              </w:rPr>
            </w:pPr>
            <w:r w:rsidRPr="00384D0B">
              <w:rPr>
                <w:rFonts w:ascii="Times New Roman" w:hAnsi="Times New Roman" w:cs="Times New Roman"/>
                <w:color w:val="000000"/>
                <w:kern w:val="0"/>
                <w:sz w:val="20"/>
                <w:szCs w:val="20"/>
                <w:lang w:bidi="bn-BD"/>
              </w:rPr>
              <w:t>0.1051</w:t>
            </w:r>
          </w:p>
        </w:tc>
      </w:tr>
    </w:tbl>
    <w:p w:rsidR="00384D0B" w:rsidRPr="004D2100" w:rsidRDefault="00C74BF0" w:rsidP="005619C4">
      <w:pPr>
        <w:jc w:val="center"/>
        <w:rPr>
          <w:rFonts w:ascii="Times New Roman" w:hAnsi="Times New Roman" w:cs="Times New Roman"/>
          <w:i/>
          <w:iCs/>
          <w:sz w:val="20"/>
          <w:szCs w:val="20"/>
        </w:rPr>
      </w:pPr>
      <w:r w:rsidRPr="004D2100">
        <w:rPr>
          <w:rFonts w:ascii="Times New Roman" w:hAnsi="Times New Roman" w:cs="Times New Roman"/>
          <w:i/>
          <w:iCs/>
          <w:sz w:val="20"/>
          <w:szCs w:val="20"/>
        </w:rPr>
        <w:t>Source: The author’s calculations</w:t>
      </w:r>
    </w:p>
    <w:p w:rsidR="008F7194" w:rsidRDefault="008F7194" w:rsidP="008F7194">
      <w:pPr>
        <w:spacing w:after="0" w:line="276" w:lineRule="auto"/>
        <w:jc w:val="both"/>
        <w:rPr>
          <w:rFonts w:ascii="Times New Roman" w:hAnsi="Times New Roman" w:cs="Times New Roman"/>
        </w:rPr>
      </w:pPr>
      <w:r w:rsidRPr="008F7194">
        <w:rPr>
          <w:rFonts w:ascii="Times New Roman" w:hAnsi="Times New Roman" w:cs="Times New Roman"/>
        </w:rPr>
        <w:t>The findings of the Breusch-Pagan-Godfrey test for heteroskedasticity are not statistically significant, suggesting that the null hypothesis of no heteroskedasticity in the model cannot be rejected. Put differently, there is no indication of heteroskedasticity in the model.</w:t>
      </w:r>
    </w:p>
    <w:p w:rsidR="008F7194" w:rsidRDefault="008F7194" w:rsidP="008F7194">
      <w:pPr>
        <w:spacing w:after="0" w:line="276" w:lineRule="auto"/>
        <w:jc w:val="both"/>
        <w:rPr>
          <w:rFonts w:ascii="Times New Roman" w:hAnsi="Times New Roman" w:cs="Times New Roman"/>
        </w:rPr>
      </w:pPr>
    </w:p>
    <w:p w:rsidR="00ED14BF" w:rsidRPr="001E1D59" w:rsidRDefault="00125733" w:rsidP="008F7194">
      <w:pPr>
        <w:pStyle w:val="Heading2"/>
        <w:numPr>
          <w:ilvl w:val="1"/>
          <w:numId w:val="29"/>
        </w:numPr>
        <w:tabs>
          <w:tab w:val="left" w:pos="450"/>
        </w:tabs>
        <w:rPr>
          <w:rFonts w:ascii="Times New Roman" w:hAnsi="Times New Roman" w:cs="Times New Roman"/>
          <w:b/>
          <w:bCs/>
          <w:color w:val="auto"/>
          <w:sz w:val="18"/>
          <w:szCs w:val="18"/>
        </w:rPr>
      </w:pPr>
      <w:commentRangeStart w:id="37"/>
      <w:r w:rsidRPr="001E1D59">
        <w:rPr>
          <w:rFonts w:ascii="Times New Roman" w:hAnsi="Times New Roman" w:cs="Times New Roman"/>
          <w:b/>
          <w:bCs/>
          <w:color w:val="auto"/>
          <w:sz w:val="22"/>
          <w:szCs w:val="22"/>
        </w:rPr>
        <w:t>STABILITY TEST</w:t>
      </w:r>
      <w:bookmarkStart w:id="38" w:name="_Ref167535580"/>
      <w:commentRangeEnd w:id="37"/>
      <w:r w:rsidR="00471FF2">
        <w:rPr>
          <w:rStyle w:val="CommentReference"/>
          <w:rFonts w:asciiTheme="minorHAnsi" w:eastAsiaTheme="minorHAnsi" w:hAnsiTheme="minorHAnsi" w:cstheme="minorBidi"/>
          <w:color w:val="auto"/>
        </w:rPr>
        <w:commentReference w:id="37"/>
      </w:r>
    </w:p>
    <w:p w:rsidR="00AD7A12" w:rsidRPr="00AD7A12" w:rsidRDefault="008F7194" w:rsidP="00ED14BF">
      <w:pPr>
        <w:spacing w:after="0" w:line="276" w:lineRule="auto"/>
        <w:jc w:val="both"/>
        <w:rPr>
          <w:rFonts w:ascii="Times New Roman" w:hAnsi="Times New Roman" w:cs="Times New Roman"/>
        </w:rPr>
      </w:pPr>
      <w:r w:rsidRPr="008F7194">
        <w:rPr>
          <w:rFonts w:ascii="Times New Roman" w:hAnsi="Times New Roman" w:cs="Times New Roman"/>
        </w:rPr>
        <w:t>In our study, we utilized Cumulative Sum (CUSUM) test</w:t>
      </w:r>
      <w:r w:rsidR="00420F5B" w:rsidRPr="00AD7A12">
        <w:rPr>
          <w:rFonts w:ascii="Times New Roman" w:hAnsi="Times New Roman" w:cs="Times New Roman"/>
        </w:rPr>
        <w:t xml:space="preserve">in </w:t>
      </w:r>
      <w:fldSimple w:instr=" REF _Ref167536337 \h  \* MERGEFORMAT ">
        <w:r w:rsidR="00420F5B" w:rsidRPr="004D2100">
          <w:rPr>
            <w:rFonts w:ascii="Times New Roman" w:hAnsi="Times New Roman" w:cs="Times New Roman"/>
          </w:rPr>
          <w:t xml:space="preserve">Figure </w:t>
        </w:r>
        <w:r w:rsidR="00420F5B">
          <w:rPr>
            <w:rFonts w:ascii="Times New Roman" w:hAnsi="Times New Roman" w:cs="Times New Roman"/>
            <w:noProof/>
          </w:rPr>
          <w:t>3</w:t>
        </w:r>
      </w:fldSimple>
      <w:r w:rsidRPr="008F7194">
        <w:rPr>
          <w:rFonts w:ascii="Times New Roman" w:hAnsi="Times New Roman" w:cs="Times New Roman"/>
        </w:rPr>
        <w:t xml:space="preserve"> to assess the stability of the model parameters across time</w:t>
      </w:r>
      <w:r w:rsidR="00F6728F" w:rsidRPr="00F6728F">
        <w:rPr>
          <w:rFonts w:ascii="Times New Roman" w:hAnsi="Times New Roman" w:cs="Times New Roman"/>
        </w:rPr>
        <w:t>.</w:t>
      </w:r>
      <w:r w:rsidR="00420F5B">
        <w:rPr>
          <w:rFonts w:ascii="Times New Roman" w:hAnsi="Times New Roman" w:cs="Times New Roman"/>
        </w:rPr>
        <w:t>T</w:t>
      </w:r>
      <w:r w:rsidR="00F6728F" w:rsidRPr="00F6728F">
        <w:rPr>
          <w:rFonts w:ascii="Times New Roman" w:hAnsi="Times New Roman" w:cs="Times New Roman"/>
        </w:rPr>
        <w:t>he CUSUM test, indicating that the model parameters remain stable throughout the sample period.</w:t>
      </w:r>
      <w:r w:rsidR="00AD7A12" w:rsidRPr="00AD7A12">
        <w:rPr>
          <w:rFonts w:ascii="Times New Roman" w:hAnsi="Times New Roman" w:cs="Times New Roman"/>
        </w:rPr>
        <w:t xml:space="preserve"> This stability is indicated by the plot staying within the 5% significance bounds, confirming that the coefficients consistently estimat</w:t>
      </w:r>
      <w:r w:rsidR="002770F9">
        <w:rPr>
          <w:rFonts w:ascii="Times New Roman" w:hAnsi="Times New Roman" w:cs="Times New Roman"/>
        </w:rPr>
        <w:t>e</w:t>
      </w:r>
      <w:r w:rsidR="00AD7A12" w:rsidRPr="00AD7A12">
        <w:rPr>
          <w:rFonts w:ascii="Times New Roman" w:hAnsi="Times New Roman" w:cs="Times New Roman"/>
        </w:rPr>
        <w:t xml:space="preserve"> the relationships between variables without structural breaks.</w:t>
      </w:r>
    </w:p>
    <w:p w:rsidR="004D2100" w:rsidRPr="004D2100" w:rsidRDefault="004D2100" w:rsidP="00420F5B">
      <w:pPr>
        <w:pStyle w:val="Caption"/>
        <w:keepNext/>
        <w:jc w:val="center"/>
        <w:rPr>
          <w:rFonts w:ascii="Times New Roman" w:hAnsi="Times New Roman" w:cs="Times New Roman"/>
          <w:sz w:val="22"/>
          <w:szCs w:val="22"/>
        </w:rPr>
      </w:pPr>
      <w:bookmarkStart w:id="39" w:name="_Ref167536337"/>
      <w:r w:rsidRPr="004D2100">
        <w:rPr>
          <w:rFonts w:ascii="Times New Roman" w:hAnsi="Times New Roman" w:cs="Times New Roman"/>
          <w:sz w:val="22"/>
          <w:szCs w:val="22"/>
        </w:rPr>
        <w:t xml:space="preserve">Figure </w:t>
      </w:r>
      <w:r w:rsidR="00930126" w:rsidRPr="004D2100">
        <w:rPr>
          <w:rFonts w:ascii="Times New Roman" w:hAnsi="Times New Roman" w:cs="Times New Roman"/>
          <w:sz w:val="22"/>
          <w:szCs w:val="22"/>
        </w:rPr>
        <w:fldChar w:fldCharType="begin"/>
      </w:r>
      <w:r w:rsidRPr="004D2100">
        <w:rPr>
          <w:rFonts w:ascii="Times New Roman" w:hAnsi="Times New Roman" w:cs="Times New Roman"/>
          <w:sz w:val="22"/>
          <w:szCs w:val="22"/>
        </w:rPr>
        <w:instrText xml:space="preserve"> SEQ Figure \* ARABIC </w:instrText>
      </w:r>
      <w:r w:rsidR="00930126" w:rsidRPr="004D2100">
        <w:rPr>
          <w:rFonts w:ascii="Times New Roman" w:hAnsi="Times New Roman" w:cs="Times New Roman"/>
          <w:sz w:val="22"/>
          <w:szCs w:val="22"/>
        </w:rPr>
        <w:fldChar w:fldCharType="separate"/>
      </w:r>
      <w:r>
        <w:rPr>
          <w:rFonts w:ascii="Times New Roman" w:hAnsi="Times New Roman" w:cs="Times New Roman"/>
          <w:noProof/>
          <w:sz w:val="22"/>
          <w:szCs w:val="22"/>
        </w:rPr>
        <w:t>3</w:t>
      </w:r>
      <w:r w:rsidR="00930126" w:rsidRPr="004D2100">
        <w:rPr>
          <w:rFonts w:ascii="Times New Roman" w:hAnsi="Times New Roman" w:cs="Times New Roman"/>
          <w:sz w:val="22"/>
          <w:szCs w:val="22"/>
        </w:rPr>
        <w:fldChar w:fldCharType="end"/>
      </w:r>
      <w:bookmarkEnd w:id="38"/>
      <w:bookmarkEnd w:id="39"/>
      <w:r w:rsidRPr="004D2100">
        <w:rPr>
          <w:rFonts w:ascii="Times New Roman" w:hAnsi="Times New Roman" w:cs="Times New Roman"/>
          <w:sz w:val="22"/>
          <w:szCs w:val="22"/>
        </w:rPr>
        <w:t>: Recursive Residuals Cumulative Sum</w:t>
      </w:r>
    </w:p>
    <w:p w:rsidR="00384D0B" w:rsidRDefault="00955611" w:rsidP="008E1FCC">
      <w:pPr>
        <w:spacing w:after="0" w:line="360" w:lineRule="auto"/>
        <w:jc w:val="center"/>
      </w:pPr>
      <w:r>
        <w:rPr>
          <w:noProof/>
        </w:rPr>
        <w:object w:dxaOrig="7236" w:dyaOrig="5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3.2pt;height:139.9pt;mso-width-percent:0;mso-height-percent:0;mso-width-percent:0;mso-height-percent:0" o:ole="">
            <v:imagedata r:id="rId15" o:title=""/>
          </v:shape>
          <o:OLEObject Type="Embed" ProgID="EViews.Workfile.2" ShapeID="_x0000_i1025" DrawAspect="Content" ObjectID="_1799397290" r:id="rId16"/>
        </w:object>
      </w:r>
    </w:p>
    <w:p w:rsidR="00E60BA7" w:rsidRDefault="00E60BA7" w:rsidP="008E1FCC">
      <w:pPr>
        <w:spacing w:after="0" w:line="360" w:lineRule="auto"/>
        <w:jc w:val="center"/>
      </w:pPr>
    </w:p>
    <w:p w:rsidR="009209D2" w:rsidRDefault="00125733" w:rsidP="00125733">
      <w:pPr>
        <w:pStyle w:val="Heading1"/>
        <w:numPr>
          <w:ilvl w:val="0"/>
          <w:numId w:val="29"/>
        </w:numPr>
        <w:rPr>
          <w:rFonts w:ascii="Times New Roman" w:hAnsi="Times New Roman" w:cs="Times New Roman"/>
          <w:b/>
          <w:bCs/>
          <w:color w:val="auto"/>
          <w:sz w:val="22"/>
          <w:szCs w:val="22"/>
        </w:rPr>
      </w:pPr>
      <w:bookmarkStart w:id="40" w:name="_Toc161743075"/>
      <w:bookmarkEnd w:id="34"/>
      <w:r w:rsidRPr="00E60BA7">
        <w:rPr>
          <w:rFonts w:ascii="Times New Roman" w:hAnsi="Times New Roman" w:cs="Times New Roman"/>
          <w:b/>
          <w:bCs/>
          <w:color w:val="auto"/>
          <w:sz w:val="22"/>
          <w:szCs w:val="22"/>
        </w:rPr>
        <w:t>DISCUSSION</w:t>
      </w:r>
    </w:p>
    <w:p w:rsidR="00E60BA7" w:rsidRPr="00E60BA7" w:rsidRDefault="00E60BA7" w:rsidP="00E60BA7">
      <w:pPr>
        <w:rPr>
          <w:sz w:val="8"/>
          <w:szCs w:val="8"/>
        </w:rPr>
      </w:pPr>
    </w:p>
    <w:p w:rsidR="009209D2" w:rsidRPr="005619C4" w:rsidRDefault="009209D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The detailed results and methodological </w:t>
      </w:r>
      <w:r w:rsidR="00E60BA7" w:rsidRPr="005619C4">
        <w:rPr>
          <w:rFonts w:ascii="Times New Roman" w:hAnsi="Times New Roman" w:cs="Times New Roman"/>
          <w:color w:val="0D0D0D"/>
        </w:rPr>
        <w:t>accuracy</w:t>
      </w:r>
      <w:r w:rsidRPr="005619C4">
        <w:rPr>
          <w:rFonts w:ascii="Times New Roman" w:hAnsi="Times New Roman" w:cs="Times New Roman"/>
          <w:color w:val="0D0D0D"/>
        </w:rPr>
        <w:t xml:space="preserve"> of this studyreveal </w:t>
      </w:r>
      <w:r w:rsidR="00E60BA7">
        <w:rPr>
          <w:rFonts w:ascii="Times New Roman" w:hAnsi="Times New Roman" w:cs="Times New Roman"/>
          <w:color w:val="0D0D0D"/>
        </w:rPr>
        <w:t xml:space="preserve">a </w:t>
      </w:r>
      <w:r w:rsidR="00E60BA7" w:rsidRPr="005619C4">
        <w:rPr>
          <w:rFonts w:ascii="Times New Roman" w:hAnsi="Times New Roman" w:cs="Times New Roman"/>
          <w:color w:val="0D0D0D"/>
        </w:rPr>
        <w:t>fresh insight</w:t>
      </w:r>
      <w:r w:rsidRPr="005619C4">
        <w:rPr>
          <w:rFonts w:ascii="Times New Roman" w:hAnsi="Times New Roman" w:cs="Times New Roman"/>
          <w:color w:val="0D0D0D"/>
        </w:rPr>
        <w:t xml:space="preserve"> into the longstanding </w:t>
      </w:r>
      <w:r w:rsidR="00627387" w:rsidRPr="00627387">
        <w:rPr>
          <w:rFonts w:ascii="Times New Roman" w:hAnsi="Times New Roman" w:cs="Times New Roman"/>
          <w:color w:val="0D0D0D"/>
        </w:rPr>
        <w:t>discussion on</w:t>
      </w:r>
      <w:r w:rsidR="00CE6E9C" w:rsidRPr="00CE6E9C">
        <w:rPr>
          <w:rFonts w:ascii="Times New Roman" w:hAnsi="Times New Roman" w:cs="Times New Roman"/>
          <w:color w:val="0D0D0D"/>
        </w:rPr>
        <w:t xml:space="preserve"> the effects of budget deficits on economic growth in Bangladesh using the ARDL framework </w:t>
      </w:r>
      <w:r w:rsidR="00E60BA7">
        <w:rPr>
          <w:rFonts w:ascii="Times New Roman" w:hAnsi="Times New Roman" w:cs="Times New Roman"/>
          <w:color w:val="0D0D0D"/>
        </w:rPr>
        <w:t xml:space="preserve">estimation </w:t>
      </w:r>
      <w:r w:rsidR="00F60042" w:rsidRPr="005619C4">
        <w:rPr>
          <w:rFonts w:ascii="Times New Roman" w:hAnsi="Times New Roman" w:cs="Times New Roman"/>
          <w:color w:val="0D0D0D"/>
        </w:rPr>
        <w:t xml:space="preserve">over a </w:t>
      </w:r>
      <w:r w:rsidR="00E60BA7">
        <w:rPr>
          <w:rFonts w:ascii="Times New Roman" w:hAnsi="Times New Roman" w:cs="Times New Roman"/>
          <w:color w:val="0D0D0D"/>
        </w:rPr>
        <w:t>period</w:t>
      </w:r>
      <w:r w:rsidR="00F60042" w:rsidRPr="005619C4">
        <w:rPr>
          <w:rFonts w:ascii="Times New Roman" w:hAnsi="Times New Roman" w:cs="Times New Roman"/>
          <w:color w:val="0D0D0D"/>
        </w:rPr>
        <w:t xml:space="preserve"> from 1980 to 2022. This approach offers a deeper understanding than previous studies, such as those by </w:t>
      </w:r>
      <w:r w:rsidR="00930126" w:rsidRPr="005619C4">
        <w:rPr>
          <w:rFonts w:ascii="Times New Roman" w:hAnsi="Times New Roman" w:cs="Times New Roman"/>
          <w:color w:val="0D0D0D"/>
        </w:rPr>
        <w:fldChar w:fldCharType="begin"/>
      </w:r>
      <w:r w:rsidRPr="005619C4">
        <w:rPr>
          <w:rFonts w:ascii="Times New Roman" w:hAnsi="Times New Roman" w:cs="Times New Roman"/>
          <w:color w:val="0D0D0D"/>
        </w:rPr>
        <w:instrText xml:space="preserve"> ADDIN EN.CITE &lt;EndNote&gt;&lt;Cite AuthorYear="1"&gt;&lt;Author&gt;Hussain&lt;/Author&gt;&lt;Year&gt;2017&lt;/Year&gt;&lt;RecNum&gt;32&lt;/RecNum&gt;&lt;DisplayText&gt;Hussain and Haque (2017)&lt;/DisplayText&gt;&lt;record&gt;&lt;rec-number&gt;32&lt;/rec-number&gt;&lt;foreign-keys&gt;&lt;key app="EN" db-id="2t2saexwbedw29efatoxfvvtvzp0edzw959f" timestamp="1688630751"&gt;32&lt;/key&gt;&lt;/foreign-keys&gt;&lt;ref-type name="Journal Article"&gt;17&lt;/ref-type&gt;&lt;contributors&gt;&lt;authors&gt;&lt;author&gt;Hussain, Mohammed Ershad&lt;/author&gt;&lt;author&gt;Haque, Mahfuzul&lt;/author&gt;&lt;/authors&gt;&lt;/contributors&gt;&lt;titles&gt;&lt;title&gt;Fiscal Deficit and Its Impact on Economic Growth: Evidence from Bangladesh&lt;/title&gt;&lt;secondary-title&gt;Economies&lt;/secondary-title&gt;&lt;/titles&gt;&lt;periodical&gt;&lt;full-title&gt;Economies&lt;/full-title&gt;&lt;/periodical&gt;&lt;pages&gt;37&lt;/pages&gt;&lt;volume&gt;5&lt;/volume&gt;&lt;number&gt;4&lt;/number&gt;&lt;dates&gt;&lt;year&gt;2017&lt;/year&gt;&lt;/dates&gt;&lt;isbn&gt;2227-7099&lt;/isbn&gt;&lt;accession-num&gt;doi:10.3390/economies5040037&lt;/accession-num&gt;&lt;urls&gt;&lt;related-urls&gt;&lt;url&gt;https://www.mdpi.com/2227-7099/5/4/37&lt;/url&gt;&lt;/related-urls&gt;&lt;/urls&gt;&lt;/record&gt;&lt;/Cite&gt;&lt;/EndNote&gt;</w:instrText>
      </w:r>
      <w:r w:rsidR="00930126" w:rsidRPr="005619C4">
        <w:rPr>
          <w:rFonts w:ascii="Times New Roman" w:hAnsi="Times New Roman" w:cs="Times New Roman"/>
          <w:color w:val="0D0D0D"/>
        </w:rPr>
        <w:fldChar w:fldCharType="separate"/>
      </w:r>
      <w:r w:rsidRPr="005619C4">
        <w:rPr>
          <w:rFonts w:ascii="Times New Roman" w:hAnsi="Times New Roman" w:cs="Times New Roman"/>
          <w:noProof/>
          <w:color w:val="0D0D0D"/>
        </w:rPr>
        <w:t>Hussain and Haque (2017)</w:t>
      </w:r>
      <w:r w:rsidR="00930126" w:rsidRPr="005619C4">
        <w:rPr>
          <w:rFonts w:ascii="Times New Roman" w:hAnsi="Times New Roman" w:cs="Times New Roman"/>
          <w:color w:val="0D0D0D"/>
        </w:rPr>
        <w:fldChar w:fldCharType="end"/>
      </w:r>
      <w:r w:rsidR="00F60042" w:rsidRPr="005619C4">
        <w:rPr>
          <w:rFonts w:ascii="Times New Roman" w:hAnsi="Times New Roman" w:cs="Times New Roman"/>
          <w:color w:val="0D0D0D"/>
        </w:rPr>
        <w:t xml:space="preserve"> and </w:t>
      </w:r>
      <w:r w:rsidR="00930126" w:rsidRPr="005619C4">
        <w:rPr>
          <w:rFonts w:ascii="Times New Roman" w:hAnsi="Times New Roman" w:cs="Times New Roman"/>
          <w:color w:val="0D0D0D"/>
        </w:rPr>
        <w:fldChar w:fldCharType="begin"/>
      </w:r>
      <w:r w:rsidRPr="005619C4">
        <w:rPr>
          <w:rFonts w:ascii="Times New Roman" w:hAnsi="Times New Roman" w:cs="Times New Roman"/>
          <w:color w:val="0D0D0D"/>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sidR="00930126" w:rsidRPr="005619C4">
        <w:rPr>
          <w:rFonts w:ascii="Times New Roman" w:hAnsi="Times New Roman" w:cs="Times New Roman"/>
          <w:color w:val="0D0D0D"/>
        </w:rPr>
        <w:fldChar w:fldCharType="separate"/>
      </w:r>
      <w:r w:rsidRPr="005619C4">
        <w:rPr>
          <w:rFonts w:ascii="Times New Roman" w:hAnsi="Times New Roman" w:cs="Times New Roman"/>
          <w:noProof/>
          <w:color w:val="0D0D0D"/>
        </w:rPr>
        <w:t>Biplob (2019)</w:t>
      </w:r>
      <w:r w:rsidR="00930126" w:rsidRPr="005619C4">
        <w:rPr>
          <w:rFonts w:ascii="Times New Roman" w:hAnsi="Times New Roman" w:cs="Times New Roman"/>
          <w:color w:val="0D0D0D"/>
        </w:rPr>
        <w:fldChar w:fldCharType="end"/>
      </w:r>
      <w:r w:rsidRPr="005619C4">
        <w:rPr>
          <w:rFonts w:ascii="Times New Roman" w:hAnsi="Times New Roman" w:cs="Times New Roman"/>
          <w:color w:val="0D0D0D"/>
        </w:rPr>
        <w:t xml:space="preserve">, </w:t>
      </w:r>
      <w:r w:rsidR="00F60042" w:rsidRPr="005619C4">
        <w:rPr>
          <w:rFonts w:ascii="Times New Roman" w:hAnsi="Times New Roman" w:cs="Times New Roman"/>
          <w:color w:val="0D0D0D"/>
        </w:rPr>
        <w:t>which primarily focused on shorter time frames or utilized less dynamic econometric models.</w:t>
      </w:r>
    </w:p>
    <w:p w:rsidR="00627387" w:rsidRDefault="00F6004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The current findings resonate with the Keynesian perspective as articulated by </w:t>
      </w:r>
      <w:r w:rsidR="00930126" w:rsidRPr="005619C4">
        <w:rPr>
          <w:rFonts w:ascii="Times New Roman" w:hAnsi="Times New Roman" w:cs="Times New Roman"/>
          <w:color w:val="0D0D0D"/>
        </w:rPr>
        <w:fldChar w:fldCharType="begin"/>
      </w:r>
      <w:r w:rsidR="00067CCF">
        <w:rPr>
          <w:rFonts w:ascii="Times New Roman" w:hAnsi="Times New Roman" w:cs="Times New Roman"/>
          <w:color w:val="0D0D0D"/>
        </w:rPr>
        <w:instrText xml:space="preserve"> ADDIN EN.CITE &lt;EndNote&gt;&lt;Cite AuthorYear="1"&gt;&lt;Author&gt;Chambers&lt;/Author&gt;&lt;Year&gt;2015&lt;/Year&gt;&lt;RecNum&gt;3810&lt;/RecNum&gt;&lt;DisplayText&gt;Chambers et al. (2015)&lt;/DisplayText&gt;&lt;record&gt;&lt;rec-number&gt;3810&lt;/rec-number&gt;&lt;foreign-keys&gt;&lt;key app="EN" db-id="2t2saexwbedw29efatoxfvvtvzp0edzw959f" timestamp="1716656953"&gt;3810&lt;/key&gt;&lt;/foreign-keys&gt;&lt;ref-type name="Journal Article"&gt;17&lt;/ref-type&gt;&lt;contributors&gt;&lt;authors&gt;&lt;author&gt;Chambers, David&lt;/author&gt;&lt;author&gt;Dimson, Elroy&lt;/author&gt;&lt;author&gt;Foo, Justin&lt;/author&gt;&lt;/authors&gt;&lt;/contributors&gt;&lt;titles&gt;&lt;title&gt;Keynes the stock market investor: a quantitative analysis&lt;/title&gt;&lt;secondary-title&gt;Journal of Financial and Quantitative Analysis&lt;/secondary-title&gt;&lt;/titles&gt;&lt;periodical&gt;&lt;full-title&gt;Journal of Financial and Quantitative Analysis&lt;/full-title&gt;&lt;/periodical&gt;&lt;pages&gt;843-868&lt;/pages&gt;&lt;volume&gt;50&lt;/volume&gt;&lt;number&gt;4&lt;/number&gt;&lt;dates&gt;&lt;year&gt;2015&lt;/year&gt;&lt;/dates&gt;&lt;isbn&gt;0022-1090&lt;/isbn&gt;&lt;urls&gt;&lt;/urls&gt;&lt;/record&gt;&lt;/Cite&gt;&lt;/EndNote&gt;</w:instrText>
      </w:r>
      <w:r w:rsidR="00930126" w:rsidRPr="005619C4">
        <w:rPr>
          <w:rFonts w:ascii="Times New Roman" w:hAnsi="Times New Roman" w:cs="Times New Roman"/>
          <w:color w:val="0D0D0D"/>
        </w:rPr>
        <w:fldChar w:fldCharType="separate"/>
      </w:r>
      <w:r w:rsidR="00067CCF">
        <w:rPr>
          <w:rFonts w:ascii="Times New Roman" w:hAnsi="Times New Roman" w:cs="Times New Roman"/>
          <w:noProof/>
          <w:color w:val="0D0D0D"/>
        </w:rPr>
        <w:t>Chambers et al. (2015)</w:t>
      </w:r>
      <w:r w:rsidR="00930126" w:rsidRPr="005619C4">
        <w:rPr>
          <w:rFonts w:ascii="Times New Roman" w:hAnsi="Times New Roman" w:cs="Times New Roman"/>
          <w:color w:val="0D0D0D"/>
        </w:rPr>
        <w:fldChar w:fldCharType="end"/>
      </w:r>
      <w:r w:rsidRPr="005619C4">
        <w:rPr>
          <w:rFonts w:ascii="Times New Roman" w:hAnsi="Times New Roman" w:cs="Times New Roman"/>
          <w:color w:val="0D0D0D"/>
        </w:rPr>
        <w:t xml:space="preserve">, where budget deficits under specific conditions can stimulate economic activity </w:t>
      </w:r>
      <w:r w:rsidR="00627387" w:rsidRPr="00627387">
        <w:rPr>
          <w:rFonts w:ascii="Times New Roman" w:hAnsi="Times New Roman" w:cs="Times New Roman"/>
          <w:color w:val="0D0D0D"/>
        </w:rPr>
        <w:t>in the short term</w:t>
      </w:r>
      <w:r w:rsidRPr="005619C4">
        <w:rPr>
          <w:rFonts w:ascii="Times New Roman" w:hAnsi="Times New Roman" w:cs="Times New Roman"/>
          <w:color w:val="0D0D0D"/>
        </w:rPr>
        <w:t xml:space="preserve">. </w:t>
      </w:r>
      <w:r w:rsidR="00627387" w:rsidRPr="00627387">
        <w:rPr>
          <w:rFonts w:ascii="Times New Roman" w:hAnsi="Times New Roman" w:cs="Times New Roman"/>
          <w:color w:val="0D0D0D"/>
        </w:rPr>
        <w:t>This somewhat aligns with</w:t>
      </w:r>
      <w:r w:rsidR="00930126" w:rsidRPr="005619C4">
        <w:rPr>
          <w:rFonts w:ascii="Times New Roman" w:hAnsi="Times New Roman" w:cs="Times New Roman"/>
          <w:color w:val="0D0D0D"/>
        </w:rPr>
        <w:fldChar w:fldCharType="begin"/>
      </w:r>
      <w:r w:rsidR="009209D2" w:rsidRPr="005619C4">
        <w:rPr>
          <w:rFonts w:ascii="Times New Roman" w:hAnsi="Times New Roman" w:cs="Times New Roman"/>
          <w:color w:val="0D0D0D"/>
        </w:rPr>
        <w:instrText xml:space="preserve"> ADDIN EN.CITE &lt;EndNote&gt;&lt;Cite AuthorYear="1"&gt;&lt;Author&gt;Biplob&lt;/Author&gt;&lt;Year&gt;2019&lt;/Year&gt;&lt;RecNum&gt;3577&lt;/RecNum&gt;&lt;DisplayText&gt;Biplob (2019)&lt;/DisplayText&gt;&lt;record&gt;&lt;rec-number&gt;3577&lt;/rec-number&gt;&lt;foreign-keys&gt;&lt;key app="EN" db-id="2t2saexwbedw29efatoxfvvtvzp0edzw959f" timestamp="1715106549"&gt;3577&lt;/key&gt;&lt;/foreign-keys&gt;&lt;ref-type name="Journal Article"&gt;17&lt;/ref-type&gt;&lt;contributors&gt;&lt;authors&gt;&lt;author&gt;Biplob, Md Nurul Kabir&lt;/author&gt;&lt;/authors&gt;&lt;/contributors&gt;&lt;titles&gt;&lt;title&gt;Does budget deficit impede economic growth? Evidence from Bangladesh&lt;/title&gt;&lt;secondary-title&gt;Journal of Management, Economics, and Industrial Organization&lt;/secondary-title&gt;&lt;/titles&gt;&lt;periodical&gt;&lt;full-title&gt;Journal of Management, Economics, and Industrial Organization&lt;/full-title&gt;&lt;/periodical&gt;&lt;pages&gt;66-94&lt;/pages&gt;&lt;volume&gt;3&lt;/volume&gt;&lt;number&gt;2&lt;/number&gt;&lt;dates&gt;&lt;year&gt;2019&lt;/year&gt;&lt;/dates&gt;&lt;urls&gt;&lt;/urls&gt;&lt;/record&gt;&lt;/Cite&gt;&lt;/EndNote&gt;</w:instrText>
      </w:r>
      <w:r w:rsidR="00930126" w:rsidRPr="005619C4">
        <w:rPr>
          <w:rFonts w:ascii="Times New Roman" w:hAnsi="Times New Roman" w:cs="Times New Roman"/>
          <w:color w:val="0D0D0D"/>
        </w:rPr>
        <w:fldChar w:fldCharType="separate"/>
      </w:r>
      <w:r w:rsidR="009209D2" w:rsidRPr="005619C4">
        <w:rPr>
          <w:rFonts w:ascii="Times New Roman" w:hAnsi="Times New Roman" w:cs="Times New Roman"/>
          <w:noProof/>
          <w:color w:val="0D0D0D"/>
        </w:rPr>
        <w:t>Biplob (2019)</w:t>
      </w:r>
      <w:r w:rsidR="00930126" w:rsidRPr="005619C4">
        <w:rPr>
          <w:rFonts w:ascii="Times New Roman" w:hAnsi="Times New Roman" w:cs="Times New Roman"/>
          <w:color w:val="0D0D0D"/>
        </w:rPr>
        <w:fldChar w:fldCharType="end"/>
      </w:r>
      <w:r w:rsidRPr="005619C4">
        <w:rPr>
          <w:rFonts w:ascii="Times New Roman" w:hAnsi="Times New Roman" w:cs="Times New Roman"/>
          <w:color w:val="0D0D0D"/>
        </w:rPr>
        <w:t xml:space="preserve">, who suggests that budget deficits could foster growth under scenarios of low private investment. </w:t>
      </w:r>
      <w:r w:rsidRPr="00813CF4">
        <w:rPr>
          <w:rFonts w:ascii="Times New Roman" w:hAnsi="Times New Roman" w:cs="Times New Roman"/>
          <w:color w:val="0D0D0D"/>
        </w:rPr>
        <w:t>However, the long</w:t>
      </w:r>
      <w:r w:rsidR="00E60BA7" w:rsidRPr="00813CF4">
        <w:rPr>
          <w:rFonts w:ascii="Times New Roman" w:hAnsi="Times New Roman" w:cs="Times New Roman"/>
          <w:color w:val="0D0D0D"/>
        </w:rPr>
        <w:t xml:space="preserve"> run</w:t>
      </w:r>
      <w:r w:rsidRPr="00813CF4">
        <w:rPr>
          <w:rFonts w:ascii="Times New Roman" w:hAnsi="Times New Roman" w:cs="Times New Roman"/>
          <w:color w:val="0D0D0D"/>
        </w:rPr>
        <w:t xml:space="preserve"> effects provide a critical counterpoint</w:t>
      </w:r>
      <w:r w:rsidR="00813CF4" w:rsidRPr="00813CF4">
        <w:rPr>
          <w:rFonts w:ascii="Times New Roman" w:hAnsi="Times New Roman" w:cs="Times New Roman"/>
          <w:color w:val="0D0D0D"/>
        </w:rPr>
        <w:t xml:space="preserve"> on</w:t>
      </w:r>
      <w:r w:rsidRPr="00813CF4">
        <w:rPr>
          <w:rFonts w:ascii="Times New Roman" w:hAnsi="Times New Roman" w:cs="Times New Roman"/>
          <w:color w:val="0D0D0D"/>
        </w:rPr>
        <w:t xml:space="preserve"> </w:t>
      </w:r>
      <w:r w:rsidRPr="00813CF4">
        <w:rPr>
          <w:rFonts w:ascii="Times New Roman" w:hAnsi="Times New Roman" w:cs="Times New Roman"/>
          <w:color w:val="0D0D0D"/>
        </w:rPr>
        <w:lastRenderedPageBreak/>
        <w:t xml:space="preserve">revealing </w:t>
      </w:r>
      <w:r w:rsidR="00813CF4" w:rsidRPr="00813CF4">
        <w:rPr>
          <w:rFonts w:ascii="Times New Roman" w:hAnsi="Times New Roman" w:cs="Times New Roman"/>
          <w:color w:val="0D0D0D"/>
        </w:rPr>
        <w:t xml:space="preserve">where </w:t>
      </w:r>
      <w:r w:rsidRPr="00813CF4">
        <w:rPr>
          <w:rFonts w:ascii="Times New Roman" w:hAnsi="Times New Roman" w:cs="Times New Roman"/>
          <w:color w:val="0D0D0D"/>
        </w:rPr>
        <w:t>sustained deficits might lead to higher interest rates</w:t>
      </w:r>
      <w:r w:rsidR="00813CF4" w:rsidRPr="00813CF4">
        <w:rPr>
          <w:rFonts w:ascii="Times New Roman" w:hAnsi="Times New Roman" w:cs="Times New Roman"/>
          <w:color w:val="0D0D0D"/>
        </w:rPr>
        <w:t xml:space="preserve">, </w:t>
      </w:r>
      <w:r w:rsidRPr="00813CF4">
        <w:rPr>
          <w:rFonts w:ascii="Times New Roman" w:hAnsi="Times New Roman" w:cs="Times New Roman"/>
          <w:color w:val="0D0D0D"/>
        </w:rPr>
        <w:t xml:space="preserve">crowding out of </w:t>
      </w:r>
      <w:r w:rsidR="005E6757" w:rsidRPr="00813CF4">
        <w:rPr>
          <w:rFonts w:ascii="Times New Roman" w:hAnsi="Times New Roman" w:cs="Times New Roman"/>
          <w:color w:val="0D0D0D"/>
        </w:rPr>
        <w:t xml:space="preserve">the </w:t>
      </w:r>
      <w:r w:rsidRPr="00813CF4">
        <w:rPr>
          <w:rFonts w:ascii="Times New Roman" w:hAnsi="Times New Roman" w:cs="Times New Roman"/>
          <w:color w:val="0D0D0D"/>
        </w:rPr>
        <w:t xml:space="preserve">private investment, </w:t>
      </w:r>
      <w:r w:rsidR="00813CF4" w:rsidRPr="00813CF4">
        <w:rPr>
          <w:rFonts w:ascii="Times New Roman" w:hAnsi="Times New Roman" w:cs="Times New Roman"/>
          <w:color w:val="0D0D0D"/>
        </w:rPr>
        <w:t xml:space="preserve">and </w:t>
      </w:r>
      <w:r w:rsidRPr="00813CF4">
        <w:rPr>
          <w:rFonts w:ascii="Times New Roman" w:hAnsi="Times New Roman" w:cs="Times New Roman"/>
          <w:color w:val="0D0D0D"/>
        </w:rPr>
        <w:t xml:space="preserve">echoing the Neoclassical concerns raised by </w:t>
      </w:r>
      <w:r w:rsidR="00930126" w:rsidRPr="00A65529">
        <w:rPr>
          <w:rFonts w:ascii="Times New Roman" w:hAnsi="Times New Roman" w:cs="Times New Roman"/>
          <w:color w:val="0D0D0D"/>
        </w:rPr>
        <w:fldChar w:fldCharType="begin"/>
      </w:r>
      <w:r w:rsidR="00A65529">
        <w:rPr>
          <w:rFonts w:ascii="Times New Roman" w:hAnsi="Times New Roman" w:cs="Times New Roman"/>
          <w:color w:val="0D0D0D"/>
        </w:rPr>
        <w:instrText xml:space="preserve"> ADDIN EN.CITE &lt;EndNote&gt;&lt;Cite AuthorYear="1"&gt;&lt;Author&gt;Canterbery&lt;/Author&gt;&lt;Year&gt;2009&lt;/Year&gt;&lt;RecNum&gt;3808&lt;/RecNum&gt;&lt;DisplayText&gt;Canterbery (2009)&lt;/DisplayText&gt;&lt;record&gt;&lt;rec-number&gt;3808&lt;/rec-number&gt;&lt;foreign-keys&gt;&lt;key app="EN" db-id="2t2saexwbedw29efatoxfvvtvzp0edzw959f" timestamp="1716533248"&gt;3808&lt;/key&gt;&lt;/foreign-keys&gt;&lt;ref-type name="Book"&gt;6&lt;/ref-type&gt;&lt;contributors&gt;&lt;authors&gt;&lt;author&gt;Canterbery, E Ray&lt;/author&gt;&lt;/authors&gt;&lt;/contributors&gt;&lt;titles&gt;&lt;title&gt;Making Of Economics, The -Vol Iii: The Radical Assault&lt;/title&gt;&lt;/titles&gt;&lt;dates&gt;&lt;year&gt;2009&lt;/year&gt;&lt;/dates&gt;&lt;publisher&gt;World Scientific Publishing Company&lt;/publisher&gt;&lt;isbn&gt;9813107405&lt;/isbn&gt;&lt;urls&gt;&lt;/urls&gt;&lt;/record&gt;&lt;/Cite&gt;&lt;/EndNote&gt;</w:instrText>
      </w:r>
      <w:r w:rsidR="00930126" w:rsidRPr="00A65529">
        <w:rPr>
          <w:rFonts w:ascii="Times New Roman" w:hAnsi="Times New Roman" w:cs="Times New Roman"/>
          <w:color w:val="0D0D0D"/>
        </w:rPr>
        <w:fldChar w:fldCharType="separate"/>
      </w:r>
      <w:r w:rsidR="00A65529">
        <w:rPr>
          <w:rFonts w:ascii="Times New Roman" w:hAnsi="Times New Roman" w:cs="Times New Roman"/>
          <w:noProof/>
          <w:color w:val="0D0D0D"/>
        </w:rPr>
        <w:t>Canterbery (2009)</w:t>
      </w:r>
      <w:r w:rsidR="00930126" w:rsidRPr="00A65529">
        <w:rPr>
          <w:rFonts w:ascii="Times New Roman" w:hAnsi="Times New Roman" w:cs="Times New Roman"/>
          <w:color w:val="0D0D0D"/>
        </w:rPr>
        <w:fldChar w:fldCharType="end"/>
      </w:r>
      <w:r w:rsidRPr="00A65529">
        <w:rPr>
          <w:rFonts w:ascii="Times New Roman" w:hAnsi="Times New Roman" w:cs="Times New Roman"/>
          <w:color w:val="0D0D0D"/>
        </w:rPr>
        <w:t>.</w:t>
      </w:r>
      <w:r w:rsidR="00627387" w:rsidRPr="00627387">
        <w:rPr>
          <w:rFonts w:ascii="Times New Roman" w:hAnsi="Times New Roman" w:cs="Times New Roman"/>
          <w:color w:val="0D0D0D"/>
        </w:rPr>
        <w:t>This dual effect emphasizes the conditional influence of fiscal policies, a distinction that is more thoroughly depicted in this study compared to prior research.</w:t>
      </w:r>
    </w:p>
    <w:p w:rsidR="009209D2" w:rsidRPr="005619C4" w:rsidRDefault="00F6004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Furthermore, </w:t>
      </w:r>
      <w:r w:rsidR="005E6757">
        <w:rPr>
          <w:rFonts w:ascii="Times New Roman" w:hAnsi="Times New Roman" w:cs="Times New Roman"/>
          <w:color w:val="0D0D0D"/>
        </w:rPr>
        <w:t>integrating</w:t>
      </w:r>
      <w:r w:rsidR="006E1289">
        <w:rPr>
          <w:rFonts w:ascii="Times New Roman" w:hAnsi="Times New Roman" w:cs="Times New Roman"/>
          <w:color w:val="0D0D0D"/>
        </w:rPr>
        <w:t>FDI</w:t>
      </w:r>
      <w:r w:rsidRPr="005619C4">
        <w:rPr>
          <w:rFonts w:ascii="Times New Roman" w:hAnsi="Times New Roman" w:cs="Times New Roman"/>
          <w:color w:val="0D0D0D"/>
        </w:rPr>
        <w:t xml:space="preserve"> and </w:t>
      </w:r>
      <w:r w:rsidR="006E1289">
        <w:rPr>
          <w:rFonts w:ascii="Times New Roman" w:hAnsi="Times New Roman" w:cs="Times New Roman"/>
          <w:color w:val="0D0D0D"/>
        </w:rPr>
        <w:t>TO</w:t>
      </w:r>
      <w:r w:rsidRPr="005619C4">
        <w:rPr>
          <w:rFonts w:ascii="Times New Roman" w:hAnsi="Times New Roman" w:cs="Times New Roman"/>
          <w:color w:val="0D0D0D"/>
        </w:rPr>
        <w:t xml:space="preserve"> into the analysis </w:t>
      </w:r>
      <w:r w:rsidR="00D95202">
        <w:rPr>
          <w:rFonts w:ascii="Times New Roman" w:hAnsi="Times New Roman" w:cs="Times New Roman"/>
          <w:color w:val="0D0D0D"/>
        </w:rPr>
        <w:t xml:space="preserve">that </w:t>
      </w:r>
      <w:r w:rsidRPr="005619C4">
        <w:rPr>
          <w:rFonts w:ascii="Times New Roman" w:hAnsi="Times New Roman" w:cs="Times New Roman"/>
          <w:color w:val="0D0D0D"/>
        </w:rPr>
        <w:t xml:space="preserve">present </w:t>
      </w:r>
      <w:r w:rsidR="00D95202">
        <w:rPr>
          <w:rFonts w:ascii="Times New Roman" w:hAnsi="Times New Roman" w:cs="Times New Roman"/>
          <w:color w:val="0D0D0D"/>
        </w:rPr>
        <w:t>a</w:t>
      </w:r>
      <w:r w:rsidR="00813CF4">
        <w:rPr>
          <w:rFonts w:ascii="Times New Roman" w:hAnsi="Times New Roman" w:cs="Times New Roman"/>
          <w:color w:val="0D0D0D"/>
        </w:rPr>
        <w:t>new</w:t>
      </w:r>
      <w:r w:rsidRPr="005619C4">
        <w:rPr>
          <w:rFonts w:ascii="Times New Roman" w:hAnsi="Times New Roman" w:cs="Times New Roman"/>
          <w:color w:val="0D0D0D"/>
        </w:rPr>
        <w:t xml:space="preserve"> dimension not thoroughly explored in earlier </w:t>
      </w:r>
      <w:r w:rsidR="00813CF4">
        <w:rPr>
          <w:rFonts w:ascii="Times New Roman" w:hAnsi="Times New Roman" w:cs="Times New Roman"/>
          <w:color w:val="0D0D0D"/>
        </w:rPr>
        <w:t>studies</w:t>
      </w:r>
      <w:r w:rsidRPr="005619C4">
        <w:rPr>
          <w:rFonts w:ascii="Times New Roman" w:hAnsi="Times New Roman" w:cs="Times New Roman"/>
          <w:color w:val="0D0D0D"/>
        </w:rPr>
        <w:t xml:space="preserve"> of Bangladesh. This study uniquely illustrates how these factors interplay with budget deficits to influence economic growth, which is a significant extension of existing literature that often isolates budget deficits without considering concurrent economic variables.</w:t>
      </w:r>
    </w:p>
    <w:p w:rsidR="009209D2" w:rsidRPr="005619C4" w:rsidRDefault="00F60042" w:rsidP="00E60BA7">
      <w:pPr>
        <w:spacing w:line="276" w:lineRule="auto"/>
        <w:jc w:val="both"/>
        <w:rPr>
          <w:rFonts w:ascii="Times New Roman" w:hAnsi="Times New Roman" w:cs="Times New Roman"/>
          <w:color w:val="0D0D0D"/>
        </w:rPr>
      </w:pPr>
      <w:r w:rsidRPr="005619C4">
        <w:rPr>
          <w:rFonts w:ascii="Times New Roman" w:hAnsi="Times New Roman" w:cs="Times New Roman"/>
          <w:color w:val="0D0D0D"/>
        </w:rPr>
        <w:t xml:space="preserve">In terms of empirical methodology, </w:t>
      </w:r>
      <w:r w:rsidR="00AC3F86">
        <w:rPr>
          <w:rFonts w:ascii="Times New Roman" w:hAnsi="Times New Roman" w:cs="Times New Roman"/>
          <w:color w:val="0D0D0D"/>
        </w:rPr>
        <w:t xml:space="preserve">core </w:t>
      </w:r>
      <w:r w:rsidR="00C65116">
        <w:rPr>
          <w:rFonts w:ascii="Times New Roman" w:hAnsi="Times New Roman" w:cs="Times New Roman"/>
          <w:color w:val="0D0D0D"/>
        </w:rPr>
        <w:t xml:space="preserve">tests </w:t>
      </w:r>
      <w:r w:rsidR="00AC3F86">
        <w:rPr>
          <w:rFonts w:ascii="Times New Roman" w:hAnsi="Times New Roman" w:cs="Times New Roman"/>
          <w:color w:val="0D0D0D"/>
        </w:rPr>
        <w:t>results</w:t>
      </w:r>
      <w:r w:rsidR="00C65116">
        <w:rPr>
          <w:rFonts w:ascii="Times New Roman" w:hAnsi="Times New Roman" w:cs="Times New Roman"/>
          <w:color w:val="0D0D0D"/>
        </w:rPr>
        <w:t xml:space="preserve"> enhance</w:t>
      </w:r>
      <w:r w:rsidRPr="005619C4">
        <w:rPr>
          <w:rFonts w:ascii="Times New Roman" w:hAnsi="Times New Roman" w:cs="Times New Roman"/>
          <w:color w:val="0D0D0D"/>
        </w:rPr>
        <w:t xml:space="preserve"> the reliability of the findings </w:t>
      </w:r>
      <w:r w:rsidR="00AC3F86">
        <w:rPr>
          <w:rFonts w:ascii="Times New Roman" w:hAnsi="Times New Roman" w:cs="Times New Roman"/>
          <w:color w:val="0D0D0D"/>
        </w:rPr>
        <w:t>compared to some</w:t>
      </w:r>
      <w:r w:rsidRPr="005619C4">
        <w:rPr>
          <w:rFonts w:ascii="Times New Roman" w:hAnsi="Times New Roman" w:cs="Times New Roman"/>
          <w:color w:val="0D0D0D"/>
        </w:rPr>
        <w:t xml:space="preserve"> prior studies that did not </w:t>
      </w:r>
      <w:r w:rsidR="00813CF4">
        <w:rPr>
          <w:rFonts w:ascii="Times New Roman" w:hAnsi="Times New Roman" w:cs="Times New Roman"/>
          <w:color w:val="0D0D0D"/>
        </w:rPr>
        <w:t>perfectly</w:t>
      </w:r>
      <w:r w:rsidRPr="005619C4">
        <w:rPr>
          <w:rFonts w:ascii="Times New Roman" w:hAnsi="Times New Roman" w:cs="Times New Roman"/>
          <w:color w:val="0D0D0D"/>
        </w:rPr>
        <w:t xml:space="preserve"> address these aspects. For instance, the ARDL model's ability to </w:t>
      </w:r>
      <w:r w:rsidR="00AC3F86">
        <w:rPr>
          <w:rFonts w:ascii="Times New Roman" w:hAnsi="Times New Roman" w:cs="Times New Roman"/>
          <w:color w:val="0D0D0D"/>
        </w:rPr>
        <w:t>estimate the</w:t>
      </w:r>
      <w:r w:rsidRPr="005619C4">
        <w:rPr>
          <w:rFonts w:ascii="Times New Roman" w:hAnsi="Times New Roman" w:cs="Times New Roman"/>
          <w:color w:val="0D0D0D"/>
        </w:rPr>
        <w:t xml:space="preserve"> variables integrated at different orders provides a robust framework for understanding the </w:t>
      </w:r>
      <w:r w:rsidR="00D95202" w:rsidRPr="005619C4">
        <w:rPr>
          <w:rFonts w:ascii="Times New Roman" w:hAnsi="Times New Roman" w:cs="Times New Roman"/>
          <w:color w:val="0D0D0D"/>
        </w:rPr>
        <w:t>long</w:t>
      </w:r>
      <w:r w:rsidR="00D95202">
        <w:rPr>
          <w:rFonts w:ascii="Times New Roman" w:hAnsi="Times New Roman" w:cs="Times New Roman"/>
          <w:color w:val="0D0D0D"/>
        </w:rPr>
        <w:t>- and short-time</w:t>
      </w:r>
      <w:r w:rsidR="00813CF4">
        <w:rPr>
          <w:rFonts w:ascii="Times New Roman" w:hAnsi="Times New Roman" w:cs="Times New Roman"/>
          <w:color w:val="0D0D0D"/>
        </w:rPr>
        <w:t xml:space="preserve"> r</w:t>
      </w:r>
      <w:r w:rsidRPr="005619C4">
        <w:rPr>
          <w:rFonts w:ascii="Times New Roman" w:hAnsi="Times New Roman" w:cs="Times New Roman"/>
          <w:color w:val="0D0D0D"/>
        </w:rPr>
        <w:t>elationships</w:t>
      </w:r>
      <w:r w:rsidR="00813CF4">
        <w:rPr>
          <w:rFonts w:ascii="Times New Roman" w:hAnsi="Times New Roman" w:cs="Times New Roman"/>
          <w:color w:val="0D0D0D"/>
        </w:rPr>
        <w:t>.</w:t>
      </w:r>
    </w:p>
    <w:p w:rsidR="00F60042" w:rsidRDefault="00AC3F86" w:rsidP="00E60BA7">
      <w:pPr>
        <w:spacing w:line="276" w:lineRule="auto"/>
        <w:jc w:val="both"/>
        <w:rPr>
          <w:rFonts w:ascii="Times New Roman" w:hAnsi="Times New Roman" w:cs="Times New Roman"/>
          <w:color w:val="0D0D0D"/>
        </w:rPr>
      </w:pPr>
      <w:r>
        <w:rPr>
          <w:rFonts w:ascii="Times New Roman" w:hAnsi="Times New Roman" w:cs="Times New Roman"/>
          <w:color w:val="0D0D0D"/>
        </w:rPr>
        <w:t>Finally</w:t>
      </w:r>
      <w:r w:rsidR="00F60042" w:rsidRPr="005619C4">
        <w:rPr>
          <w:rFonts w:ascii="Times New Roman" w:hAnsi="Times New Roman" w:cs="Times New Roman"/>
          <w:color w:val="0D0D0D"/>
        </w:rPr>
        <w:t xml:space="preserve">, </w:t>
      </w:r>
      <w:r w:rsidR="00D95202">
        <w:rPr>
          <w:rFonts w:ascii="Times New Roman" w:hAnsi="Times New Roman" w:cs="Times New Roman"/>
          <w:color w:val="0D0D0D"/>
        </w:rPr>
        <w:t>the research</w:t>
      </w:r>
      <w:r w:rsidR="00F60042" w:rsidRPr="005619C4">
        <w:rPr>
          <w:rFonts w:ascii="Times New Roman" w:hAnsi="Times New Roman" w:cs="Times New Roman"/>
          <w:color w:val="0D0D0D"/>
        </w:rPr>
        <w:t xml:space="preserve"> not only </w:t>
      </w:r>
      <w:r w:rsidRPr="005619C4">
        <w:rPr>
          <w:rFonts w:ascii="Times New Roman" w:hAnsi="Times New Roman" w:cs="Times New Roman"/>
          <w:color w:val="0D0D0D"/>
        </w:rPr>
        <w:t>confirms</w:t>
      </w:r>
      <w:r w:rsidR="00F60042" w:rsidRPr="005619C4">
        <w:rPr>
          <w:rFonts w:ascii="Times New Roman" w:hAnsi="Times New Roman" w:cs="Times New Roman"/>
          <w:color w:val="0D0D0D"/>
        </w:rPr>
        <w:t xml:space="preserve"> some of the established theories regarding fiscal policy and economic growth but also refines them by presenting a more nuanced view of the economic impacts of budget deficits over </w:t>
      </w:r>
      <w:r>
        <w:rPr>
          <w:rFonts w:ascii="Times New Roman" w:hAnsi="Times New Roman" w:cs="Times New Roman"/>
          <w:color w:val="0D0D0D"/>
        </w:rPr>
        <w:t>the</w:t>
      </w:r>
      <w:r w:rsidR="00F60042" w:rsidRPr="005619C4">
        <w:rPr>
          <w:rFonts w:ascii="Times New Roman" w:hAnsi="Times New Roman" w:cs="Times New Roman"/>
          <w:color w:val="0D0D0D"/>
        </w:rPr>
        <w:t xml:space="preserve"> periods. The inclusion of comprehensive diagnostic tests ensures the robustness of the results, providing a </w:t>
      </w:r>
      <w:r>
        <w:rPr>
          <w:rFonts w:ascii="Times New Roman" w:hAnsi="Times New Roman" w:cs="Times New Roman"/>
          <w:color w:val="0D0D0D"/>
        </w:rPr>
        <w:t>better</w:t>
      </w:r>
      <w:r w:rsidR="00F60042" w:rsidRPr="005619C4">
        <w:rPr>
          <w:rFonts w:ascii="Times New Roman" w:hAnsi="Times New Roman" w:cs="Times New Roman"/>
          <w:color w:val="0D0D0D"/>
        </w:rPr>
        <w:t xml:space="preserve"> foundation for future research. </w:t>
      </w:r>
      <w:r w:rsidR="00D95202" w:rsidRPr="00D95202">
        <w:rPr>
          <w:rFonts w:ascii="Times New Roman" w:hAnsi="Times New Roman" w:cs="Times New Roman"/>
          <w:color w:val="0D0D0D"/>
        </w:rPr>
        <w:t>This nuanced examination and methodological precision underscore the unique advancements of this study in the economic literature concerning fiscal policy and development in developing nations such as Bangladesh</w:t>
      </w:r>
      <w:r w:rsidR="00F60042" w:rsidRPr="005619C4">
        <w:rPr>
          <w:rFonts w:ascii="Times New Roman" w:hAnsi="Times New Roman" w:cs="Times New Roman"/>
          <w:color w:val="0D0D0D"/>
        </w:rPr>
        <w:t>.</w:t>
      </w:r>
    </w:p>
    <w:p w:rsidR="00AC3F86" w:rsidRDefault="00AC3F86" w:rsidP="00E60BA7">
      <w:pPr>
        <w:spacing w:line="276" w:lineRule="auto"/>
        <w:jc w:val="both"/>
        <w:rPr>
          <w:rFonts w:ascii="Times New Roman" w:hAnsi="Times New Roman" w:cs="Times New Roman"/>
          <w:color w:val="0D0D0D"/>
        </w:rPr>
      </w:pPr>
    </w:p>
    <w:p w:rsidR="00757768" w:rsidRDefault="00125733" w:rsidP="00125733">
      <w:pPr>
        <w:pStyle w:val="Heading1"/>
        <w:numPr>
          <w:ilvl w:val="0"/>
          <w:numId w:val="29"/>
        </w:numPr>
        <w:rPr>
          <w:rFonts w:ascii="Times New Roman" w:hAnsi="Times New Roman" w:cs="Times New Roman"/>
          <w:b/>
          <w:bCs/>
          <w:color w:val="auto"/>
          <w:sz w:val="22"/>
          <w:szCs w:val="22"/>
        </w:rPr>
      </w:pPr>
      <w:r w:rsidRPr="00AC3F86">
        <w:rPr>
          <w:rFonts w:ascii="Times New Roman" w:hAnsi="Times New Roman" w:cs="Times New Roman"/>
          <w:b/>
          <w:bCs/>
          <w:color w:val="auto"/>
          <w:sz w:val="22"/>
          <w:szCs w:val="22"/>
        </w:rPr>
        <w:t>CONCLUSION AND RECOMMENDATION</w:t>
      </w:r>
    </w:p>
    <w:p w:rsidR="00AC3F86" w:rsidRPr="00AC3F86" w:rsidRDefault="00AC3F86" w:rsidP="00AC3F86">
      <w:pPr>
        <w:rPr>
          <w:sz w:val="4"/>
          <w:szCs w:val="4"/>
        </w:rPr>
      </w:pPr>
    </w:p>
    <w:p w:rsidR="00C31748" w:rsidRPr="00965443" w:rsidRDefault="00CE6E9C" w:rsidP="007810CC">
      <w:pPr>
        <w:spacing w:line="276" w:lineRule="auto"/>
        <w:jc w:val="both"/>
        <w:rPr>
          <w:rFonts w:ascii="Times New Roman" w:hAnsi="Times New Roman" w:cs="Times New Roman"/>
        </w:rPr>
      </w:pPr>
      <w:r w:rsidRPr="00CE6E9C">
        <w:rPr>
          <w:rFonts w:ascii="Times New Roman" w:hAnsi="Times New Roman" w:cs="Times New Roman"/>
        </w:rPr>
        <w:t>This study thoroughly scrutinized the relationship between budget deficits and economic growth in Bangladesh</w:t>
      </w:r>
      <w:r w:rsidR="00757768" w:rsidRPr="00580A3A">
        <w:rPr>
          <w:rFonts w:ascii="Times New Roman" w:hAnsi="Times New Roman" w:cs="Times New Roman"/>
        </w:rPr>
        <w:t xml:space="preserve">, revealing a complex interplay influenced by Keynesian and Neoclassical economic theories. Findings suggest that budget deficits can, under certain conditions, stimulate economic growth by boosting </w:t>
      </w:r>
      <w:r w:rsidR="00AC3F86">
        <w:rPr>
          <w:rFonts w:ascii="Times New Roman" w:hAnsi="Times New Roman" w:cs="Times New Roman"/>
        </w:rPr>
        <w:t xml:space="preserve">aggregate </w:t>
      </w:r>
      <w:r w:rsidR="00757768" w:rsidRPr="00580A3A">
        <w:rPr>
          <w:rFonts w:ascii="Times New Roman" w:hAnsi="Times New Roman" w:cs="Times New Roman"/>
        </w:rPr>
        <w:t xml:space="preserve">demand, particularly during </w:t>
      </w:r>
      <w:r w:rsidR="00AC3F86">
        <w:rPr>
          <w:rFonts w:ascii="Times New Roman" w:hAnsi="Times New Roman" w:cs="Times New Roman"/>
        </w:rPr>
        <w:t xml:space="preserve">the </w:t>
      </w:r>
      <w:r w:rsidR="00757768" w:rsidRPr="00580A3A">
        <w:rPr>
          <w:rFonts w:ascii="Times New Roman" w:hAnsi="Times New Roman" w:cs="Times New Roman"/>
        </w:rPr>
        <w:t xml:space="preserve">periods of low private investment and high unemployment. </w:t>
      </w:r>
      <w:r w:rsidR="0040308F" w:rsidRPr="0040308F">
        <w:rPr>
          <w:rFonts w:ascii="Times New Roman" w:hAnsi="Times New Roman" w:cs="Times New Roman"/>
        </w:rPr>
        <w:t xml:space="preserve">However, the possibility of higher </w:t>
      </w:r>
      <w:r w:rsidRPr="00CE6E9C">
        <w:rPr>
          <w:rFonts w:ascii="Times New Roman" w:hAnsi="Times New Roman" w:cs="Times New Roman"/>
        </w:rPr>
        <w:t>interest rates and the displacement of private investment</w:t>
      </w:r>
      <w:r w:rsidR="0040308F" w:rsidRPr="0040308F">
        <w:rPr>
          <w:rFonts w:ascii="Times New Roman" w:hAnsi="Times New Roman" w:cs="Times New Roman"/>
        </w:rPr>
        <w:t xml:space="preserve"> underscore the risks linked with long-term deficit financing.</w:t>
      </w:r>
      <w:r w:rsidR="005B5E34" w:rsidRPr="005B5E34">
        <w:rPr>
          <w:rFonts w:ascii="Times New Roman" w:hAnsi="Times New Roman" w:cs="Times New Roman"/>
        </w:rPr>
        <w:t>These insights underscore the necessity for sophisticated fiscal policy strategies to balance short run economic stimulation with long run fiscal sustainability.</w:t>
      </w:r>
      <w:r w:rsidR="00757768" w:rsidRPr="00580A3A">
        <w:rPr>
          <w:rFonts w:ascii="Times New Roman" w:hAnsi="Times New Roman" w:cs="Times New Roman"/>
        </w:rPr>
        <w:t xml:space="preserve"> It is recommended </w:t>
      </w:r>
      <w:r w:rsidR="009F3030">
        <w:rPr>
          <w:rFonts w:ascii="Times New Roman" w:hAnsi="Times New Roman" w:cs="Times New Roman"/>
        </w:rPr>
        <w:t>to</w:t>
      </w:r>
      <w:r w:rsidR="00757768" w:rsidRPr="00580A3A">
        <w:rPr>
          <w:rFonts w:ascii="Times New Roman" w:hAnsi="Times New Roman" w:cs="Times New Roman"/>
        </w:rPr>
        <w:t xml:space="preserve"> balanc</w:t>
      </w:r>
      <w:r w:rsidR="009F3030">
        <w:rPr>
          <w:rFonts w:ascii="Times New Roman" w:hAnsi="Times New Roman" w:cs="Times New Roman"/>
        </w:rPr>
        <w:t>e the</w:t>
      </w:r>
      <w:r w:rsidR="00757768" w:rsidRPr="00580A3A">
        <w:rPr>
          <w:rFonts w:ascii="Times New Roman" w:hAnsi="Times New Roman" w:cs="Times New Roman"/>
        </w:rPr>
        <w:t xml:space="preserve"> fiscal approach, where government spending is carefully planned and executed to maximize economic benefits without compromising financial stability</w:t>
      </w:r>
      <w:r w:rsidR="009F3030">
        <w:rPr>
          <w:rFonts w:ascii="Times New Roman" w:hAnsi="Times New Roman" w:cs="Times New Roman"/>
        </w:rPr>
        <w:t xml:space="preserve"> under deficit budget</w:t>
      </w:r>
      <w:r w:rsidR="00757768" w:rsidRPr="00580A3A">
        <w:rPr>
          <w:rFonts w:ascii="Times New Roman" w:hAnsi="Times New Roman" w:cs="Times New Roman"/>
        </w:rPr>
        <w:t xml:space="preserve">. Strategic investments in infrastructure and human capital development are crucial, as these can significantly enhance the </w:t>
      </w:r>
      <w:r w:rsidR="00C65116">
        <w:rPr>
          <w:rFonts w:ascii="Times New Roman" w:hAnsi="Times New Roman" w:cs="Times New Roman"/>
        </w:rPr>
        <w:t>economy's productive capacit</w:t>
      </w:r>
      <w:r w:rsidR="00757768" w:rsidRPr="00580A3A">
        <w:rPr>
          <w:rFonts w:ascii="Times New Roman" w:hAnsi="Times New Roman" w:cs="Times New Roman"/>
        </w:rPr>
        <w:t>y. At the same time, maintaining fiscal discipline is essential to prevent adverse long</w:t>
      </w:r>
      <w:r w:rsidR="009F3030">
        <w:rPr>
          <w:rFonts w:ascii="Times New Roman" w:hAnsi="Times New Roman" w:cs="Times New Roman"/>
        </w:rPr>
        <w:t xml:space="preserve"> run</w:t>
      </w:r>
      <w:r w:rsidR="00757768" w:rsidRPr="00580A3A">
        <w:rPr>
          <w:rFonts w:ascii="Times New Roman" w:hAnsi="Times New Roman" w:cs="Times New Roman"/>
        </w:rPr>
        <w:t xml:space="preserve"> consequences such as high inflation and unsustainable debt levels. </w:t>
      </w:r>
      <w:r w:rsidR="005B5E34" w:rsidRPr="005B5E34">
        <w:rPr>
          <w:rFonts w:ascii="Times New Roman" w:hAnsi="Times New Roman" w:cs="Times New Roman"/>
        </w:rPr>
        <w:t>The primary limitation of this study is its reliance on historical data, which might not capture the intricate responses of the economy to future fiscal policies or under unexpected global economic changes.</w:t>
      </w:r>
      <w:r w:rsidR="00757768" w:rsidRPr="00580A3A">
        <w:rPr>
          <w:rFonts w:ascii="Times New Roman" w:hAnsi="Times New Roman" w:cs="Times New Roman"/>
        </w:rPr>
        <w:t xml:space="preserve"> Additionally, while the ARDL model is robust, it may not completely account for dynamic interactions or structural breaks within the economic variables</w:t>
      </w:r>
      <w:r w:rsidR="009F3030">
        <w:rPr>
          <w:rFonts w:ascii="Times New Roman" w:hAnsi="Times New Roman" w:cs="Times New Roman"/>
        </w:rPr>
        <w:t xml:space="preserve"> which may</w:t>
      </w:r>
      <w:r w:rsidR="00757768" w:rsidRPr="00580A3A">
        <w:rPr>
          <w:rFonts w:ascii="Times New Roman" w:hAnsi="Times New Roman" w:cs="Times New Roman"/>
        </w:rPr>
        <w:t xml:space="preserve"> potentially affect the precision of the </w:t>
      </w:r>
      <w:r w:rsidR="009F3030" w:rsidRPr="00580A3A">
        <w:rPr>
          <w:rFonts w:ascii="Times New Roman" w:hAnsi="Times New Roman" w:cs="Times New Roman"/>
        </w:rPr>
        <w:t>forecast</w:t>
      </w:r>
      <w:r w:rsidR="009F3030">
        <w:rPr>
          <w:rFonts w:ascii="Times New Roman" w:hAnsi="Times New Roman" w:cs="Times New Roman"/>
        </w:rPr>
        <w:t>ing</w:t>
      </w:r>
      <w:r w:rsidR="00757768" w:rsidRPr="00580A3A">
        <w:rPr>
          <w:rFonts w:ascii="Times New Roman" w:hAnsi="Times New Roman" w:cs="Times New Roman"/>
        </w:rPr>
        <w:t>. These constraints suggest the need for incorporating more sophisticated modeling techniques and up-to-date data in future research.</w:t>
      </w:r>
      <w:bookmarkEnd w:id="40"/>
    </w:p>
    <w:p w:rsidR="009F3030" w:rsidRDefault="009F3030" w:rsidP="00710B18">
      <w:pPr>
        <w:jc w:val="both"/>
        <w:rPr>
          <w:rFonts w:ascii="Times New Roman" w:eastAsia="Times New Roman" w:hAnsi="Times New Roman" w:cs="Times New Roman"/>
          <w:kern w:val="0"/>
          <w:sz w:val="24"/>
          <w:szCs w:val="24"/>
          <w:lang w:bidi="bn-BD"/>
        </w:rPr>
      </w:pPr>
    </w:p>
    <w:p w:rsidR="00420F5B" w:rsidRDefault="00420F5B" w:rsidP="00710B18">
      <w:pPr>
        <w:jc w:val="both"/>
        <w:rPr>
          <w:rFonts w:ascii="Times New Roman" w:eastAsia="Times New Roman" w:hAnsi="Times New Roman" w:cs="Times New Roman"/>
          <w:kern w:val="0"/>
          <w:sz w:val="24"/>
          <w:szCs w:val="24"/>
          <w:lang w:bidi="bn-BD"/>
        </w:rPr>
      </w:pPr>
    </w:p>
    <w:p w:rsidR="00420F5B" w:rsidRPr="00BC2087" w:rsidRDefault="00420F5B" w:rsidP="00710B18">
      <w:pPr>
        <w:jc w:val="both"/>
        <w:rPr>
          <w:rFonts w:ascii="Times New Roman" w:eastAsia="Times New Roman" w:hAnsi="Times New Roman" w:cs="Times New Roman"/>
          <w:kern w:val="0"/>
          <w:sz w:val="24"/>
          <w:szCs w:val="24"/>
          <w:lang w:bidi="bn-BD"/>
        </w:rPr>
      </w:pPr>
    </w:p>
    <w:p w:rsidR="00710B18" w:rsidRPr="00381FF8" w:rsidRDefault="00125733" w:rsidP="00125733">
      <w:pPr>
        <w:rPr>
          <w:rFonts w:ascii="Times New Roman" w:hAnsi="Times New Roman" w:cs="Times New Roman"/>
          <w:b/>
          <w:bCs/>
          <w:sz w:val="24"/>
          <w:szCs w:val="24"/>
        </w:rPr>
      </w:pPr>
      <w:bookmarkStart w:id="41" w:name="_Toc161743081"/>
      <w:r w:rsidRPr="00381FF8">
        <w:rPr>
          <w:rFonts w:ascii="Times New Roman" w:hAnsi="Times New Roman" w:cs="Times New Roman"/>
          <w:b/>
          <w:bCs/>
          <w:sz w:val="24"/>
          <w:szCs w:val="24"/>
        </w:rPr>
        <w:t>REFERENCES</w:t>
      </w:r>
      <w:bookmarkEnd w:id="41"/>
    </w:p>
    <w:p w:rsidR="006120C6" w:rsidRPr="006120C6" w:rsidRDefault="00930126" w:rsidP="006120C6">
      <w:pPr>
        <w:pStyle w:val="EndNoteBibliography"/>
        <w:spacing w:after="0"/>
        <w:ind w:left="720" w:hanging="720"/>
        <w:jc w:val="both"/>
      </w:pPr>
      <w:r w:rsidRPr="000C11C8">
        <w:rPr>
          <w:rFonts w:ascii="Times New Roman" w:hAnsi="Times New Roman" w:cs="Times New Roman"/>
        </w:rPr>
        <w:fldChar w:fldCharType="begin"/>
      </w:r>
      <w:r w:rsidR="00710B18" w:rsidRPr="000C11C8">
        <w:rPr>
          <w:rFonts w:ascii="Times New Roman" w:hAnsi="Times New Roman" w:cs="Times New Roman"/>
        </w:rPr>
        <w:instrText xml:space="preserve"> ADDIN EN.REFLIST </w:instrText>
      </w:r>
      <w:r w:rsidRPr="000C11C8">
        <w:rPr>
          <w:rFonts w:ascii="Times New Roman" w:hAnsi="Times New Roman" w:cs="Times New Roman"/>
        </w:rPr>
        <w:fldChar w:fldCharType="separate"/>
      </w:r>
      <w:r w:rsidR="006120C6" w:rsidRPr="006120C6">
        <w:t xml:space="preserve">Abdullah, S., Azad, A. K., &amp; Siddiqua, S. (2018). Budget deficit and growth: In search of ceiling for Bangladesh. </w:t>
      </w:r>
      <w:r w:rsidR="006120C6" w:rsidRPr="006120C6">
        <w:rPr>
          <w:i/>
        </w:rPr>
        <w:t>Business and Economic Horizons, 14</w:t>
      </w:r>
      <w:r w:rsidR="006120C6" w:rsidRPr="006120C6">
        <w:t xml:space="preserve">(4), 743-765. </w:t>
      </w:r>
    </w:p>
    <w:p w:rsidR="006120C6" w:rsidRPr="006120C6" w:rsidRDefault="006120C6" w:rsidP="006120C6">
      <w:pPr>
        <w:pStyle w:val="EndNoteBibliography"/>
        <w:spacing w:after="0"/>
        <w:ind w:left="720" w:hanging="720"/>
        <w:jc w:val="both"/>
      </w:pPr>
      <w:r w:rsidRPr="006120C6">
        <w:t xml:space="preserve">Alam, M. M., Sadekin, M. N., Islam, R., &amp; Moudud-Ul-Huq, S. (2022). Effect of Deficit Financing on Economic Growth in Bangladesh: Cointegration and VECM Approach. </w:t>
      </w:r>
      <w:r w:rsidRPr="006120C6">
        <w:rPr>
          <w:i/>
        </w:rPr>
        <w:t>FIIB Business Review, 11</w:t>
      </w:r>
      <w:r w:rsidRPr="006120C6">
        <w:t xml:space="preserve">(2), 174-188. </w:t>
      </w:r>
    </w:p>
    <w:p w:rsidR="006120C6" w:rsidRPr="006120C6" w:rsidRDefault="006120C6" w:rsidP="006120C6">
      <w:pPr>
        <w:pStyle w:val="EndNoteBibliography"/>
        <w:spacing w:after="0"/>
        <w:ind w:left="720" w:hanging="720"/>
        <w:jc w:val="both"/>
      </w:pPr>
      <w:r w:rsidRPr="006120C6">
        <w:t xml:space="preserve">Alam, M. M., Sadekin, M. N., &amp; Saha, S. K. (2022). The impact of macroeconomic variables on the budget deficit in Bangladesh: an econometric analysis. </w:t>
      </w:r>
      <w:r w:rsidRPr="006120C6">
        <w:rPr>
          <w:i/>
        </w:rPr>
        <w:t>South Asian Journal of Business Studies, 11</w:t>
      </w:r>
      <w:r w:rsidRPr="006120C6">
        <w:t xml:space="preserve">(2), 216-234. </w:t>
      </w:r>
    </w:p>
    <w:p w:rsidR="006120C6" w:rsidRPr="006120C6" w:rsidRDefault="006120C6" w:rsidP="006120C6">
      <w:pPr>
        <w:pStyle w:val="EndNoteBibliography"/>
        <w:spacing w:after="0"/>
        <w:ind w:left="720" w:hanging="720"/>
        <w:jc w:val="both"/>
      </w:pPr>
      <w:r w:rsidRPr="006120C6">
        <w:t xml:space="preserve">Arif, A., &amp; Arif, U. (2023). Institutional Approach to the Budget Deficit: An Empirical Analysis. </w:t>
      </w:r>
      <w:r w:rsidRPr="006120C6">
        <w:rPr>
          <w:i/>
        </w:rPr>
        <w:t>SAGE Open, 13</w:t>
      </w:r>
      <w:r w:rsidRPr="006120C6">
        <w:t>(2), 21582440231171297. doi:10.1177/21582440231171297</w:t>
      </w:r>
    </w:p>
    <w:p w:rsidR="006120C6" w:rsidRPr="006120C6" w:rsidRDefault="006120C6" w:rsidP="006120C6">
      <w:pPr>
        <w:pStyle w:val="EndNoteBibliography"/>
        <w:spacing w:after="0"/>
        <w:ind w:left="720" w:hanging="720"/>
        <w:jc w:val="both"/>
      </w:pPr>
      <w:r w:rsidRPr="006120C6">
        <w:t xml:space="preserve">Barro, R. J. (1989). The Ricardian approach to budget deficits. </w:t>
      </w:r>
      <w:r w:rsidRPr="006120C6">
        <w:rPr>
          <w:i/>
        </w:rPr>
        <w:t>Journal of Economic perspectives, 3</w:t>
      </w:r>
      <w:r w:rsidRPr="006120C6">
        <w:t xml:space="preserve">(2), 37-54. </w:t>
      </w:r>
    </w:p>
    <w:p w:rsidR="006120C6" w:rsidRPr="006120C6" w:rsidRDefault="006120C6" w:rsidP="006120C6">
      <w:pPr>
        <w:pStyle w:val="EndNoteBibliography"/>
        <w:spacing w:after="0"/>
        <w:ind w:left="720" w:hanging="720"/>
        <w:jc w:val="both"/>
      </w:pPr>
      <w:r w:rsidRPr="006120C6">
        <w:t xml:space="preserve">Biplob, M. N. K. (2019). Does budget deficit impede economic growth? Evidence from Bangladesh. </w:t>
      </w:r>
      <w:r w:rsidRPr="006120C6">
        <w:rPr>
          <w:i/>
        </w:rPr>
        <w:t>Journal of Management, Economics, and Industrial Organization, 3</w:t>
      </w:r>
      <w:r w:rsidRPr="006120C6">
        <w:t xml:space="preserve">(2), 66-94. </w:t>
      </w:r>
    </w:p>
    <w:p w:rsidR="006120C6" w:rsidRPr="006120C6" w:rsidRDefault="006120C6" w:rsidP="006120C6">
      <w:pPr>
        <w:pStyle w:val="EndNoteBibliography"/>
        <w:spacing w:after="0"/>
        <w:ind w:left="720" w:hanging="720"/>
        <w:jc w:val="both"/>
      </w:pPr>
      <w:r w:rsidRPr="006120C6">
        <w:t xml:space="preserve">Canterbery, E. R. (2009). </w:t>
      </w:r>
      <w:r w:rsidRPr="006120C6">
        <w:rPr>
          <w:i/>
        </w:rPr>
        <w:t>Making Of Economics, The -Vol Iii: The Radical Assault</w:t>
      </w:r>
      <w:r w:rsidRPr="006120C6">
        <w:t>: World Scientific Publishing Company.</w:t>
      </w:r>
    </w:p>
    <w:p w:rsidR="006120C6" w:rsidRPr="006120C6" w:rsidRDefault="006120C6" w:rsidP="006120C6">
      <w:pPr>
        <w:pStyle w:val="EndNoteBibliography"/>
        <w:spacing w:after="0"/>
        <w:ind w:left="720" w:hanging="720"/>
        <w:jc w:val="both"/>
      </w:pPr>
      <w:r w:rsidRPr="006120C6">
        <w:t xml:space="preserve">Chambers, D., Dimson, E., &amp; Foo, J. (2015). Keynes the stock market investor: a quantitative analysis. </w:t>
      </w:r>
      <w:r w:rsidRPr="006120C6">
        <w:rPr>
          <w:i/>
        </w:rPr>
        <w:t>Journal of Financial and Quantitative Analysis, 50</w:t>
      </w:r>
      <w:r w:rsidRPr="006120C6">
        <w:t xml:space="preserve">(4), 843-868. </w:t>
      </w:r>
    </w:p>
    <w:p w:rsidR="006120C6" w:rsidRPr="006120C6" w:rsidRDefault="006120C6" w:rsidP="006120C6">
      <w:pPr>
        <w:pStyle w:val="EndNoteBibliography"/>
        <w:spacing w:after="0"/>
        <w:ind w:left="720" w:hanging="720"/>
        <w:jc w:val="both"/>
      </w:pPr>
      <w:r w:rsidRPr="006120C6">
        <w:t xml:space="preserve">Chirwa, T. G., &amp; Odhiambo, N. M. (2016). Macroeconomic determinants of economic growth: A review of international literature. </w:t>
      </w:r>
      <w:r w:rsidRPr="006120C6">
        <w:rPr>
          <w:i/>
        </w:rPr>
        <w:t>The South East European Journal of Economics and Business, 11</w:t>
      </w:r>
      <w:r w:rsidRPr="006120C6">
        <w:t xml:space="preserve">(2). </w:t>
      </w:r>
    </w:p>
    <w:p w:rsidR="006120C6" w:rsidRPr="006120C6" w:rsidRDefault="006120C6" w:rsidP="006120C6">
      <w:pPr>
        <w:pStyle w:val="EndNoteBibliography"/>
        <w:spacing w:after="0"/>
        <w:ind w:left="720" w:hanging="720"/>
        <w:jc w:val="both"/>
      </w:pPr>
      <w:r w:rsidRPr="006120C6">
        <w:t xml:space="preserve">Chowdhury, A., Hamid, M. K., &amp; Akhi, R. A. (2019). Impact of macroeconomic variables on economic growth: Bangladesh perspective. </w:t>
      </w:r>
      <w:r w:rsidRPr="006120C6">
        <w:rPr>
          <w:i/>
        </w:rPr>
        <w:t>Information Management and Computer Science, 2</w:t>
      </w:r>
      <w:r w:rsidRPr="006120C6">
        <w:t xml:space="preserve">(2), 19-22. </w:t>
      </w:r>
    </w:p>
    <w:p w:rsidR="006120C6" w:rsidRPr="006120C6" w:rsidRDefault="006120C6" w:rsidP="006120C6">
      <w:pPr>
        <w:pStyle w:val="EndNoteBibliography"/>
        <w:spacing w:after="0"/>
        <w:ind w:left="720" w:hanging="720"/>
        <w:jc w:val="both"/>
      </w:pPr>
      <w:r w:rsidRPr="006120C6">
        <w:t xml:space="preserve">de Mendonça, H. F., &amp; Baca, A. C. (2022). Fiscal opacity and reduction of income inequality through taxation: Effects on economic growth. </w:t>
      </w:r>
      <w:r w:rsidRPr="006120C6">
        <w:rPr>
          <w:i/>
        </w:rPr>
        <w:t>The Quarterly Review of Economics and Finance, 83</w:t>
      </w:r>
      <w:r w:rsidRPr="006120C6">
        <w:t>, 69-82. doi:</w:t>
      </w:r>
      <w:hyperlink r:id="rId17" w:history="1">
        <w:r w:rsidRPr="006120C6">
          <w:rPr>
            <w:rStyle w:val="Hyperlink"/>
          </w:rPr>
          <w:t>https://doi.org/10.1016/j.qref.2021.11.006</w:t>
        </w:r>
      </w:hyperlink>
    </w:p>
    <w:p w:rsidR="006120C6" w:rsidRPr="006120C6" w:rsidRDefault="006120C6" w:rsidP="006120C6">
      <w:pPr>
        <w:pStyle w:val="EndNoteBibliography"/>
        <w:spacing w:after="0"/>
        <w:ind w:left="720" w:hanging="720"/>
        <w:jc w:val="both"/>
      </w:pPr>
      <w:r w:rsidRPr="006120C6">
        <w:t xml:space="preserve">Dey, S. R., &amp; Tareque, M. (2022). Twin deficits hypothesis in Bangladesh: an empirical investigation. </w:t>
      </w:r>
      <w:r w:rsidRPr="006120C6">
        <w:rPr>
          <w:i/>
        </w:rPr>
        <w:t>International Journal of Emerging Markets, 17</w:t>
      </w:r>
      <w:r w:rsidRPr="006120C6">
        <w:t>(9), 2350-2379. doi:10.1108/IJOEM-06-2020-0628</w:t>
      </w:r>
    </w:p>
    <w:p w:rsidR="006120C6" w:rsidRPr="006120C6" w:rsidRDefault="006120C6" w:rsidP="006120C6">
      <w:pPr>
        <w:pStyle w:val="EndNoteBibliography"/>
        <w:spacing w:after="0"/>
        <w:ind w:left="720" w:hanging="720"/>
        <w:jc w:val="both"/>
      </w:pPr>
      <w:r w:rsidRPr="006120C6">
        <w:t xml:space="preserve">Emana, D. (2021). The relationship between budget deficit and economic growth: Evidence from ethiopia. </w:t>
      </w:r>
      <w:r w:rsidRPr="006120C6">
        <w:rPr>
          <w:i/>
        </w:rPr>
        <w:t>Applied Journal of Economics, Management and Social Sciences, 2</w:t>
      </w:r>
      <w:r w:rsidRPr="006120C6">
        <w:t xml:space="preserve">(2), 10-15. </w:t>
      </w:r>
    </w:p>
    <w:p w:rsidR="006120C6" w:rsidRPr="006120C6" w:rsidRDefault="006120C6" w:rsidP="006120C6">
      <w:pPr>
        <w:pStyle w:val="EndNoteBibliography"/>
        <w:spacing w:after="0"/>
        <w:ind w:left="720" w:hanging="720"/>
        <w:jc w:val="both"/>
      </w:pPr>
      <w:r w:rsidRPr="006120C6">
        <w:t xml:space="preserve">Hossin, M. S. (2023). Interest rate deregulation, financial development and economic growth: Evidence from Bangladesh. </w:t>
      </w:r>
      <w:r w:rsidRPr="006120C6">
        <w:rPr>
          <w:i/>
        </w:rPr>
        <w:t>Global business review, 24</w:t>
      </w:r>
      <w:r w:rsidRPr="006120C6">
        <w:t xml:space="preserve">(4), 690-703. </w:t>
      </w:r>
    </w:p>
    <w:p w:rsidR="006120C6" w:rsidRPr="006120C6" w:rsidRDefault="006120C6" w:rsidP="006120C6">
      <w:pPr>
        <w:pStyle w:val="EndNoteBibliography"/>
        <w:spacing w:after="0"/>
        <w:ind w:left="720" w:hanging="720"/>
        <w:jc w:val="both"/>
      </w:pPr>
      <w:r w:rsidRPr="006120C6">
        <w:t xml:space="preserve">Hussain, M. E., &amp; Haque, M. (2017). Fiscal Deficit and Its Impact on Economic Growth: Evidence from Bangladesh. </w:t>
      </w:r>
      <w:r w:rsidRPr="006120C6">
        <w:rPr>
          <w:i/>
        </w:rPr>
        <w:t>Economies, 5</w:t>
      </w:r>
      <w:r w:rsidRPr="006120C6">
        <w:t xml:space="preserve">(4), 37. Retrieved from </w:t>
      </w:r>
      <w:hyperlink r:id="rId18" w:history="1">
        <w:r w:rsidRPr="006120C6">
          <w:rPr>
            <w:rStyle w:val="Hyperlink"/>
          </w:rPr>
          <w:t>https://www.mdpi.com/2227-7099/5/4/37</w:t>
        </w:r>
      </w:hyperlink>
    </w:p>
    <w:p w:rsidR="006120C6" w:rsidRPr="006120C6" w:rsidRDefault="006120C6" w:rsidP="006120C6">
      <w:pPr>
        <w:pStyle w:val="EndNoteBibliography"/>
        <w:spacing w:after="0"/>
        <w:ind w:left="720" w:hanging="720"/>
        <w:jc w:val="both"/>
      </w:pPr>
      <w:r w:rsidRPr="006120C6">
        <w:t xml:space="preserve">Marpaung, G. N., Dahana, T. N., Pitaloka, L. K., Widia, S., Setiawan, A. B., &amp; Kumala, S. N. (2023). Implementation Of Tax Amnesty Policy on The Indonesia Economic Development. </w:t>
      </w:r>
      <w:r w:rsidRPr="006120C6">
        <w:rPr>
          <w:i/>
        </w:rPr>
        <w:t>Calitatea, 24</w:t>
      </w:r>
      <w:r w:rsidRPr="006120C6">
        <w:t xml:space="preserve">(195), 19-28. </w:t>
      </w:r>
    </w:p>
    <w:p w:rsidR="006120C6" w:rsidRPr="006120C6" w:rsidRDefault="006120C6" w:rsidP="006120C6">
      <w:pPr>
        <w:pStyle w:val="EndNoteBibliography"/>
        <w:spacing w:after="0"/>
        <w:ind w:left="720" w:hanging="720"/>
        <w:jc w:val="both"/>
      </w:pPr>
      <w:r w:rsidRPr="006120C6">
        <w:t xml:space="preserve">Mavodyo, E. (2022). The impact of budget deficit on economic growth and its channels in South Africa. </w:t>
      </w:r>
      <w:r w:rsidRPr="006120C6">
        <w:rPr>
          <w:i/>
        </w:rPr>
        <w:t>African Journal of Economic and Management Studies, ahead-of-print</w:t>
      </w:r>
      <w:r w:rsidRPr="006120C6">
        <w:t>(ahead-of-print). doi:10.1108/AJEMS-10-2021-0436</w:t>
      </w:r>
    </w:p>
    <w:p w:rsidR="006120C6" w:rsidRPr="006120C6" w:rsidRDefault="006120C6" w:rsidP="006120C6">
      <w:pPr>
        <w:pStyle w:val="EndNoteBibliography"/>
        <w:spacing w:after="0"/>
        <w:ind w:left="720" w:hanging="720"/>
        <w:jc w:val="both"/>
      </w:pPr>
      <w:r w:rsidRPr="006120C6">
        <w:t xml:space="preserve">Musa, K., Ali, N., Said, J., Ghapar, F., Mariev, O., Mohamed, N., &amp; Tahir, H. M. (2023). Does the Effectiveness of Budget Deficit Vary between Welfare and Non-Welfare Countries? </w:t>
      </w:r>
      <w:r w:rsidRPr="006120C6">
        <w:rPr>
          <w:i/>
        </w:rPr>
        <w:t>Sustainability, 15</w:t>
      </w:r>
      <w:r w:rsidRPr="006120C6">
        <w:t xml:space="preserve">(5), 3901. Retrieved from </w:t>
      </w:r>
      <w:hyperlink r:id="rId19" w:history="1">
        <w:r w:rsidRPr="006120C6">
          <w:rPr>
            <w:rStyle w:val="Hyperlink"/>
          </w:rPr>
          <w:t>https://www.mdpi.com/2071-1050/15/5/3901</w:t>
        </w:r>
      </w:hyperlink>
    </w:p>
    <w:p w:rsidR="006120C6" w:rsidRPr="006120C6" w:rsidRDefault="006120C6" w:rsidP="006120C6">
      <w:pPr>
        <w:pStyle w:val="EndNoteBibliography"/>
        <w:spacing w:after="0"/>
        <w:ind w:left="720" w:hanging="720"/>
        <w:jc w:val="both"/>
      </w:pPr>
      <w:r w:rsidRPr="006120C6">
        <w:lastRenderedPageBreak/>
        <w:t xml:space="preserve">Nazari, M., Asadi, E., &amp; Imanian, M. (2023). Uncertainty, budget deficit and economic growth in OPEC member countries. </w:t>
      </w:r>
      <w:r w:rsidRPr="006120C6">
        <w:rPr>
          <w:i/>
        </w:rPr>
        <w:t>Energy Sources, Part A: Recovery, Utilization, and Environmental Effects, 45</w:t>
      </w:r>
      <w:r w:rsidRPr="006120C6">
        <w:t>(2), 3519-3529. doi:10.1080/15567036.2019.1668510</w:t>
      </w:r>
    </w:p>
    <w:p w:rsidR="006120C6" w:rsidRPr="006120C6" w:rsidRDefault="006120C6" w:rsidP="006120C6">
      <w:pPr>
        <w:pStyle w:val="EndNoteBibliography"/>
        <w:spacing w:after="0"/>
        <w:ind w:left="720" w:hanging="720"/>
        <w:jc w:val="both"/>
      </w:pPr>
      <w:r w:rsidRPr="006120C6">
        <w:t xml:space="preserve">Okafor, S. N., Ekesiobi, C., Ifebi, O., Dimnwobi, S. K., &amp; Asongu, S. A. (2022). Testing the triple deficit hypothesis for sub‐Saharan Africa: Implications for the African Continental Free Trade Area. </w:t>
      </w:r>
      <w:r w:rsidRPr="006120C6">
        <w:rPr>
          <w:i/>
        </w:rPr>
        <w:t>African Development Review, 34</w:t>
      </w:r>
      <w:r w:rsidRPr="006120C6">
        <w:t xml:space="preserve">(1), 142-153. </w:t>
      </w:r>
    </w:p>
    <w:p w:rsidR="006120C6" w:rsidRPr="006120C6" w:rsidRDefault="006120C6" w:rsidP="006120C6">
      <w:pPr>
        <w:pStyle w:val="EndNoteBibliography"/>
        <w:spacing w:after="0"/>
        <w:ind w:left="720" w:hanging="720"/>
        <w:jc w:val="both"/>
      </w:pPr>
      <w:r w:rsidRPr="006120C6">
        <w:t xml:space="preserve">Pelsa, I., &amp; Balina, S. (2022). </w:t>
      </w:r>
      <w:r w:rsidRPr="006120C6">
        <w:rPr>
          <w:i/>
        </w:rPr>
        <w:t>Development of economic theory–from theories of economic growth and economic development to the paradigm of sustainable development.</w:t>
      </w:r>
      <w:r w:rsidRPr="006120C6">
        <w:t xml:space="preserve"> Paper presented at the DIEM: Dubrovnik International Economic Meeting.</w:t>
      </w:r>
    </w:p>
    <w:p w:rsidR="006120C6" w:rsidRPr="006120C6" w:rsidRDefault="006120C6" w:rsidP="006120C6">
      <w:pPr>
        <w:pStyle w:val="EndNoteBibliography"/>
        <w:spacing w:after="0"/>
        <w:ind w:left="720" w:hanging="720"/>
        <w:jc w:val="both"/>
      </w:pPr>
      <w:r w:rsidRPr="006120C6">
        <w:t xml:space="preserve">Rana, E. A., &amp; Wahid, A. N. (2017). Fiscal deficit and economic growth in Bangladesh: A time-series analysis. </w:t>
      </w:r>
      <w:r w:rsidRPr="006120C6">
        <w:rPr>
          <w:i/>
        </w:rPr>
        <w:t>The American Economist, 62</w:t>
      </w:r>
      <w:r w:rsidRPr="006120C6">
        <w:t xml:space="preserve">(1), 31-42. </w:t>
      </w:r>
    </w:p>
    <w:p w:rsidR="006120C6" w:rsidRPr="006120C6" w:rsidRDefault="006120C6" w:rsidP="006120C6">
      <w:pPr>
        <w:pStyle w:val="EndNoteBibliography"/>
        <w:spacing w:after="0"/>
        <w:ind w:left="720" w:hanging="720"/>
        <w:jc w:val="both"/>
      </w:pPr>
      <w:r w:rsidRPr="006120C6">
        <w:t xml:space="preserve">Ravinthirakumaran, N., Selvanathan, S., &amp; Selvanathan, E. A. (2016). The twin deficits hypothesis in the SAARC countries: an empirical investigation. </w:t>
      </w:r>
      <w:r w:rsidRPr="006120C6">
        <w:rPr>
          <w:i/>
        </w:rPr>
        <w:t>Journal of the Asia Pacific Economy, 21</w:t>
      </w:r>
      <w:r w:rsidRPr="006120C6">
        <w:t xml:space="preserve">(1), 77-90. </w:t>
      </w:r>
    </w:p>
    <w:p w:rsidR="006120C6" w:rsidRPr="006120C6" w:rsidRDefault="006120C6" w:rsidP="006120C6">
      <w:pPr>
        <w:pStyle w:val="EndNoteBibliography"/>
        <w:spacing w:after="0"/>
        <w:ind w:left="720" w:hanging="720"/>
        <w:jc w:val="both"/>
      </w:pPr>
      <w:r w:rsidRPr="006120C6">
        <w:t xml:space="preserve">Roy, A., &amp; Gupta, S. D. (2013). An empirical investigation of budget and trade deficits: the case of Bangladesh. </w:t>
      </w:r>
      <w:r w:rsidRPr="006120C6">
        <w:rPr>
          <w:i/>
        </w:rPr>
        <w:t>International Journal of Economics and Financial Issues, 3</w:t>
      </w:r>
      <w:r w:rsidRPr="006120C6">
        <w:t xml:space="preserve">(3), 570-579. </w:t>
      </w:r>
    </w:p>
    <w:p w:rsidR="006120C6" w:rsidRPr="006120C6" w:rsidRDefault="006120C6" w:rsidP="006120C6">
      <w:pPr>
        <w:pStyle w:val="EndNoteBibliography"/>
        <w:spacing w:after="0"/>
        <w:ind w:left="720" w:hanging="720"/>
        <w:jc w:val="both"/>
      </w:pPr>
      <w:r w:rsidRPr="006120C6">
        <w:t xml:space="preserve">Sadat, S. S., Najarzadeh, R., &amp; Agheli, L. (2022). The Impact of Budget Deficit on Economic Growth of Afghanistan. </w:t>
      </w:r>
      <w:r w:rsidRPr="006120C6">
        <w:rPr>
          <w:i/>
        </w:rPr>
        <w:t>Journal of Economic Cooperation &amp; Development, 43</w:t>
      </w:r>
      <w:r w:rsidRPr="006120C6">
        <w:t xml:space="preserve">(3), 1-20. </w:t>
      </w:r>
    </w:p>
    <w:p w:rsidR="006120C6" w:rsidRPr="006120C6" w:rsidRDefault="006120C6" w:rsidP="006120C6">
      <w:pPr>
        <w:pStyle w:val="EndNoteBibliography"/>
        <w:spacing w:after="0"/>
        <w:ind w:left="720" w:hanging="720"/>
        <w:jc w:val="both"/>
      </w:pPr>
      <w:r w:rsidRPr="006120C6">
        <w:t xml:space="preserve">Sadekin, M. N., Alam, M. M., &amp; Saha, S. (2020). Analysis of trend and sources of government budget deficit financing in Bangladesh. </w:t>
      </w:r>
      <w:r w:rsidRPr="006120C6">
        <w:rPr>
          <w:i/>
        </w:rPr>
        <w:t>Journal of International Studies, 16</w:t>
      </w:r>
      <w:r w:rsidRPr="006120C6">
        <w:t xml:space="preserve">, 129-144. </w:t>
      </w:r>
    </w:p>
    <w:p w:rsidR="006120C6" w:rsidRPr="006120C6" w:rsidRDefault="006120C6" w:rsidP="006120C6">
      <w:pPr>
        <w:pStyle w:val="EndNoteBibliography"/>
        <w:spacing w:after="0"/>
        <w:ind w:left="720" w:hanging="720"/>
        <w:jc w:val="both"/>
      </w:pPr>
      <w:r w:rsidRPr="006120C6">
        <w:t xml:space="preserve">Shah, S. S. A., Jadoon, S., &amp; Afridi, M. A. (2022). Relevance of twin deficit hypothesis in the presence of structural breaks: an evidence from Pakistan. </w:t>
      </w:r>
      <w:r w:rsidRPr="006120C6">
        <w:rPr>
          <w:i/>
        </w:rPr>
        <w:t>Quality &amp; Quantity</w:t>
      </w:r>
      <w:r w:rsidRPr="006120C6">
        <w:t xml:space="preserve">, 1-16. </w:t>
      </w:r>
    </w:p>
    <w:p w:rsidR="006120C6" w:rsidRPr="006120C6" w:rsidRDefault="006120C6" w:rsidP="006120C6">
      <w:pPr>
        <w:pStyle w:val="EndNoteBibliography"/>
        <w:spacing w:after="0"/>
        <w:ind w:left="720" w:hanging="720"/>
        <w:jc w:val="both"/>
      </w:pPr>
      <w:r w:rsidRPr="006120C6">
        <w:t xml:space="preserve">Sirah, E. S. (2020). Budget Deficit and Economic Growth in Ethiopia: Evidence from ARDL-VAR Model Approach. </w:t>
      </w:r>
    </w:p>
    <w:p w:rsidR="006120C6" w:rsidRPr="006120C6" w:rsidRDefault="006120C6" w:rsidP="006120C6">
      <w:pPr>
        <w:pStyle w:val="EndNoteBibliography"/>
        <w:spacing w:after="0"/>
        <w:ind w:left="720" w:hanging="720"/>
        <w:jc w:val="both"/>
      </w:pPr>
      <w:r w:rsidRPr="006120C6">
        <w:t xml:space="preserve">Tran, O. K. T. (2022). Does there exist an optimal budget balance to improve economic growth? empirical evidence from Asian countries. </w:t>
      </w:r>
      <w:r w:rsidRPr="006120C6">
        <w:rPr>
          <w:i/>
        </w:rPr>
        <w:t>Cogent Economics &amp; Finance, 10</w:t>
      </w:r>
      <w:r w:rsidRPr="006120C6">
        <w:t>(1), 2114174. doi:10.1080/23322039.2022.2114174</w:t>
      </w:r>
    </w:p>
    <w:p w:rsidR="006120C6" w:rsidRPr="006120C6" w:rsidRDefault="006120C6" w:rsidP="006120C6">
      <w:pPr>
        <w:pStyle w:val="EndNoteBibliography"/>
        <w:spacing w:after="0"/>
        <w:ind w:left="720" w:hanging="720"/>
        <w:jc w:val="both"/>
      </w:pPr>
      <w:r w:rsidRPr="006120C6">
        <w:t xml:space="preserve">Tung, L. T. (2018). The effect of fiscal deficit on economic growth in an emerging economy: Evidence from Vietnam. </w:t>
      </w:r>
      <w:r w:rsidRPr="006120C6">
        <w:rPr>
          <w:i/>
        </w:rPr>
        <w:t>Journal of International Studies, 11</w:t>
      </w:r>
      <w:r w:rsidRPr="006120C6">
        <w:t>(3). doi:</w:t>
      </w:r>
      <w:hyperlink r:id="rId20" w:history="1">
        <w:r w:rsidRPr="006120C6">
          <w:rPr>
            <w:rStyle w:val="Hyperlink"/>
          </w:rPr>
          <w:t>https://doi.org/10.14254/2071-8330.2018/11-3/16</w:t>
        </w:r>
      </w:hyperlink>
    </w:p>
    <w:p w:rsidR="006120C6" w:rsidRPr="006120C6" w:rsidRDefault="006120C6" w:rsidP="006120C6">
      <w:pPr>
        <w:pStyle w:val="EndNoteBibliography"/>
        <w:spacing w:after="0"/>
        <w:ind w:left="720" w:hanging="720"/>
        <w:jc w:val="both"/>
      </w:pPr>
      <w:r w:rsidRPr="006120C6">
        <w:t xml:space="preserve">Umeh, C. A., Ochuba, C. D., &amp; Ihezie, U. R. (2021). Impact of government budget deficits on public health sector output in Nigeria. </w:t>
      </w:r>
      <w:r w:rsidRPr="006120C6">
        <w:rPr>
          <w:i/>
        </w:rPr>
        <w:t>World Journal of Advanced Research and Reviews, 11</w:t>
      </w:r>
      <w:r w:rsidRPr="006120C6">
        <w:t xml:space="preserve">(2), 350-364. </w:t>
      </w:r>
    </w:p>
    <w:p w:rsidR="006120C6" w:rsidRPr="006120C6" w:rsidRDefault="006120C6" w:rsidP="006120C6">
      <w:pPr>
        <w:pStyle w:val="EndNoteBibliography"/>
        <w:ind w:left="720" w:hanging="720"/>
        <w:jc w:val="both"/>
      </w:pPr>
      <w:r w:rsidRPr="006120C6">
        <w:t xml:space="preserve">WDI. (2016). World development indicator. </w:t>
      </w:r>
      <w:r w:rsidRPr="006120C6">
        <w:rPr>
          <w:i/>
        </w:rPr>
        <w:t>World Bank</w:t>
      </w:r>
      <w:r w:rsidRPr="006120C6">
        <w:t xml:space="preserve">. </w:t>
      </w:r>
    </w:p>
    <w:p w:rsidR="00710B18" w:rsidRPr="000C11C8" w:rsidRDefault="00930126" w:rsidP="006120C6">
      <w:pPr>
        <w:spacing w:line="360" w:lineRule="auto"/>
        <w:jc w:val="both"/>
        <w:rPr>
          <w:rFonts w:ascii="Times New Roman" w:hAnsi="Times New Roman" w:cs="Times New Roman"/>
        </w:rPr>
      </w:pPr>
      <w:r w:rsidRPr="000C11C8">
        <w:rPr>
          <w:rFonts w:ascii="Times New Roman" w:hAnsi="Times New Roman" w:cs="Times New Roman"/>
        </w:rPr>
        <w:fldChar w:fldCharType="end"/>
      </w:r>
    </w:p>
    <w:p w:rsidR="00A17C90" w:rsidRDefault="00A17C90" w:rsidP="006120C6">
      <w:pPr>
        <w:spacing w:line="360" w:lineRule="auto"/>
        <w:jc w:val="both"/>
        <w:rPr>
          <w:rFonts w:ascii="Times New Roman" w:hAnsi="Times New Roman" w:cs="Times New Roman"/>
        </w:rPr>
      </w:pPr>
    </w:p>
    <w:sectPr w:rsidR="00A17C90" w:rsidSect="00046D46">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2" w:author="yousuf8676" w:date="2025-01-26T11:34:00Z" w:initials="y">
    <w:p w:rsidR="009E1345" w:rsidRDefault="009E1345">
      <w:pPr>
        <w:pStyle w:val="CommentText"/>
      </w:pPr>
      <w:r>
        <w:rPr>
          <w:rStyle w:val="CommentReference"/>
        </w:rPr>
        <w:annotationRef/>
      </w:r>
      <w:r>
        <w:t xml:space="preserve">Please use two or three decimal points in all tables ( </w:t>
      </w:r>
      <w:r w:rsidRPr="00BD366F">
        <w:rPr>
          <w:highlight w:val="yellow"/>
        </w:rPr>
        <w:t xml:space="preserve">Ex: </w:t>
      </w:r>
      <w:r w:rsidRPr="00BD366F">
        <w:rPr>
          <w:rFonts w:ascii="Times New Roman" w:hAnsi="Times New Roman" w:cs="Times New Roman"/>
          <w:color w:val="000000"/>
          <w:kern w:val="0"/>
          <w:sz w:val="18"/>
          <w:szCs w:val="18"/>
          <w:highlight w:val="yellow"/>
          <w:lang w:bidi="bn-BD"/>
        </w:rPr>
        <w:t>730.954</w:t>
      </w:r>
      <w:r w:rsidR="00F05AC1">
        <w:rPr>
          <w:rFonts w:ascii="Times New Roman" w:hAnsi="Times New Roman" w:cs="Times New Roman"/>
          <w:color w:val="000000"/>
          <w:kern w:val="0"/>
          <w:sz w:val="18"/>
          <w:szCs w:val="18"/>
          <w:highlight w:val="yellow"/>
          <w:lang w:bidi="bn-BD"/>
        </w:rPr>
        <w:t xml:space="preserve"> / 730.95 </w:t>
      </w:r>
      <w:r w:rsidRPr="00BD366F">
        <w:rPr>
          <w:rFonts w:ascii="Times New Roman" w:hAnsi="Times New Roman" w:cs="Times New Roman"/>
          <w:color w:val="000000"/>
          <w:kern w:val="0"/>
          <w:sz w:val="18"/>
          <w:szCs w:val="18"/>
          <w:highlight w:val="yellow"/>
          <w:lang w:bidi="bn-BD"/>
        </w:rPr>
        <w:t>)</w:t>
      </w:r>
    </w:p>
  </w:comment>
  <w:comment w:id="26" w:author="yousuf8676" w:date="2025-01-23T17:19:00Z" w:initials="y">
    <w:p w:rsidR="007908F1" w:rsidRDefault="007908F1">
      <w:pPr>
        <w:pStyle w:val="CommentText"/>
      </w:pPr>
      <w:r>
        <w:rPr>
          <w:rStyle w:val="CommentReference"/>
        </w:rPr>
        <w:annotationRef/>
      </w:r>
      <w:r>
        <w:t>Transform the Variable into million USD</w:t>
      </w:r>
    </w:p>
  </w:comment>
  <w:comment w:id="33" w:author="yousuf8676" w:date="2025-01-26T11:48:00Z" w:initials="y">
    <w:p w:rsidR="002152F8" w:rsidRDefault="002152F8">
      <w:pPr>
        <w:pStyle w:val="CommentText"/>
      </w:pPr>
      <w:r>
        <w:rPr>
          <w:rStyle w:val="CommentReference"/>
        </w:rPr>
        <w:annotationRef/>
      </w:r>
      <w:r>
        <w:t>You only reported the short-run values. Please report the Long run value and F-test value for Bound test.</w:t>
      </w:r>
    </w:p>
  </w:comment>
  <w:comment w:id="37" w:author="yousuf8676" w:date="2025-01-26T11:36:00Z" w:initials="y">
    <w:p w:rsidR="00471FF2" w:rsidRDefault="00471FF2">
      <w:pPr>
        <w:pStyle w:val="CommentText"/>
      </w:pPr>
      <w:r>
        <w:rPr>
          <w:rStyle w:val="CommentReference"/>
        </w:rPr>
        <w:annotationRef/>
      </w:r>
      <w:r>
        <w:t xml:space="preserve">Please also report the graph of the CUSUM Square.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F1B" w:rsidRDefault="00746F1B">
      <w:pPr>
        <w:spacing w:after="0" w:line="240" w:lineRule="auto"/>
      </w:pPr>
      <w:r>
        <w:separator/>
      </w:r>
    </w:p>
  </w:endnote>
  <w:endnote w:type="continuationSeparator" w:id="1">
    <w:p w:rsidR="00746F1B" w:rsidRDefault="00746F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031444"/>
      <w:docPartObj>
        <w:docPartGallery w:val="Page Numbers (Bottom of Page)"/>
        <w:docPartUnique/>
      </w:docPartObj>
    </w:sdtPr>
    <w:sdtEndPr>
      <w:rPr>
        <w:noProof/>
      </w:rPr>
    </w:sdtEndPr>
    <w:sdtContent>
      <w:p w:rsidR="00D84B6C" w:rsidRDefault="00930126">
        <w:pPr>
          <w:pStyle w:val="Footer"/>
          <w:jc w:val="center"/>
        </w:pPr>
        <w:r>
          <w:fldChar w:fldCharType="begin"/>
        </w:r>
        <w:r w:rsidR="00D84B6C">
          <w:instrText xml:space="preserve"> PAGE   \* MERGEFORMAT </w:instrText>
        </w:r>
        <w:r>
          <w:fldChar w:fldCharType="separate"/>
        </w:r>
        <w:r w:rsidR="00D84B6C">
          <w:rPr>
            <w:noProof/>
          </w:rPr>
          <w:t>2</w:t>
        </w:r>
        <w:r>
          <w:rPr>
            <w:noProof/>
          </w:rPr>
          <w:fldChar w:fldCharType="end"/>
        </w:r>
      </w:p>
    </w:sdtContent>
  </w:sdt>
  <w:p w:rsidR="00D84B6C" w:rsidRDefault="00D84B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6C" w:rsidRDefault="00D84B6C">
    <w:pPr>
      <w:pStyle w:val="Footer"/>
    </w:pPr>
    <w:r>
      <w:rPr>
        <w:rFonts w:asciiTheme="majorHAnsi" w:eastAsiaTheme="majorEastAsia" w:hAnsiTheme="majorHAnsi" w:cstheme="majorBidi"/>
        <w:color w:val="4472C4" w:themeColor="accent1"/>
        <w:sz w:val="20"/>
        <w:szCs w:val="20"/>
      </w:rPr>
      <w:t xml:space="preserve">pg. </w:t>
    </w:r>
    <w:r w:rsidR="00930126" w:rsidRPr="00930126">
      <w:rPr>
        <w:rFonts w:eastAsiaTheme="minorEastAsia"/>
        <w:color w:val="4472C4" w:themeColor="accent1"/>
        <w:sz w:val="20"/>
        <w:szCs w:val="20"/>
      </w:rPr>
      <w:fldChar w:fldCharType="begin"/>
    </w:r>
    <w:r>
      <w:rPr>
        <w:color w:val="4472C4" w:themeColor="accent1"/>
        <w:sz w:val="20"/>
        <w:szCs w:val="20"/>
      </w:rPr>
      <w:instrText xml:space="preserve"> PAGE    \* MERGEFORMAT </w:instrText>
    </w:r>
    <w:r w:rsidR="00930126" w:rsidRPr="00930126">
      <w:rPr>
        <w:rFonts w:eastAsiaTheme="minorEastAsia"/>
        <w:color w:val="4472C4" w:themeColor="accent1"/>
        <w:sz w:val="20"/>
        <w:szCs w:val="20"/>
      </w:rPr>
      <w:fldChar w:fldCharType="separate"/>
    </w:r>
    <w:r w:rsidR="002152F8" w:rsidRPr="002152F8">
      <w:rPr>
        <w:rFonts w:asciiTheme="majorHAnsi" w:eastAsiaTheme="majorEastAsia" w:hAnsiTheme="majorHAnsi" w:cstheme="majorBidi"/>
        <w:noProof/>
        <w:color w:val="4472C4" w:themeColor="accent1"/>
        <w:sz w:val="20"/>
        <w:szCs w:val="20"/>
      </w:rPr>
      <w:t>i</w:t>
    </w:r>
    <w:r w:rsidR="00930126">
      <w:rPr>
        <w:rFonts w:asciiTheme="majorHAnsi" w:eastAsiaTheme="majorEastAsia" w:hAnsiTheme="majorHAnsi" w:cstheme="majorBidi"/>
        <w:noProof/>
        <w:color w:val="4472C4" w:themeColor="accent1"/>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7863400"/>
      <w:docPartObj>
        <w:docPartGallery w:val="Page Numbers (Bottom of Page)"/>
        <w:docPartUnique/>
      </w:docPartObj>
    </w:sdtPr>
    <w:sdtEndPr>
      <w:rPr>
        <w:color w:val="7F7F7F" w:themeColor="background1" w:themeShade="7F"/>
        <w:spacing w:val="60"/>
      </w:rPr>
    </w:sdtEndPr>
    <w:sdtContent>
      <w:p w:rsidR="00D84B6C" w:rsidRDefault="00930126">
        <w:pPr>
          <w:pStyle w:val="Footer"/>
          <w:pBdr>
            <w:top w:val="single" w:sz="4" w:space="1" w:color="D9D9D9" w:themeColor="background1" w:themeShade="D9"/>
          </w:pBdr>
          <w:rPr>
            <w:b/>
            <w:bCs/>
          </w:rPr>
        </w:pPr>
        <w:r w:rsidRPr="00930126">
          <w:fldChar w:fldCharType="begin"/>
        </w:r>
        <w:r w:rsidR="00D84B6C">
          <w:instrText xml:space="preserve"> PAGE   \* MERGEFORMAT </w:instrText>
        </w:r>
        <w:r w:rsidRPr="00930126">
          <w:fldChar w:fldCharType="separate"/>
        </w:r>
        <w:r w:rsidR="002152F8" w:rsidRPr="002152F8">
          <w:rPr>
            <w:b/>
            <w:bCs/>
            <w:noProof/>
          </w:rPr>
          <w:t>10</w:t>
        </w:r>
        <w:r>
          <w:rPr>
            <w:b/>
            <w:bCs/>
            <w:noProof/>
          </w:rPr>
          <w:fldChar w:fldCharType="end"/>
        </w:r>
        <w:r w:rsidR="00D84B6C">
          <w:rPr>
            <w:b/>
            <w:bCs/>
          </w:rPr>
          <w:t xml:space="preserve"> | </w:t>
        </w:r>
        <w:r w:rsidR="00D84B6C">
          <w:rPr>
            <w:color w:val="7F7F7F" w:themeColor="background1" w:themeShade="7F"/>
            <w:spacing w:val="60"/>
          </w:rPr>
          <w:t>Page</w:t>
        </w:r>
      </w:p>
    </w:sdtContent>
  </w:sdt>
  <w:p w:rsidR="00D84B6C" w:rsidRDefault="00D84B6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387793"/>
      <w:docPartObj>
        <w:docPartGallery w:val="Page Numbers (Bottom of Page)"/>
        <w:docPartUnique/>
      </w:docPartObj>
    </w:sdtPr>
    <w:sdtEndPr>
      <w:rPr>
        <w:color w:val="7F7F7F" w:themeColor="background1" w:themeShade="7F"/>
        <w:spacing w:val="60"/>
      </w:rPr>
    </w:sdtEndPr>
    <w:sdtContent>
      <w:p w:rsidR="00D84B6C" w:rsidRDefault="00930126">
        <w:pPr>
          <w:pStyle w:val="Footer"/>
          <w:pBdr>
            <w:top w:val="single" w:sz="4" w:space="1" w:color="D9D9D9" w:themeColor="background1" w:themeShade="D9"/>
          </w:pBdr>
          <w:rPr>
            <w:b/>
            <w:bCs/>
          </w:rPr>
        </w:pPr>
        <w:r w:rsidRPr="00930126">
          <w:fldChar w:fldCharType="begin"/>
        </w:r>
        <w:r w:rsidR="00D84B6C">
          <w:instrText xml:space="preserve"> PAGE   \* MERGEFORMAT </w:instrText>
        </w:r>
        <w:r w:rsidRPr="00930126">
          <w:fldChar w:fldCharType="separate"/>
        </w:r>
        <w:r w:rsidR="00D84B6C">
          <w:rPr>
            <w:b/>
            <w:bCs/>
            <w:noProof/>
          </w:rPr>
          <w:t>2</w:t>
        </w:r>
        <w:r>
          <w:rPr>
            <w:b/>
            <w:bCs/>
            <w:noProof/>
          </w:rPr>
          <w:fldChar w:fldCharType="end"/>
        </w:r>
        <w:r w:rsidR="00D84B6C">
          <w:rPr>
            <w:b/>
            <w:bCs/>
          </w:rPr>
          <w:t xml:space="preserve"> | </w:t>
        </w:r>
        <w:r w:rsidR="00D84B6C">
          <w:rPr>
            <w:color w:val="7F7F7F" w:themeColor="background1" w:themeShade="7F"/>
            <w:spacing w:val="60"/>
          </w:rPr>
          <w:t>Page</w:t>
        </w:r>
      </w:p>
    </w:sdtContent>
  </w:sdt>
  <w:p w:rsidR="00D84B6C" w:rsidRDefault="00D84B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F1B" w:rsidRDefault="00746F1B">
      <w:pPr>
        <w:spacing w:after="0" w:line="240" w:lineRule="auto"/>
      </w:pPr>
      <w:r>
        <w:separator/>
      </w:r>
    </w:p>
  </w:footnote>
  <w:footnote w:type="continuationSeparator" w:id="1">
    <w:p w:rsidR="00746F1B" w:rsidRDefault="00746F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B75"/>
    <w:multiLevelType w:val="hybridMultilevel"/>
    <w:tmpl w:val="1F6E39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C43C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0B6E273A"/>
    <w:multiLevelType w:val="hybridMultilevel"/>
    <w:tmpl w:val="3CBEC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B5EE9"/>
    <w:multiLevelType w:val="multilevel"/>
    <w:tmpl w:val="BF4A0C1C"/>
    <w:lvl w:ilvl="0">
      <w:start w:val="2"/>
      <w:numFmt w:val="decimal"/>
      <w:lvlText w:val="%1.0"/>
      <w:lvlJc w:val="left"/>
      <w:pPr>
        <w:ind w:left="360" w:hanging="360"/>
      </w:pPr>
      <w:rPr>
        <w:rFonts w:hint="default"/>
        <w:sz w:val="24"/>
      </w:rPr>
    </w:lvl>
    <w:lvl w:ilvl="1">
      <w:start w:val="1"/>
      <w:numFmt w:val="decimal"/>
      <w:lvlText w:val="%1.%2"/>
      <w:lvlJc w:val="left"/>
      <w:pPr>
        <w:ind w:left="1080" w:hanging="36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600" w:hanging="72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400" w:hanging="108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4">
    <w:nsid w:val="11325BA0"/>
    <w:multiLevelType w:val="multilevel"/>
    <w:tmpl w:val="82FC6C4E"/>
    <w:lvl w:ilvl="0">
      <w:start w:val="2"/>
      <w:numFmt w:val="decimal"/>
      <w:lvlText w:val="%1."/>
      <w:lvlJc w:val="left"/>
      <w:pPr>
        <w:ind w:left="540" w:hanging="540"/>
      </w:pPr>
      <w:rPr>
        <w:rFonts w:eastAsia="Times New Roman" w:hint="default"/>
      </w:rPr>
    </w:lvl>
    <w:lvl w:ilvl="1">
      <w:start w:val="3"/>
      <w:numFmt w:val="decimal"/>
      <w:lvlText w:val="%1.%2."/>
      <w:lvlJc w:val="left"/>
      <w:pPr>
        <w:ind w:left="540" w:hanging="54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nsid w:val="17043A24"/>
    <w:multiLevelType w:val="multilevel"/>
    <w:tmpl w:val="60921ED2"/>
    <w:lvl w:ilvl="0">
      <w:start w:val="4"/>
      <w:numFmt w:val="decimal"/>
      <w:lvlText w:val="%1"/>
      <w:lvlJc w:val="left"/>
      <w:pPr>
        <w:ind w:left="360" w:hanging="360"/>
      </w:pPr>
      <w:rPr>
        <w:rFonts w:asciiTheme="minorHAnsi" w:eastAsiaTheme="minorHAnsi" w:hAnsiTheme="minorHAnsi" w:cstheme="minorBidi" w:hint="default"/>
        <w:color w:val="auto"/>
        <w:sz w:val="22"/>
      </w:rPr>
    </w:lvl>
    <w:lvl w:ilvl="1">
      <w:start w:val="5"/>
      <w:numFmt w:val="decimal"/>
      <w:lvlText w:val="%1.%2"/>
      <w:lvlJc w:val="left"/>
      <w:pPr>
        <w:ind w:left="720" w:hanging="720"/>
      </w:pPr>
      <w:rPr>
        <w:rFonts w:asciiTheme="minorHAnsi" w:eastAsiaTheme="minorHAnsi" w:hAnsiTheme="minorHAnsi" w:cstheme="minorBidi" w:hint="default"/>
        <w:color w:val="auto"/>
        <w:sz w:val="22"/>
      </w:rPr>
    </w:lvl>
    <w:lvl w:ilvl="2">
      <w:start w:val="1"/>
      <w:numFmt w:val="decimal"/>
      <w:lvlText w:val="%1.%2.%3"/>
      <w:lvlJc w:val="left"/>
      <w:pPr>
        <w:ind w:left="720" w:hanging="720"/>
      </w:pPr>
      <w:rPr>
        <w:rFonts w:asciiTheme="minorHAnsi" w:eastAsiaTheme="minorHAnsi" w:hAnsiTheme="minorHAnsi" w:cstheme="minorBidi" w:hint="default"/>
        <w:color w:val="auto"/>
        <w:sz w:val="22"/>
      </w:rPr>
    </w:lvl>
    <w:lvl w:ilvl="3">
      <w:start w:val="1"/>
      <w:numFmt w:val="decimal"/>
      <w:lvlText w:val="%1.%2.%3.%4"/>
      <w:lvlJc w:val="left"/>
      <w:pPr>
        <w:ind w:left="1080" w:hanging="1080"/>
      </w:pPr>
      <w:rPr>
        <w:rFonts w:asciiTheme="minorHAnsi" w:eastAsiaTheme="minorHAnsi" w:hAnsiTheme="minorHAnsi" w:cstheme="minorBidi" w:hint="default"/>
        <w:color w:val="auto"/>
        <w:sz w:val="22"/>
      </w:rPr>
    </w:lvl>
    <w:lvl w:ilvl="4">
      <w:start w:val="1"/>
      <w:numFmt w:val="decimal"/>
      <w:lvlText w:val="%1.%2.%3.%4.%5"/>
      <w:lvlJc w:val="left"/>
      <w:pPr>
        <w:ind w:left="1440" w:hanging="1440"/>
      </w:pPr>
      <w:rPr>
        <w:rFonts w:asciiTheme="minorHAnsi" w:eastAsiaTheme="minorHAnsi" w:hAnsiTheme="minorHAnsi" w:cstheme="minorBidi" w:hint="default"/>
        <w:color w:val="auto"/>
        <w:sz w:val="22"/>
      </w:rPr>
    </w:lvl>
    <w:lvl w:ilvl="5">
      <w:start w:val="1"/>
      <w:numFmt w:val="decimal"/>
      <w:lvlText w:val="%1.%2.%3.%4.%5.%6"/>
      <w:lvlJc w:val="left"/>
      <w:pPr>
        <w:ind w:left="1440" w:hanging="1440"/>
      </w:pPr>
      <w:rPr>
        <w:rFonts w:asciiTheme="minorHAnsi" w:eastAsiaTheme="minorHAnsi" w:hAnsiTheme="minorHAnsi" w:cstheme="minorBidi" w:hint="default"/>
        <w:color w:val="auto"/>
        <w:sz w:val="22"/>
      </w:rPr>
    </w:lvl>
    <w:lvl w:ilvl="6">
      <w:start w:val="1"/>
      <w:numFmt w:val="decimal"/>
      <w:lvlText w:val="%1.%2.%3.%4.%5.%6.%7"/>
      <w:lvlJc w:val="left"/>
      <w:pPr>
        <w:ind w:left="1800" w:hanging="1800"/>
      </w:pPr>
      <w:rPr>
        <w:rFonts w:asciiTheme="minorHAnsi" w:eastAsiaTheme="minorHAnsi" w:hAnsiTheme="minorHAnsi" w:cstheme="minorBidi" w:hint="default"/>
        <w:color w:val="auto"/>
        <w:sz w:val="22"/>
      </w:rPr>
    </w:lvl>
    <w:lvl w:ilvl="7">
      <w:start w:val="1"/>
      <w:numFmt w:val="decimal"/>
      <w:lvlText w:val="%1.%2.%3.%4.%5.%6.%7.%8"/>
      <w:lvlJc w:val="left"/>
      <w:pPr>
        <w:ind w:left="2160" w:hanging="2160"/>
      </w:pPr>
      <w:rPr>
        <w:rFonts w:asciiTheme="minorHAnsi" w:eastAsiaTheme="minorHAnsi" w:hAnsiTheme="minorHAnsi" w:cstheme="minorBidi" w:hint="default"/>
        <w:color w:val="auto"/>
        <w:sz w:val="22"/>
      </w:rPr>
    </w:lvl>
    <w:lvl w:ilvl="8">
      <w:start w:val="1"/>
      <w:numFmt w:val="decimal"/>
      <w:lvlText w:val="%1.%2.%3.%4.%5.%6.%7.%8.%9"/>
      <w:lvlJc w:val="left"/>
      <w:pPr>
        <w:ind w:left="2160" w:hanging="2160"/>
      </w:pPr>
      <w:rPr>
        <w:rFonts w:asciiTheme="minorHAnsi" w:eastAsiaTheme="minorHAnsi" w:hAnsiTheme="minorHAnsi" w:cstheme="minorBidi" w:hint="default"/>
        <w:color w:val="auto"/>
        <w:sz w:val="22"/>
      </w:rPr>
    </w:lvl>
  </w:abstractNum>
  <w:abstractNum w:abstractNumId="6">
    <w:nsid w:val="1D0B77C7"/>
    <w:multiLevelType w:val="hybridMultilevel"/>
    <w:tmpl w:val="613E046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8C5D78"/>
    <w:multiLevelType w:val="multilevel"/>
    <w:tmpl w:val="D71259B0"/>
    <w:lvl w:ilvl="0">
      <w:start w:val="1"/>
      <w:numFmt w:val="decimal"/>
      <w:lvlText w:val="%1."/>
      <w:lvlJc w:val="left"/>
      <w:pPr>
        <w:ind w:left="360" w:hanging="360"/>
      </w:pPr>
    </w:lvl>
    <w:lvl w:ilvl="1">
      <w:start w:val="1"/>
      <w:numFmt w:val="decimal"/>
      <w:lvlText w:val="%1.%2."/>
      <w:lvlJc w:val="left"/>
      <w:pPr>
        <w:ind w:left="792" w:hanging="432"/>
      </w:pPr>
      <w:rPr>
        <w:b/>
        <w:bCs/>
        <w:color w:val="auto"/>
        <w:sz w:val="24"/>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11671F6"/>
    <w:multiLevelType w:val="hybridMultilevel"/>
    <w:tmpl w:val="0B680BE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973B4B"/>
    <w:multiLevelType w:val="hybridMultilevel"/>
    <w:tmpl w:val="D99854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A301EE"/>
    <w:multiLevelType w:val="hybridMultilevel"/>
    <w:tmpl w:val="4B160606"/>
    <w:lvl w:ilvl="0" w:tplc="A23C4D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5F233B"/>
    <w:multiLevelType w:val="hybridMultilevel"/>
    <w:tmpl w:val="B5C60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5378AA"/>
    <w:multiLevelType w:val="multilevel"/>
    <w:tmpl w:val="1A4E6958"/>
    <w:lvl w:ilvl="0">
      <w:start w:val="4"/>
      <w:numFmt w:val="decimal"/>
      <w:lvlText w:val="%1."/>
      <w:lvlJc w:val="left"/>
      <w:pPr>
        <w:ind w:left="384" w:hanging="384"/>
      </w:pPr>
      <w:rPr>
        <w:rFonts w:hint="default"/>
      </w:rPr>
    </w:lvl>
    <w:lvl w:ilvl="1">
      <w:start w:val="1"/>
      <w:numFmt w:val="decimal"/>
      <w:lvlText w:val="%1.%2."/>
      <w:lvlJc w:val="left"/>
      <w:pPr>
        <w:ind w:left="720" w:hanging="72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31FB3197"/>
    <w:multiLevelType w:val="multilevel"/>
    <w:tmpl w:val="28605AA6"/>
    <w:lvl w:ilvl="0">
      <w:start w:val="1"/>
      <w:numFmt w:val="decimal"/>
      <w:lvlText w:val="%1."/>
      <w:lvlJc w:val="left"/>
      <w:pPr>
        <w:ind w:left="4230" w:hanging="360"/>
      </w:pPr>
    </w:lvl>
    <w:lvl w:ilvl="1">
      <w:start w:val="1"/>
      <w:numFmt w:val="decimal"/>
      <w:isLgl/>
      <w:lvlText w:val="%1.%2."/>
      <w:lvlJc w:val="left"/>
      <w:pPr>
        <w:ind w:left="4590" w:hanging="720"/>
      </w:pPr>
      <w:rPr>
        <w:rFonts w:hint="default"/>
      </w:rPr>
    </w:lvl>
    <w:lvl w:ilvl="2">
      <w:start w:val="1"/>
      <w:numFmt w:val="decimal"/>
      <w:isLgl/>
      <w:lvlText w:val="%1.%2.%3."/>
      <w:lvlJc w:val="left"/>
      <w:pPr>
        <w:ind w:left="4590" w:hanging="720"/>
      </w:pPr>
      <w:rPr>
        <w:rFonts w:hint="default"/>
      </w:rPr>
    </w:lvl>
    <w:lvl w:ilvl="3">
      <w:start w:val="1"/>
      <w:numFmt w:val="decimal"/>
      <w:isLgl/>
      <w:lvlText w:val="%1.%2.%3.%4."/>
      <w:lvlJc w:val="left"/>
      <w:pPr>
        <w:ind w:left="4950" w:hanging="1080"/>
      </w:pPr>
      <w:rPr>
        <w:rFonts w:hint="default"/>
      </w:rPr>
    </w:lvl>
    <w:lvl w:ilvl="4">
      <w:start w:val="1"/>
      <w:numFmt w:val="decimal"/>
      <w:isLgl/>
      <w:lvlText w:val="%1.%2.%3.%4.%5."/>
      <w:lvlJc w:val="left"/>
      <w:pPr>
        <w:ind w:left="4950" w:hanging="1080"/>
      </w:pPr>
      <w:rPr>
        <w:rFonts w:hint="default"/>
      </w:rPr>
    </w:lvl>
    <w:lvl w:ilvl="5">
      <w:start w:val="1"/>
      <w:numFmt w:val="decimal"/>
      <w:isLgl/>
      <w:lvlText w:val="%1.%2.%3.%4.%5.%6."/>
      <w:lvlJc w:val="left"/>
      <w:pPr>
        <w:ind w:left="5310" w:hanging="1440"/>
      </w:pPr>
      <w:rPr>
        <w:rFonts w:hint="default"/>
      </w:rPr>
    </w:lvl>
    <w:lvl w:ilvl="6">
      <w:start w:val="1"/>
      <w:numFmt w:val="decimal"/>
      <w:isLgl/>
      <w:lvlText w:val="%1.%2.%3.%4.%5.%6.%7."/>
      <w:lvlJc w:val="left"/>
      <w:pPr>
        <w:ind w:left="5310" w:hanging="1440"/>
      </w:pPr>
      <w:rPr>
        <w:rFonts w:hint="default"/>
      </w:rPr>
    </w:lvl>
    <w:lvl w:ilvl="7">
      <w:start w:val="1"/>
      <w:numFmt w:val="decimal"/>
      <w:isLgl/>
      <w:lvlText w:val="%1.%2.%3.%4.%5.%6.%7.%8."/>
      <w:lvlJc w:val="left"/>
      <w:pPr>
        <w:ind w:left="5670" w:hanging="1800"/>
      </w:pPr>
      <w:rPr>
        <w:rFonts w:hint="default"/>
      </w:rPr>
    </w:lvl>
    <w:lvl w:ilvl="8">
      <w:start w:val="1"/>
      <w:numFmt w:val="decimal"/>
      <w:isLgl/>
      <w:lvlText w:val="%1.%2.%3.%4.%5.%6.%7.%8.%9."/>
      <w:lvlJc w:val="left"/>
      <w:pPr>
        <w:ind w:left="5670" w:hanging="1800"/>
      </w:pPr>
      <w:rPr>
        <w:rFonts w:hint="default"/>
      </w:rPr>
    </w:lvl>
  </w:abstractNum>
  <w:abstractNum w:abstractNumId="14">
    <w:nsid w:val="32D30092"/>
    <w:multiLevelType w:val="multilevel"/>
    <w:tmpl w:val="2B56D3B2"/>
    <w:lvl w:ilvl="0">
      <w:start w:val="3"/>
      <w:numFmt w:val="decimal"/>
      <w:lvlText w:val="%1."/>
      <w:lvlJc w:val="left"/>
      <w:pPr>
        <w:ind w:left="384" w:hanging="38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DD6759C"/>
    <w:multiLevelType w:val="multilevel"/>
    <w:tmpl w:val="BC5CBD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AC059C2"/>
    <w:multiLevelType w:val="multilevel"/>
    <w:tmpl w:val="78105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EAC5CA6"/>
    <w:multiLevelType w:val="multilevel"/>
    <w:tmpl w:val="A91056EA"/>
    <w:lvl w:ilvl="0">
      <w:start w:val="1"/>
      <w:numFmt w:val="decimal"/>
      <w:lvlText w:val="%1."/>
      <w:lvlJc w:val="left"/>
      <w:pPr>
        <w:ind w:left="360" w:hanging="360"/>
      </w:pPr>
      <w:rPr>
        <w:b/>
        <w:bCs/>
        <w:color w:val="auto"/>
      </w:rPr>
    </w:lvl>
    <w:lvl w:ilvl="1">
      <w:start w:val="1"/>
      <w:numFmt w:val="decimal"/>
      <w:lvlText w:val="%1.%2."/>
      <w:lvlJc w:val="left"/>
      <w:pPr>
        <w:ind w:left="792" w:hanging="432"/>
      </w:pPr>
      <w:rPr>
        <w:b/>
        <w:bCs/>
        <w:color w:val="auto"/>
        <w:sz w:val="24"/>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02E47DE"/>
    <w:multiLevelType w:val="multilevel"/>
    <w:tmpl w:val="05EEE824"/>
    <w:lvl w:ilvl="0">
      <w:start w:val="3"/>
      <w:numFmt w:val="decimal"/>
      <w:lvlText w:val="%1"/>
      <w:lvlJc w:val="left"/>
      <w:pPr>
        <w:ind w:left="360" w:hanging="360"/>
      </w:pPr>
      <w:rPr>
        <w:rFonts w:hint="default"/>
        <w:sz w:val="26"/>
      </w:rPr>
    </w:lvl>
    <w:lvl w:ilvl="1">
      <w:start w:val="1"/>
      <w:numFmt w:val="decimal"/>
      <w:lvlText w:val="%1.%2"/>
      <w:lvlJc w:val="left"/>
      <w:pPr>
        <w:ind w:left="720" w:hanging="720"/>
      </w:pPr>
      <w:rPr>
        <w:rFonts w:hint="default"/>
        <w:sz w:val="22"/>
        <w:szCs w:val="20"/>
      </w:rPr>
    </w:lvl>
    <w:lvl w:ilvl="2">
      <w:start w:val="1"/>
      <w:numFmt w:val="decimal"/>
      <w:lvlText w:val="%1.%2.%3"/>
      <w:lvlJc w:val="left"/>
      <w:pPr>
        <w:ind w:left="720" w:hanging="720"/>
      </w:pPr>
      <w:rPr>
        <w:rFonts w:hint="default"/>
        <w:sz w:val="26"/>
      </w:rPr>
    </w:lvl>
    <w:lvl w:ilvl="3">
      <w:start w:val="1"/>
      <w:numFmt w:val="decimal"/>
      <w:lvlText w:val="%1.%2.%3.%4"/>
      <w:lvlJc w:val="left"/>
      <w:pPr>
        <w:ind w:left="1080" w:hanging="1080"/>
      </w:pPr>
      <w:rPr>
        <w:rFonts w:hint="default"/>
        <w:sz w:val="26"/>
      </w:rPr>
    </w:lvl>
    <w:lvl w:ilvl="4">
      <w:start w:val="1"/>
      <w:numFmt w:val="decimal"/>
      <w:lvlText w:val="%1.%2.%3.%4.%5"/>
      <w:lvlJc w:val="left"/>
      <w:pPr>
        <w:ind w:left="1440" w:hanging="1440"/>
      </w:pPr>
      <w:rPr>
        <w:rFonts w:hint="default"/>
        <w:sz w:val="26"/>
      </w:rPr>
    </w:lvl>
    <w:lvl w:ilvl="5">
      <w:start w:val="1"/>
      <w:numFmt w:val="decimal"/>
      <w:lvlText w:val="%1.%2.%3.%4.%5.%6"/>
      <w:lvlJc w:val="left"/>
      <w:pPr>
        <w:ind w:left="1440" w:hanging="1440"/>
      </w:pPr>
      <w:rPr>
        <w:rFonts w:hint="default"/>
        <w:sz w:val="26"/>
      </w:rPr>
    </w:lvl>
    <w:lvl w:ilvl="6">
      <w:start w:val="1"/>
      <w:numFmt w:val="decimal"/>
      <w:lvlText w:val="%1.%2.%3.%4.%5.%6.%7"/>
      <w:lvlJc w:val="left"/>
      <w:pPr>
        <w:ind w:left="1800" w:hanging="1800"/>
      </w:pPr>
      <w:rPr>
        <w:rFonts w:hint="default"/>
        <w:sz w:val="26"/>
      </w:rPr>
    </w:lvl>
    <w:lvl w:ilvl="7">
      <w:start w:val="1"/>
      <w:numFmt w:val="decimal"/>
      <w:lvlText w:val="%1.%2.%3.%4.%5.%6.%7.%8"/>
      <w:lvlJc w:val="left"/>
      <w:pPr>
        <w:ind w:left="2160" w:hanging="2160"/>
      </w:pPr>
      <w:rPr>
        <w:rFonts w:hint="default"/>
        <w:sz w:val="26"/>
      </w:rPr>
    </w:lvl>
    <w:lvl w:ilvl="8">
      <w:start w:val="1"/>
      <w:numFmt w:val="decimal"/>
      <w:lvlText w:val="%1.%2.%3.%4.%5.%6.%7.%8.%9"/>
      <w:lvlJc w:val="left"/>
      <w:pPr>
        <w:ind w:left="2160" w:hanging="2160"/>
      </w:pPr>
      <w:rPr>
        <w:rFonts w:hint="default"/>
        <w:sz w:val="26"/>
      </w:rPr>
    </w:lvl>
  </w:abstractNum>
  <w:abstractNum w:abstractNumId="19">
    <w:nsid w:val="509D6731"/>
    <w:multiLevelType w:val="multilevel"/>
    <w:tmpl w:val="2390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0E41396"/>
    <w:multiLevelType w:val="hybridMultilevel"/>
    <w:tmpl w:val="3D8EB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A90583"/>
    <w:multiLevelType w:val="multilevel"/>
    <w:tmpl w:val="2FCC0268"/>
    <w:lvl w:ilvl="0">
      <w:start w:val="1"/>
      <w:numFmt w:val="decimal"/>
      <w:lvlText w:val="%1."/>
      <w:lvlJc w:val="left"/>
      <w:pPr>
        <w:ind w:left="810" w:hanging="360"/>
      </w:pPr>
      <w:rPr>
        <w:rFonts w:hint="default"/>
        <w:color w:val="auto"/>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nsid w:val="5EDB36BA"/>
    <w:multiLevelType w:val="multilevel"/>
    <w:tmpl w:val="570E4DBC"/>
    <w:lvl w:ilvl="0">
      <w:start w:val="4"/>
      <w:numFmt w:val="decimal"/>
      <w:lvlText w:val="%1"/>
      <w:lvlJc w:val="left"/>
      <w:pPr>
        <w:ind w:left="360" w:hanging="360"/>
      </w:pPr>
      <w:rPr>
        <w:rFonts w:hint="default"/>
        <w:sz w:val="26"/>
      </w:rPr>
    </w:lvl>
    <w:lvl w:ilvl="1">
      <w:start w:val="5"/>
      <w:numFmt w:val="decimal"/>
      <w:lvlText w:val="%1.%2"/>
      <w:lvlJc w:val="left"/>
      <w:pPr>
        <w:ind w:left="720" w:hanging="720"/>
      </w:pPr>
      <w:rPr>
        <w:rFonts w:hint="default"/>
        <w:sz w:val="22"/>
        <w:szCs w:val="20"/>
      </w:rPr>
    </w:lvl>
    <w:lvl w:ilvl="2">
      <w:start w:val="1"/>
      <w:numFmt w:val="decimal"/>
      <w:lvlText w:val="%1.%2.%3"/>
      <w:lvlJc w:val="left"/>
      <w:pPr>
        <w:ind w:left="720" w:hanging="720"/>
      </w:pPr>
      <w:rPr>
        <w:rFonts w:hint="default"/>
        <w:sz w:val="26"/>
      </w:rPr>
    </w:lvl>
    <w:lvl w:ilvl="3">
      <w:start w:val="1"/>
      <w:numFmt w:val="decimal"/>
      <w:lvlText w:val="%1.%2.%3.%4"/>
      <w:lvlJc w:val="left"/>
      <w:pPr>
        <w:ind w:left="1080" w:hanging="1080"/>
      </w:pPr>
      <w:rPr>
        <w:rFonts w:hint="default"/>
        <w:sz w:val="26"/>
      </w:rPr>
    </w:lvl>
    <w:lvl w:ilvl="4">
      <w:start w:val="1"/>
      <w:numFmt w:val="decimal"/>
      <w:lvlText w:val="%1.%2.%3.%4.%5"/>
      <w:lvlJc w:val="left"/>
      <w:pPr>
        <w:ind w:left="1440" w:hanging="1440"/>
      </w:pPr>
      <w:rPr>
        <w:rFonts w:hint="default"/>
        <w:sz w:val="26"/>
      </w:rPr>
    </w:lvl>
    <w:lvl w:ilvl="5">
      <w:start w:val="1"/>
      <w:numFmt w:val="decimal"/>
      <w:lvlText w:val="%1.%2.%3.%4.%5.%6"/>
      <w:lvlJc w:val="left"/>
      <w:pPr>
        <w:ind w:left="1440" w:hanging="1440"/>
      </w:pPr>
      <w:rPr>
        <w:rFonts w:hint="default"/>
        <w:sz w:val="26"/>
      </w:rPr>
    </w:lvl>
    <w:lvl w:ilvl="6">
      <w:start w:val="1"/>
      <w:numFmt w:val="decimal"/>
      <w:lvlText w:val="%1.%2.%3.%4.%5.%6.%7"/>
      <w:lvlJc w:val="left"/>
      <w:pPr>
        <w:ind w:left="1800" w:hanging="1800"/>
      </w:pPr>
      <w:rPr>
        <w:rFonts w:hint="default"/>
        <w:sz w:val="26"/>
      </w:rPr>
    </w:lvl>
    <w:lvl w:ilvl="7">
      <w:start w:val="1"/>
      <w:numFmt w:val="decimal"/>
      <w:lvlText w:val="%1.%2.%3.%4.%5.%6.%7.%8"/>
      <w:lvlJc w:val="left"/>
      <w:pPr>
        <w:ind w:left="2160" w:hanging="2160"/>
      </w:pPr>
      <w:rPr>
        <w:rFonts w:hint="default"/>
        <w:sz w:val="26"/>
      </w:rPr>
    </w:lvl>
    <w:lvl w:ilvl="8">
      <w:start w:val="1"/>
      <w:numFmt w:val="decimal"/>
      <w:lvlText w:val="%1.%2.%3.%4.%5.%6.%7.%8.%9"/>
      <w:lvlJc w:val="left"/>
      <w:pPr>
        <w:ind w:left="2160" w:hanging="2160"/>
      </w:pPr>
      <w:rPr>
        <w:rFonts w:hint="default"/>
        <w:sz w:val="26"/>
      </w:rPr>
    </w:lvl>
  </w:abstractNum>
  <w:abstractNum w:abstractNumId="23">
    <w:nsid w:val="6456022F"/>
    <w:multiLevelType w:val="multilevel"/>
    <w:tmpl w:val="F146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79D46FF"/>
    <w:multiLevelType w:val="hybridMultilevel"/>
    <w:tmpl w:val="B124269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9F0334"/>
    <w:multiLevelType w:val="hybridMultilevel"/>
    <w:tmpl w:val="B5A64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821C3B"/>
    <w:multiLevelType w:val="multilevel"/>
    <w:tmpl w:val="A91056EA"/>
    <w:lvl w:ilvl="0">
      <w:start w:val="1"/>
      <w:numFmt w:val="decimal"/>
      <w:lvlText w:val="%1."/>
      <w:lvlJc w:val="left"/>
      <w:pPr>
        <w:ind w:left="360" w:hanging="360"/>
      </w:pPr>
      <w:rPr>
        <w:b/>
        <w:bCs/>
        <w:color w:val="auto"/>
      </w:rPr>
    </w:lvl>
    <w:lvl w:ilvl="1">
      <w:start w:val="1"/>
      <w:numFmt w:val="decimal"/>
      <w:lvlText w:val="%1.%2."/>
      <w:lvlJc w:val="left"/>
      <w:pPr>
        <w:ind w:left="792" w:hanging="432"/>
      </w:pPr>
      <w:rPr>
        <w:b/>
        <w:bCs/>
        <w:color w:val="auto"/>
        <w:sz w:val="24"/>
        <w:szCs w:val="24"/>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8AD725C"/>
    <w:multiLevelType w:val="multilevel"/>
    <w:tmpl w:val="19D66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960546D"/>
    <w:multiLevelType w:val="hybridMultilevel"/>
    <w:tmpl w:val="BEAA1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4D3353"/>
    <w:multiLevelType w:val="hybridMultilevel"/>
    <w:tmpl w:val="4918A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B159B3"/>
    <w:multiLevelType w:val="multilevel"/>
    <w:tmpl w:val="C204AAF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31">
    <w:nsid w:val="7AB12B81"/>
    <w:multiLevelType w:val="hybridMultilevel"/>
    <w:tmpl w:val="82E4F3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47354E"/>
    <w:multiLevelType w:val="hybridMultilevel"/>
    <w:tmpl w:val="D9BA6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13"/>
  </w:num>
  <w:num w:numId="4">
    <w:abstractNumId w:val="17"/>
  </w:num>
  <w:num w:numId="5">
    <w:abstractNumId w:val="16"/>
  </w:num>
  <w:num w:numId="6">
    <w:abstractNumId w:val="27"/>
  </w:num>
  <w:num w:numId="7">
    <w:abstractNumId w:val="30"/>
  </w:num>
  <w:num w:numId="8">
    <w:abstractNumId w:val="4"/>
  </w:num>
  <w:num w:numId="9">
    <w:abstractNumId w:val="23"/>
  </w:num>
  <w:num w:numId="10">
    <w:abstractNumId w:val="19"/>
  </w:num>
  <w:num w:numId="11">
    <w:abstractNumId w:val="29"/>
  </w:num>
  <w:num w:numId="12">
    <w:abstractNumId w:val="6"/>
  </w:num>
  <w:num w:numId="13">
    <w:abstractNumId w:val="9"/>
  </w:num>
  <w:num w:numId="14">
    <w:abstractNumId w:val="31"/>
  </w:num>
  <w:num w:numId="15">
    <w:abstractNumId w:val="10"/>
  </w:num>
  <w:num w:numId="16">
    <w:abstractNumId w:val="0"/>
  </w:num>
  <w:num w:numId="17">
    <w:abstractNumId w:val="7"/>
  </w:num>
  <w:num w:numId="18">
    <w:abstractNumId w:val="8"/>
  </w:num>
  <w:num w:numId="19">
    <w:abstractNumId w:val="24"/>
  </w:num>
  <w:num w:numId="20">
    <w:abstractNumId w:val="26"/>
  </w:num>
  <w:num w:numId="21">
    <w:abstractNumId w:val="32"/>
  </w:num>
  <w:num w:numId="22">
    <w:abstractNumId w:val="2"/>
  </w:num>
  <w:num w:numId="23">
    <w:abstractNumId w:val="3"/>
  </w:num>
  <w:num w:numId="24">
    <w:abstractNumId w:val="21"/>
  </w:num>
  <w:num w:numId="25">
    <w:abstractNumId w:val="1"/>
  </w:num>
  <w:num w:numId="26">
    <w:abstractNumId w:val="14"/>
  </w:num>
  <w:num w:numId="27">
    <w:abstractNumId w:val="18"/>
  </w:num>
  <w:num w:numId="28">
    <w:abstractNumId w:val="15"/>
  </w:num>
  <w:num w:numId="29">
    <w:abstractNumId w:val="12"/>
  </w:num>
  <w:num w:numId="30">
    <w:abstractNumId w:val="5"/>
  </w:num>
  <w:num w:numId="31">
    <w:abstractNumId w:val="22"/>
  </w:num>
  <w:num w:numId="32">
    <w:abstractNumId w:val="28"/>
  </w:num>
  <w:num w:numId="33">
    <w:abstractNumId w:val="1"/>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efaultTabStop w:val="720"/>
  <w:characterSpacingControl w:val="doNotCompress"/>
  <w:hdrShapeDefaults>
    <o:shapedefaults v:ext="edit" spidmax="6146"/>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2MzS0MDWyNDAztrQwtjRU0lEKTi0uzszPAykwrAUAQ3K08iw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t2saexwbedw29efatoxfvvtvzp0edzw959f&quot;&gt;Sahadat EndNote Library&lt;record-ids&gt;&lt;item&gt;31&lt;/item&gt;&lt;item&gt;32&lt;/item&gt;&lt;item&gt;33&lt;/item&gt;&lt;item&gt;34&lt;/item&gt;&lt;item&gt;35&lt;/item&gt;&lt;item&gt;39&lt;/item&gt;&lt;item&gt;41&lt;/item&gt;&lt;item&gt;43&lt;/item&gt;&lt;item&gt;45&lt;/item&gt;&lt;item&gt;48&lt;/item&gt;&lt;item&gt;50&lt;/item&gt;&lt;item&gt;53&lt;/item&gt;&lt;item&gt;91&lt;/item&gt;&lt;item&gt;94&lt;/item&gt;&lt;item&gt;96&lt;/item&gt;&lt;item&gt;100&lt;/item&gt;&lt;item&gt;102&lt;/item&gt;&lt;item&gt;104&lt;/item&gt;&lt;item&gt;108&lt;/item&gt;&lt;item&gt;112&lt;/item&gt;&lt;item&gt;3577&lt;/item&gt;&lt;item&gt;3595&lt;/item&gt;&lt;item&gt;3599&lt;/item&gt;&lt;item&gt;3601&lt;/item&gt;&lt;item&gt;3808&lt;/item&gt;&lt;item&gt;3810&lt;/item&gt;&lt;item&gt;3812&lt;/item&gt;&lt;item&gt;3814&lt;/item&gt;&lt;item&gt;3833&lt;/item&gt;&lt;/record-ids&gt;&lt;/item&gt;&lt;/Libraries&gt;"/>
  </w:docVars>
  <w:rsids>
    <w:rsidRoot w:val="00710B18"/>
    <w:rsid w:val="0000233C"/>
    <w:rsid w:val="00004AE6"/>
    <w:rsid w:val="000067D9"/>
    <w:rsid w:val="00014901"/>
    <w:rsid w:val="00021465"/>
    <w:rsid w:val="000246C1"/>
    <w:rsid w:val="00042A71"/>
    <w:rsid w:val="00046D46"/>
    <w:rsid w:val="000515B7"/>
    <w:rsid w:val="00067CCF"/>
    <w:rsid w:val="00077B02"/>
    <w:rsid w:val="00082079"/>
    <w:rsid w:val="0008732C"/>
    <w:rsid w:val="000917F1"/>
    <w:rsid w:val="000A0AC6"/>
    <w:rsid w:val="000A388F"/>
    <w:rsid w:val="000A7729"/>
    <w:rsid w:val="000B0CF7"/>
    <w:rsid w:val="000C11C8"/>
    <w:rsid w:val="000E2B2D"/>
    <w:rsid w:val="000E333E"/>
    <w:rsid w:val="000E6243"/>
    <w:rsid w:val="000F7A53"/>
    <w:rsid w:val="0012040C"/>
    <w:rsid w:val="00124663"/>
    <w:rsid w:val="00125733"/>
    <w:rsid w:val="00130F8F"/>
    <w:rsid w:val="00133345"/>
    <w:rsid w:val="00133B92"/>
    <w:rsid w:val="0016447A"/>
    <w:rsid w:val="001669F7"/>
    <w:rsid w:val="00170EA2"/>
    <w:rsid w:val="00175FBE"/>
    <w:rsid w:val="00190E56"/>
    <w:rsid w:val="001A48A7"/>
    <w:rsid w:val="001D005F"/>
    <w:rsid w:val="001D7D81"/>
    <w:rsid w:val="001E1D59"/>
    <w:rsid w:val="00207AB7"/>
    <w:rsid w:val="002119F4"/>
    <w:rsid w:val="002152F8"/>
    <w:rsid w:val="00223B6B"/>
    <w:rsid w:val="0023619A"/>
    <w:rsid w:val="00244A68"/>
    <w:rsid w:val="002511AD"/>
    <w:rsid w:val="00251602"/>
    <w:rsid w:val="0025691D"/>
    <w:rsid w:val="00260DAA"/>
    <w:rsid w:val="002620B1"/>
    <w:rsid w:val="0026384F"/>
    <w:rsid w:val="00265348"/>
    <w:rsid w:val="002703AE"/>
    <w:rsid w:val="002704B4"/>
    <w:rsid w:val="002770F9"/>
    <w:rsid w:val="00290DEB"/>
    <w:rsid w:val="002B3B74"/>
    <w:rsid w:val="002C0269"/>
    <w:rsid w:val="002C21D8"/>
    <w:rsid w:val="002C334E"/>
    <w:rsid w:val="002C3E7C"/>
    <w:rsid w:val="002D60C0"/>
    <w:rsid w:val="002D7865"/>
    <w:rsid w:val="002E02D7"/>
    <w:rsid w:val="00307531"/>
    <w:rsid w:val="003224F4"/>
    <w:rsid w:val="003244AB"/>
    <w:rsid w:val="003277CF"/>
    <w:rsid w:val="003407D0"/>
    <w:rsid w:val="00360F72"/>
    <w:rsid w:val="00371F20"/>
    <w:rsid w:val="00373301"/>
    <w:rsid w:val="00381CD6"/>
    <w:rsid w:val="00381E7B"/>
    <w:rsid w:val="00381FF8"/>
    <w:rsid w:val="00384D0B"/>
    <w:rsid w:val="003855A8"/>
    <w:rsid w:val="0039401F"/>
    <w:rsid w:val="003A1B6A"/>
    <w:rsid w:val="003A26C3"/>
    <w:rsid w:val="003B7F9E"/>
    <w:rsid w:val="003C7B87"/>
    <w:rsid w:val="003E4719"/>
    <w:rsid w:val="003E5C5B"/>
    <w:rsid w:val="003F4453"/>
    <w:rsid w:val="0040308F"/>
    <w:rsid w:val="00404EE1"/>
    <w:rsid w:val="00420F5B"/>
    <w:rsid w:val="004245D9"/>
    <w:rsid w:val="004321BD"/>
    <w:rsid w:val="00447FCF"/>
    <w:rsid w:val="0046411F"/>
    <w:rsid w:val="00465EA8"/>
    <w:rsid w:val="00471FF2"/>
    <w:rsid w:val="00472608"/>
    <w:rsid w:val="004A5F0E"/>
    <w:rsid w:val="004A73AB"/>
    <w:rsid w:val="004B23D0"/>
    <w:rsid w:val="004B35B9"/>
    <w:rsid w:val="004B5924"/>
    <w:rsid w:val="004B666D"/>
    <w:rsid w:val="004B7ED5"/>
    <w:rsid w:val="004D2100"/>
    <w:rsid w:val="004E73F4"/>
    <w:rsid w:val="004E7B0A"/>
    <w:rsid w:val="004F1CE8"/>
    <w:rsid w:val="004F47DB"/>
    <w:rsid w:val="005006BC"/>
    <w:rsid w:val="005076E8"/>
    <w:rsid w:val="00513044"/>
    <w:rsid w:val="005136FC"/>
    <w:rsid w:val="005202A3"/>
    <w:rsid w:val="005260C6"/>
    <w:rsid w:val="005408FF"/>
    <w:rsid w:val="0055308E"/>
    <w:rsid w:val="00553977"/>
    <w:rsid w:val="005619C4"/>
    <w:rsid w:val="00561BF7"/>
    <w:rsid w:val="005725F1"/>
    <w:rsid w:val="00580A3A"/>
    <w:rsid w:val="00584667"/>
    <w:rsid w:val="00597975"/>
    <w:rsid w:val="005B5E34"/>
    <w:rsid w:val="005B7AAA"/>
    <w:rsid w:val="005D1C04"/>
    <w:rsid w:val="005D2EDA"/>
    <w:rsid w:val="005D4855"/>
    <w:rsid w:val="005D5933"/>
    <w:rsid w:val="005E2504"/>
    <w:rsid w:val="005E6757"/>
    <w:rsid w:val="005E7CE6"/>
    <w:rsid w:val="005F36C9"/>
    <w:rsid w:val="00611C96"/>
    <w:rsid w:val="006120C6"/>
    <w:rsid w:val="00613151"/>
    <w:rsid w:val="00616CE7"/>
    <w:rsid w:val="00626D2E"/>
    <w:rsid w:val="00627387"/>
    <w:rsid w:val="00632243"/>
    <w:rsid w:val="006474DA"/>
    <w:rsid w:val="00662407"/>
    <w:rsid w:val="00665927"/>
    <w:rsid w:val="0067277F"/>
    <w:rsid w:val="0068085D"/>
    <w:rsid w:val="00681894"/>
    <w:rsid w:val="006A0F86"/>
    <w:rsid w:val="006A27DC"/>
    <w:rsid w:val="006A3136"/>
    <w:rsid w:val="006C5AFA"/>
    <w:rsid w:val="006D074D"/>
    <w:rsid w:val="006D5C8C"/>
    <w:rsid w:val="006E1289"/>
    <w:rsid w:val="006E303C"/>
    <w:rsid w:val="007063A4"/>
    <w:rsid w:val="00710B18"/>
    <w:rsid w:val="00721144"/>
    <w:rsid w:val="007311F5"/>
    <w:rsid w:val="00743817"/>
    <w:rsid w:val="00746F1B"/>
    <w:rsid w:val="007500AF"/>
    <w:rsid w:val="00757768"/>
    <w:rsid w:val="007752CC"/>
    <w:rsid w:val="0078022C"/>
    <w:rsid w:val="007810CC"/>
    <w:rsid w:val="00782044"/>
    <w:rsid w:val="007908F1"/>
    <w:rsid w:val="007B2B28"/>
    <w:rsid w:val="007C6C31"/>
    <w:rsid w:val="007D5469"/>
    <w:rsid w:val="007D70AA"/>
    <w:rsid w:val="007E23AE"/>
    <w:rsid w:val="007E56AF"/>
    <w:rsid w:val="00802E87"/>
    <w:rsid w:val="00813CF4"/>
    <w:rsid w:val="008266CC"/>
    <w:rsid w:val="00830B7F"/>
    <w:rsid w:val="0083195E"/>
    <w:rsid w:val="00842C40"/>
    <w:rsid w:val="008571CB"/>
    <w:rsid w:val="00863534"/>
    <w:rsid w:val="00864290"/>
    <w:rsid w:val="00890AFE"/>
    <w:rsid w:val="00890C64"/>
    <w:rsid w:val="008D0980"/>
    <w:rsid w:val="008D228E"/>
    <w:rsid w:val="008D3173"/>
    <w:rsid w:val="008E1C05"/>
    <w:rsid w:val="008E1FCC"/>
    <w:rsid w:val="008F3649"/>
    <w:rsid w:val="008F7194"/>
    <w:rsid w:val="00903D2D"/>
    <w:rsid w:val="00911398"/>
    <w:rsid w:val="009209D2"/>
    <w:rsid w:val="00930126"/>
    <w:rsid w:val="009322DA"/>
    <w:rsid w:val="009372C5"/>
    <w:rsid w:val="00946784"/>
    <w:rsid w:val="00951ECF"/>
    <w:rsid w:val="00955611"/>
    <w:rsid w:val="00965443"/>
    <w:rsid w:val="00973E87"/>
    <w:rsid w:val="009765BB"/>
    <w:rsid w:val="00976F3E"/>
    <w:rsid w:val="009849CF"/>
    <w:rsid w:val="00985DF7"/>
    <w:rsid w:val="00991E5D"/>
    <w:rsid w:val="009A1683"/>
    <w:rsid w:val="009C64A8"/>
    <w:rsid w:val="009C64D2"/>
    <w:rsid w:val="009E0D7D"/>
    <w:rsid w:val="009E1345"/>
    <w:rsid w:val="009E3023"/>
    <w:rsid w:val="009E5877"/>
    <w:rsid w:val="009F3030"/>
    <w:rsid w:val="009F6FCE"/>
    <w:rsid w:val="00A057A4"/>
    <w:rsid w:val="00A05EA4"/>
    <w:rsid w:val="00A17C90"/>
    <w:rsid w:val="00A202CB"/>
    <w:rsid w:val="00A4206B"/>
    <w:rsid w:val="00A441EA"/>
    <w:rsid w:val="00A463D5"/>
    <w:rsid w:val="00A53B81"/>
    <w:rsid w:val="00A6246D"/>
    <w:rsid w:val="00A65529"/>
    <w:rsid w:val="00A65AB2"/>
    <w:rsid w:val="00A71481"/>
    <w:rsid w:val="00A730E3"/>
    <w:rsid w:val="00A73599"/>
    <w:rsid w:val="00A77CA2"/>
    <w:rsid w:val="00A84191"/>
    <w:rsid w:val="00A9033E"/>
    <w:rsid w:val="00A906E1"/>
    <w:rsid w:val="00A94243"/>
    <w:rsid w:val="00A9593D"/>
    <w:rsid w:val="00AA2748"/>
    <w:rsid w:val="00AA4E87"/>
    <w:rsid w:val="00AC0EE0"/>
    <w:rsid w:val="00AC3BB4"/>
    <w:rsid w:val="00AC3F86"/>
    <w:rsid w:val="00AC772A"/>
    <w:rsid w:val="00AD666C"/>
    <w:rsid w:val="00AD7A12"/>
    <w:rsid w:val="00AE10E3"/>
    <w:rsid w:val="00AE3E3C"/>
    <w:rsid w:val="00AE437E"/>
    <w:rsid w:val="00AF07AE"/>
    <w:rsid w:val="00AF3D7F"/>
    <w:rsid w:val="00AF7387"/>
    <w:rsid w:val="00AF748A"/>
    <w:rsid w:val="00B04059"/>
    <w:rsid w:val="00B151C5"/>
    <w:rsid w:val="00B24B72"/>
    <w:rsid w:val="00B25CAC"/>
    <w:rsid w:val="00B26CAC"/>
    <w:rsid w:val="00B324A5"/>
    <w:rsid w:val="00B3661F"/>
    <w:rsid w:val="00B4082A"/>
    <w:rsid w:val="00B5015B"/>
    <w:rsid w:val="00B52AB6"/>
    <w:rsid w:val="00B9211F"/>
    <w:rsid w:val="00B94F2D"/>
    <w:rsid w:val="00B9700B"/>
    <w:rsid w:val="00BA36E1"/>
    <w:rsid w:val="00BA4B23"/>
    <w:rsid w:val="00BA7290"/>
    <w:rsid w:val="00BB4AE3"/>
    <w:rsid w:val="00BB7B49"/>
    <w:rsid w:val="00BB7EDD"/>
    <w:rsid w:val="00BC2087"/>
    <w:rsid w:val="00BC442C"/>
    <w:rsid w:val="00BC569A"/>
    <w:rsid w:val="00BD366F"/>
    <w:rsid w:val="00BE16EE"/>
    <w:rsid w:val="00C11737"/>
    <w:rsid w:val="00C2354A"/>
    <w:rsid w:val="00C30891"/>
    <w:rsid w:val="00C31748"/>
    <w:rsid w:val="00C4036B"/>
    <w:rsid w:val="00C419C2"/>
    <w:rsid w:val="00C43CCC"/>
    <w:rsid w:val="00C46C1A"/>
    <w:rsid w:val="00C53D16"/>
    <w:rsid w:val="00C65116"/>
    <w:rsid w:val="00C74BF0"/>
    <w:rsid w:val="00C7623E"/>
    <w:rsid w:val="00C81066"/>
    <w:rsid w:val="00C82705"/>
    <w:rsid w:val="00CA0D29"/>
    <w:rsid w:val="00CA6E8B"/>
    <w:rsid w:val="00CB28C5"/>
    <w:rsid w:val="00CC4837"/>
    <w:rsid w:val="00CE01C2"/>
    <w:rsid w:val="00CE04AB"/>
    <w:rsid w:val="00CE6860"/>
    <w:rsid w:val="00CE6E9C"/>
    <w:rsid w:val="00CF4CC8"/>
    <w:rsid w:val="00D07A66"/>
    <w:rsid w:val="00D07BE8"/>
    <w:rsid w:val="00D1323C"/>
    <w:rsid w:val="00D20158"/>
    <w:rsid w:val="00D223A9"/>
    <w:rsid w:val="00D254FA"/>
    <w:rsid w:val="00D348A8"/>
    <w:rsid w:val="00D468FF"/>
    <w:rsid w:val="00D50F73"/>
    <w:rsid w:val="00D51434"/>
    <w:rsid w:val="00D657FB"/>
    <w:rsid w:val="00D84B6C"/>
    <w:rsid w:val="00D86F91"/>
    <w:rsid w:val="00D9174D"/>
    <w:rsid w:val="00D920D2"/>
    <w:rsid w:val="00D95202"/>
    <w:rsid w:val="00D97437"/>
    <w:rsid w:val="00DA3CFA"/>
    <w:rsid w:val="00DA783B"/>
    <w:rsid w:val="00DB59FB"/>
    <w:rsid w:val="00DC1B9C"/>
    <w:rsid w:val="00DC4631"/>
    <w:rsid w:val="00DD53B6"/>
    <w:rsid w:val="00DE1AB0"/>
    <w:rsid w:val="00DE312A"/>
    <w:rsid w:val="00DE5DAE"/>
    <w:rsid w:val="00DE67A3"/>
    <w:rsid w:val="00E04687"/>
    <w:rsid w:val="00E14328"/>
    <w:rsid w:val="00E17749"/>
    <w:rsid w:val="00E217FB"/>
    <w:rsid w:val="00E21A07"/>
    <w:rsid w:val="00E452D3"/>
    <w:rsid w:val="00E53480"/>
    <w:rsid w:val="00E60BA7"/>
    <w:rsid w:val="00E61F37"/>
    <w:rsid w:val="00E66FE8"/>
    <w:rsid w:val="00E712E2"/>
    <w:rsid w:val="00E870F2"/>
    <w:rsid w:val="00E91CEB"/>
    <w:rsid w:val="00E92809"/>
    <w:rsid w:val="00EB6A21"/>
    <w:rsid w:val="00EB78F1"/>
    <w:rsid w:val="00EC00F0"/>
    <w:rsid w:val="00EC7BE9"/>
    <w:rsid w:val="00ED14BF"/>
    <w:rsid w:val="00ED4F72"/>
    <w:rsid w:val="00ED64AE"/>
    <w:rsid w:val="00EF1877"/>
    <w:rsid w:val="00EF1D36"/>
    <w:rsid w:val="00F002E4"/>
    <w:rsid w:val="00F03748"/>
    <w:rsid w:val="00F05AC1"/>
    <w:rsid w:val="00F178F5"/>
    <w:rsid w:val="00F22860"/>
    <w:rsid w:val="00F24680"/>
    <w:rsid w:val="00F4403B"/>
    <w:rsid w:val="00F60042"/>
    <w:rsid w:val="00F61A2A"/>
    <w:rsid w:val="00F62CBA"/>
    <w:rsid w:val="00F6728F"/>
    <w:rsid w:val="00F8345D"/>
    <w:rsid w:val="00F90B10"/>
    <w:rsid w:val="00F9153E"/>
    <w:rsid w:val="00F94A35"/>
    <w:rsid w:val="00FA29E4"/>
    <w:rsid w:val="00FC2637"/>
    <w:rsid w:val="00FC30B0"/>
    <w:rsid w:val="00FE1460"/>
    <w:rsid w:val="00FE4300"/>
    <w:rsid w:val="00FE69BE"/>
    <w:rsid w:val="00FF27D4"/>
    <w:rsid w:val="00FF44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43C"/>
  </w:style>
  <w:style w:type="paragraph" w:styleId="Heading1">
    <w:name w:val="heading 1"/>
    <w:basedOn w:val="Normal"/>
    <w:next w:val="Normal"/>
    <w:link w:val="Heading1Char"/>
    <w:uiPriority w:val="9"/>
    <w:qFormat/>
    <w:rsid w:val="00710B18"/>
    <w:pPr>
      <w:keepNext/>
      <w:keepLines/>
      <w:numPr>
        <w:numId w:val="2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10B18"/>
    <w:pPr>
      <w:keepNext/>
      <w:keepLines/>
      <w:numPr>
        <w:ilvl w:val="1"/>
        <w:numId w:val="25"/>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10B18"/>
    <w:pPr>
      <w:keepNext/>
      <w:keepLines/>
      <w:numPr>
        <w:ilvl w:val="2"/>
        <w:numId w:val="2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10B18"/>
    <w:pPr>
      <w:keepNext/>
      <w:keepLines/>
      <w:numPr>
        <w:ilvl w:val="3"/>
        <w:numId w:val="2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076E8"/>
    <w:pPr>
      <w:keepNext/>
      <w:keepLines/>
      <w:numPr>
        <w:ilvl w:val="4"/>
        <w:numId w:val="2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076E8"/>
    <w:pPr>
      <w:keepNext/>
      <w:keepLines/>
      <w:numPr>
        <w:ilvl w:val="5"/>
        <w:numId w:val="2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076E8"/>
    <w:pPr>
      <w:keepNext/>
      <w:keepLines/>
      <w:numPr>
        <w:ilvl w:val="6"/>
        <w:numId w:val="2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076E8"/>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076E8"/>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B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10B1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10B1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710B18"/>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710B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10B18"/>
    <w:pPr>
      <w:ind w:left="720"/>
      <w:contextualSpacing/>
    </w:pPr>
  </w:style>
  <w:style w:type="paragraph" w:styleId="Caption">
    <w:name w:val="caption"/>
    <w:basedOn w:val="Normal"/>
    <w:next w:val="Normal"/>
    <w:uiPriority w:val="35"/>
    <w:unhideWhenUsed/>
    <w:qFormat/>
    <w:rsid w:val="00710B18"/>
    <w:pPr>
      <w:spacing w:after="200" w:line="240" w:lineRule="auto"/>
    </w:pPr>
    <w:rPr>
      <w:i/>
      <w:iCs/>
      <w:color w:val="44546A" w:themeColor="text2"/>
      <w:sz w:val="18"/>
      <w:szCs w:val="18"/>
    </w:rPr>
  </w:style>
  <w:style w:type="paragraph" w:styleId="NormalWeb">
    <w:name w:val="Normal (Web)"/>
    <w:basedOn w:val="Normal"/>
    <w:uiPriority w:val="99"/>
    <w:unhideWhenUsed/>
    <w:rsid w:val="00710B18"/>
    <w:pPr>
      <w:spacing w:before="100" w:beforeAutospacing="1" w:after="100" w:afterAutospacing="1" w:line="240" w:lineRule="auto"/>
    </w:pPr>
    <w:rPr>
      <w:rFonts w:ascii="Times New Roman" w:eastAsia="Times New Roman" w:hAnsi="Times New Roman" w:cs="Times New Roman"/>
      <w:kern w:val="0"/>
      <w:sz w:val="24"/>
      <w:szCs w:val="24"/>
      <w:lang w:bidi="bn-BD"/>
    </w:rPr>
  </w:style>
  <w:style w:type="paragraph" w:customStyle="1" w:styleId="Default">
    <w:name w:val="Default"/>
    <w:rsid w:val="00710B18"/>
    <w:pPr>
      <w:autoSpaceDE w:val="0"/>
      <w:autoSpaceDN w:val="0"/>
      <w:adjustRightInd w:val="0"/>
      <w:spacing w:after="0" w:line="240" w:lineRule="auto"/>
    </w:pPr>
    <w:rPr>
      <w:rFonts w:ascii="Times New Roman" w:hAnsi="Times New Roman" w:cs="Times New Roman"/>
      <w:color w:val="000000"/>
      <w:kern w:val="0"/>
      <w:sz w:val="24"/>
      <w:szCs w:val="24"/>
      <w:lang w:bidi="bn-BD"/>
    </w:rPr>
  </w:style>
  <w:style w:type="table" w:customStyle="1" w:styleId="GridTable4Accent5">
    <w:name w:val="Grid Table 4 Accent 5"/>
    <w:basedOn w:val="TableNormal"/>
    <w:uiPriority w:val="49"/>
    <w:rsid w:val="00710B18"/>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6ColorfulAccent6">
    <w:name w:val="Grid Table 6 Colorful Accent 6"/>
    <w:basedOn w:val="TableNormal"/>
    <w:uiPriority w:val="51"/>
    <w:rsid w:val="00710B18"/>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1LightAccent6">
    <w:name w:val="Grid Table 1 Light Accent 6"/>
    <w:basedOn w:val="TableNormal"/>
    <w:uiPriority w:val="46"/>
    <w:rsid w:val="00710B18"/>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Footer">
    <w:name w:val="footer"/>
    <w:basedOn w:val="Normal"/>
    <w:link w:val="FooterChar"/>
    <w:uiPriority w:val="99"/>
    <w:unhideWhenUsed/>
    <w:rsid w:val="00710B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B18"/>
  </w:style>
  <w:style w:type="table" w:customStyle="1" w:styleId="GridTable6Colorful">
    <w:name w:val="Grid Table 6 Colorful"/>
    <w:basedOn w:val="TableNormal"/>
    <w:uiPriority w:val="51"/>
    <w:rsid w:val="00710B18"/>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ord">
    <w:name w:val="mord"/>
    <w:basedOn w:val="DefaultParagraphFont"/>
    <w:rsid w:val="00710B18"/>
  </w:style>
  <w:style w:type="character" w:customStyle="1" w:styleId="vlist-s">
    <w:name w:val="vlist-s"/>
    <w:basedOn w:val="DefaultParagraphFont"/>
    <w:rsid w:val="00710B18"/>
  </w:style>
  <w:style w:type="character" w:customStyle="1" w:styleId="mrel">
    <w:name w:val="mrel"/>
    <w:basedOn w:val="DefaultParagraphFont"/>
    <w:rsid w:val="00710B18"/>
  </w:style>
  <w:style w:type="character" w:customStyle="1" w:styleId="mbin">
    <w:name w:val="mbin"/>
    <w:basedOn w:val="DefaultParagraphFont"/>
    <w:rsid w:val="00710B18"/>
  </w:style>
  <w:style w:type="character" w:customStyle="1" w:styleId="katex-mathml">
    <w:name w:val="katex-mathml"/>
    <w:basedOn w:val="DefaultParagraphFont"/>
    <w:rsid w:val="00710B18"/>
  </w:style>
  <w:style w:type="character" w:customStyle="1" w:styleId="mpunct">
    <w:name w:val="mpunct"/>
    <w:basedOn w:val="DefaultParagraphFont"/>
    <w:rsid w:val="00710B18"/>
  </w:style>
  <w:style w:type="paragraph" w:styleId="NoSpacing">
    <w:name w:val="No Spacing"/>
    <w:uiPriority w:val="1"/>
    <w:qFormat/>
    <w:rsid w:val="00710B18"/>
    <w:pPr>
      <w:spacing w:after="0" w:line="240" w:lineRule="auto"/>
    </w:pPr>
  </w:style>
  <w:style w:type="paragraph" w:styleId="Header">
    <w:name w:val="header"/>
    <w:basedOn w:val="Normal"/>
    <w:link w:val="HeaderChar"/>
    <w:uiPriority w:val="99"/>
    <w:unhideWhenUsed/>
    <w:rsid w:val="00710B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B18"/>
  </w:style>
  <w:style w:type="paragraph" w:customStyle="1" w:styleId="EndNoteBibliographyTitle">
    <w:name w:val="EndNote Bibliography Title"/>
    <w:basedOn w:val="Normal"/>
    <w:link w:val="EndNoteBibliographyTitleChar"/>
    <w:rsid w:val="00710B18"/>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10B18"/>
    <w:rPr>
      <w:rFonts w:ascii="Calibri" w:hAnsi="Calibri" w:cs="Calibri"/>
      <w:noProof/>
    </w:rPr>
  </w:style>
  <w:style w:type="paragraph" w:customStyle="1" w:styleId="EndNoteBibliography">
    <w:name w:val="EndNote Bibliography"/>
    <w:basedOn w:val="Normal"/>
    <w:link w:val="EndNoteBibliographyChar"/>
    <w:rsid w:val="00710B18"/>
    <w:pPr>
      <w:spacing w:line="240" w:lineRule="auto"/>
      <w:jc w:val="center"/>
    </w:pPr>
    <w:rPr>
      <w:rFonts w:ascii="Calibri" w:hAnsi="Calibri" w:cs="Calibri"/>
      <w:noProof/>
    </w:rPr>
  </w:style>
  <w:style w:type="character" w:customStyle="1" w:styleId="EndNoteBibliographyChar">
    <w:name w:val="EndNote Bibliography Char"/>
    <w:basedOn w:val="DefaultParagraphFont"/>
    <w:link w:val="EndNoteBibliography"/>
    <w:rsid w:val="00710B18"/>
    <w:rPr>
      <w:rFonts w:ascii="Calibri" w:hAnsi="Calibri" w:cs="Calibri"/>
      <w:noProof/>
    </w:rPr>
  </w:style>
  <w:style w:type="character" w:styleId="Hyperlink">
    <w:name w:val="Hyperlink"/>
    <w:basedOn w:val="DefaultParagraphFont"/>
    <w:uiPriority w:val="99"/>
    <w:unhideWhenUsed/>
    <w:rsid w:val="00710B18"/>
    <w:rPr>
      <w:color w:val="0563C1" w:themeColor="hyperlink"/>
      <w:u w:val="single"/>
    </w:rPr>
  </w:style>
  <w:style w:type="character" w:customStyle="1" w:styleId="UnresolvedMention">
    <w:name w:val="Unresolved Mention"/>
    <w:basedOn w:val="DefaultParagraphFont"/>
    <w:uiPriority w:val="99"/>
    <w:semiHidden/>
    <w:unhideWhenUsed/>
    <w:rsid w:val="00710B18"/>
    <w:rPr>
      <w:color w:val="605E5C"/>
      <w:shd w:val="clear" w:color="auto" w:fill="E1DFDD"/>
    </w:rPr>
  </w:style>
  <w:style w:type="paragraph" w:styleId="TOCHeading">
    <w:name w:val="TOC Heading"/>
    <w:basedOn w:val="Heading1"/>
    <w:next w:val="Normal"/>
    <w:uiPriority w:val="39"/>
    <w:unhideWhenUsed/>
    <w:qFormat/>
    <w:rsid w:val="00710B18"/>
    <w:pPr>
      <w:outlineLvl w:val="9"/>
    </w:pPr>
    <w:rPr>
      <w:kern w:val="0"/>
    </w:rPr>
  </w:style>
  <w:style w:type="paragraph" w:styleId="TOC1">
    <w:name w:val="toc 1"/>
    <w:basedOn w:val="Normal"/>
    <w:next w:val="Normal"/>
    <w:autoRedefine/>
    <w:uiPriority w:val="39"/>
    <w:unhideWhenUsed/>
    <w:rsid w:val="00710B18"/>
    <w:pPr>
      <w:spacing w:after="100"/>
    </w:pPr>
  </w:style>
  <w:style w:type="paragraph" w:styleId="TOC2">
    <w:name w:val="toc 2"/>
    <w:basedOn w:val="Normal"/>
    <w:next w:val="Normal"/>
    <w:autoRedefine/>
    <w:uiPriority w:val="39"/>
    <w:unhideWhenUsed/>
    <w:rsid w:val="00710B18"/>
    <w:pPr>
      <w:spacing w:after="100"/>
      <w:ind w:left="220"/>
    </w:pPr>
  </w:style>
  <w:style w:type="paragraph" w:styleId="TOC3">
    <w:name w:val="toc 3"/>
    <w:basedOn w:val="Normal"/>
    <w:next w:val="Normal"/>
    <w:autoRedefine/>
    <w:uiPriority w:val="39"/>
    <w:unhideWhenUsed/>
    <w:rsid w:val="00710B18"/>
    <w:pPr>
      <w:spacing w:after="100"/>
      <w:ind w:left="440"/>
    </w:pPr>
  </w:style>
  <w:style w:type="paragraph" w:styleId="TableofFigures">
    <w:name w:val="table of figures"/>
    <w:basedOn w:val="Normal"/>
    <w:next w:val="Normal"/>
    <w:uiPriority w:val="99"/>
    <w:unhideWhenUsed/>
    <w:rsid w:val="00710B18"/>
    <w:pPr>
      <w:spacing w:after="0"/>
    </w:pPr>
  </w:style>
  <w:style w:type="table" w:customStyle="1" w:styleId="GridTable1Light">
    <w:name w:val="Grid Table 1 Light"/>
    <w:basedOn w:val="TableNormal"/>
    <w:uiPriority w:val="46"/>
    <w:rsid w:val="00710B18"/>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Light">
    <w:name w:val="Grid Table Light"/>
    <w:basedOn w:val="TableNormal"/>
    <w:uiPriority w:val="40"/>
    <w:rsid w:val="00710B1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5">
    <w:name w:val="Plain Table 5"/>
    <w:basedOn w:val="TableNormal"/>
    <w:uiPriority w:val="45"/>
    <w:rsid w:val="00A71481"/>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2">
    <w:name w:val="Plain Table 2"/>
    <w:basedOn w:val="TableNormal"/>
    <w:uiPriority w:val="42"/>
    <w:rsid w:val="00A7148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
    <w:name w:val="Plain Table 4"/>
    <w:basedOn w:val="TableNormal"/>
    <w:uiPriority w:val="44"/>
    <w:rsid w:val="00D9174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leNormal"/>
    <w:uiPriority w:val="43"/>
    <w:rsid w:val="00D9174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5Char">
    <w:name w:val="Heading 5 Char"/>
    <w:basedOn w:val="DefaultParagraphFont"/>
    <w:link w:val="Heading5"/>
    <w:uiPriority w:val="9"/>
    <w:semiHidden/>
    <w:rsid w:val="005076E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5076E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5076E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5076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76E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BB7E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7EDD"/>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FE1460"/>
    <w:rPr>
      <w:color w:val="954F72" w:themeColor="followedHyperlink"/>
      <w:u w:val="single"/>
    </w:rPr>
  </w:style>
  <w:style w:type="paragraph" w:styleId="BalloonText">
    <w:name w:val="Balloon Text"/>
    <w:basedOn w:val="Normal"/>
    <w:link w:val="BalloonTextChar"/>
    <w:uiPriority w:val="99"/>
    <w:semiHidden/>
    <w:unhideWhenUsed/>
    <w:rsid w:val="00AE3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E3C"/>
    <w:rPr>
      <w:rFonts w:ascii="Tahoma" w:hAnsi="Tahoma" w:cs="Tahoma"/>
      <w:sz w:val="16"/>
      <w:szCs w:val="16"/>
    </w:rPr>
  </w:style>
  <w:style w:type="character" w:styleId="CommentReference">
    <w:name w:val="annotation reference"/>
    <w:basedOn w:val="DefaultParagraphFont"/>
    <w:uiPriority w:val="99"/>
    <w:semiHidden/>
    <w:unhideWhenUsed/>
    <w:rsid w:val="007908F1"/>
    <w:rPr>
      <w:sz w:val="16"/>
      <w:szCs w:val="16"/>
    </w:rPr>
  </w:style>
  <w:style w:type="paragraph" w:styleId="CommentText">
    <w:name w:val="annotation text"/>
    <w:basedOn w:val="Normal"/>
    <w:link w:val="CommentTextChar"/>
    <w:uiPriority w:val="99"/>
    <w:semiHidden/>
    <w:unhideWhenUsed/>
    <w:rsid w:val="007908F1"/>
    <w:pPr>
      <w:spacing w:line="240" w:lineRule="auto"/>
    </w:pPr>
    <w:rPr>
      <w:sz w:val="20"/>
      <w:szCs w:val="20"/>
    </w:rPr>
  </w:style>
  <w:style w:type="character" w:customStyle="1" w:styleId="CommentTextChar">
    <w:name w:val="Comment Text Char"/>
    <w:basedOn w:val="DefaultParagraphFont"/>
    <w:link w:val="CommentText"/>
    <w:uiPriority w:val="99"/>
    <w:semiHidden/>
    <w:rsid w:val="007908F1"/>
    <w:rPr>
      <w:sz w:val="20"/>
      <w:szCs w:val="20"/>
    </w:rPr>
  </w:style>
  <w:style w:type="paragraph" w:styleId="CommentSubject">
    <w:name w:val="annotation subject"/>
    <w:basedOn w:val="CommentText"/>
    <w:next w:val="CommentText"/>
    <w:link w:val="CommentSubjectChar"/>
    <w:uiPriority w:val="99"/>
    <w:semiHidden/>
    <w:unhideWhenUsed/>
    <w:rsid w:val="007908F1"/>
    <w:rPr>
      <w:b/>
      <w:bCs/>
    </w:rPr>
  </w:style>
  <w:style w:type="character" w:customStyle="1" w:styleId="CommentSubjectChar">
    <w:name w:val="Comment Subject Char"/>
    <w:basedOn w:val="CommentTextChar"/>
    <w:link w:val="CommentSubject"/>
    <w:uiPriority w:val="99"/>
    <w:semiHidden/>
    <w:rsid w:val="007908F1"/>
    <w:rPr>
      <w:b/>
      <w:bCs/>
    </w:rPr>
  </w:style>
</w:styles>
</file>

<file path=word/webSettings.xml><?xml version="1.0" encoding="utf-8"?>
<w:webSettings xmlns:r="http://schemas.openxmlformats.org/officeDocument/2006/relationships" xmlns:w="http://schemas.openxmlformats.org/wordprocessingml/2006/main">
  <w:divs>
    <w:div w:id="110782375">
      <w:bodyDiv w:val="1"/>
      <w:marLeft w:val="0"/>
      <w:marRight w:val="0"/>
      <w:marTop w:val="0"/>
      <w:marBottom w:val="0"/>
      <w:divBdr>
        <w:top w:val="none" w:sz="0" w:space="0" w:color="auto"/>
        <w:left w:val="none" w:sz="0" w:space="0" w:color="auto"/>
        <w:bottom w:val="none" w:sz="0" w:space="0" w:color="auto"/>
        <w:right w:val="none" w:sz="0" w:space="0" w:color="auto"/>
      </w:divBdr>
    </w:div>
    <w:div w:id="142620049">
      <w:bodyDiv w:val="1"/>
      <w:marLeft w:val="0"/>
      <w:marRight w:val="0"/>
      <w:marTop w:val="0"/>
      <w:marBottom w:val="0"/>
      <w:divBdr>
        <w:top w:val="none" w:sz="0" w:space="0" w:color="auto"/>
        <w:left w:val="none" w:sz="0" w:space="0" w:color="auto"/>
        <w:bottom w:val="none" w:sz="0" w:space="0" w:color="auto"/>
        <w:right w:val="none" w:sz="0" w:space="0" w:color="auto"/>
      </w:divBdr>
    </w:div>
    <w:div w:id="261643143">
      <w:bodyDiv w:val="1"/>
      <w:marLeft w:val="0"/>
      <w:marRight w:val="0"/>
      <w:marTop w:val="0"/>
      <w:marBottom w:val="0"/>
      <w:divBdr>
        <w:top w:val="none" w:sz="0" w:space="0" w:color="auto"/>
        <w:left w:val="none" w:sz="0" w:space="0" w:color="auto"/>
        <w:bottom w:val="none" w:sz="0" w:space="0" w:color="auto"/>
        <w:right w:val="none" w:sz="0" w:space="0" w:color="auto"/>
      </w:divBdr>
      <w:divsChild>
        <w:div w:id="1579366135">
          <w:marLeft w:val="0"/>
          <w:marRight w:val="0"/>
          <w:marTop w:val="0"/>
          <w:marBottom w:val="0"/>
          <w:divBdr>
            <w:top w:val="single" w:sz="2" w:space="0" w:color="E3E3E3"/>
            <w:left w:val="single" w:sz="2" w:space="0" w:color="E3E3E3"/>
            <w:bottom w:val="single" w:sz="2" w:space="0" w:color="E3E3E3"/>
            <w:right w:val="single" w:sz="2" w:space="0" w:color="E3E3E3"/>
          </w:divBdr>
          <w:divsChild>
            <w:div w:id="225650303">
              <w:marLeft w:val="0"/>
              <w:marRight w:val="0"/>
              <w:marTop w:val="0"/>
              <w:marBottom w:val="0"/>
              <w:divBdr>
                <w:top w:val="single" w:sz="2" w:space="0" w:color="E3E3E3"/>
                <w:left w:val="single" w:sz="2" w:space="0" w:color="E3E3E3"/>
                <w:bottom w:val="single" w:sz="2" w:space="0" w:color="E3E3E3"/>
                <w:right w:val="single" w:sz="2" w:space="0" w:color="E3E3E3"/>
              </w:divBdr>
              <w:divsChild>
                <w:div w:id="65732988">
                  <w:marLeft w:val="0"/>
                  <w:marRight w:val="0"/>
                  <w:marTop w:val="0"/>
                  <w:marBottom w:val="0"/>
                  <w:divBdr>
                    <w:top w:val="single" w:sz="2" w:space="0" w:color="E3E3E3"/>
                    <w:left w:val="single" w:sz="2" w:space="0" w:color="E3E3E3"/>
                    <w:bottom w:val="single" w:sz="2" w:space="0" w:color="E3E3E3"/>
                    <w:right w:val="single" w:sz="2" w:space="0" w:color="E3E3E3"/>
                  </w:divBdr>
                  <w:divsChild>
                    <w:div w:id="1717196369">
                      <w:marLeft w:val="0"/>
                      <w:marRight w:val="0"/>
                      <w:marTop w:val="0"/>
                      <w:marBottom w:val="0"/>
                      <w:divBdr>
                        <w:top w:val="single" w:sz="2" w:space="0" w:color="E3E3E3"/>
                        <w:left w:val="single" w:sz="2" w:space="0" w:color="E3E3E3"/>
                        <w:bottom w:val="single" w:sz="2" w:space="0" w:color="E3E3E3"/>
                        <w:right w:val="single" w:sz="2" w:space="0" w:color="E3E3E3"/>
                      </w:divBdr>
                      <w:divsChild>
                        <w:div w:id="182673874">
                          <w:marLeft w:val="0"/>
                          <w:marRight w:val="0"/>
                          <w:marTop w:val="0"/>
                          <w:marBottom w:val="0"/>
                          <w:divBdr>
                            <w:top w:val="single" w:sz="2" w:space="0" w:color="E3E3E3"/>
                            <w:left w:val="single" w:sz="2" w:space="0" w:color="E3E3E3"/>
                            <w:bottom w:val="single" w:sz="2" w:space="0" w:color="E3E3E3"/>
                            <w:right w:val="single" w:sz="2" w:space="0" w:color="E3E3E3"/>
                          </w:divBdr>
                          <w:divsChild>
                            <w:div w:id="2084522843">
                              <w:marLeft w:val="0"/>
                              <w:marRight w:val="0"/>
                              <w:marTop w:val="0"/>
                              <w:marBottom w:val="0"/>
                              <w:divBdr>
                                <w:top w:val="single" w:sz="2" w:space="0" w:color="E3E3E3"/>
                                <w:left w:val="single" w:sz="2" w:space="0" w:color="E3E3E3"/>
                                <w:bottom w:val="single" w:sz="2" w:space="0" w:color="E3E3E3"/>
                                <w:right w:val="single" w:sz="2" w:space="0" w:color="E3E3E3"/>
                              </w:divBdr>
                              <w:divsChild>
                                <w:div w:id="216212372">
                                  <w:marLeft w:val="0"/>
                                  <w:marRight w:val="0"/>
                                  <w:marTop w:val="100"/>
                                  <w:marBottom w:val="100"/>
                                  <w:divBdr>
                                    <w:top w:val="single" w:sz="2" w:space="0" w:color="E3E3E3"/>
                                    <w:left w:val="single" w:sz="2" w:space="0" w:color="E3E3E3"/>
                                    <w:bottom w:val="single" w:sz="2" w:space="0" w:color="E3E3E3"/>
                                    <w:right w:val="single" w:sz="2" w:space="0" w:color="E3E3E3"/>
                                  </w:divBdr>
                                  <w:divsChild>
                                    <w:div w:id="47455067">
                                      <w:marLeft w:val="0"/>
                                      <w:marRight w:val="0"/>
                                      <w:marTop w:val="0"/>
                                      <w:marBottom w:val="0"/>
                                      <w:divBdr>
                                        <w:top w:val="single" w:sz="2" w:space="0" w:color="E3E3E3"/>
                                        <w:left w:val="single" w:sz="2" w:space="0" w:color="E3E3E3"/>
                                        <w:bottom w:val="single" w:sz="2" w:space="0" w:color="E3E3E3"/>
                                        <w:right w:val="single" w:sz="2" w:space="0" w:color="E3E3E3"/>
                                      </w:divBdr>
                                      <w:divsChild>
                                        <w:div w:id="159926621">
                                          <w:marLeft w:val="0"/>
                                          <w:marRight w:val="0"/>
                                          <w:marTop w:val="0"/>
                                          <w:marBottom w:val="0"/>
                                          <w:divBdr>
                                            <w:top w:val="single" w:sz="2" w:space="0" w:color="E3E3E3"/>
                                            <w:left w:val="single" w:sz="2" w:space="0" w:color="E3E3E3"/>
                                            <w:bottom w:val="single" w:sz="2" w:space="0" w:color="E3E3E3"/>
                                            <w:right w:val="single" w:sz="2" w:space="0" w:color="E3E3E3"/>
                                          </w:divBdr>
                                          <w:divsChild>
                                            <w:div w:id="1391073388">
                                              <w:marLeft w:val="0"/>
                                              <w:marRight w:val="0"/>
                                              <w:marTop w:val="0"/>
                                              <w:marBottom w:val="0"/>
                                              <w:divBdr>
                                                <w:top w:val="single" w:sz="2" w:space="0" w:color="E3E3E3"/>
                                                <w:left w:val="single" w:sz="2" w:space="0" w:color="E3E3E3"/>
                                                <w:bottom w:val="single" w:sz="2" w:space="0" w:color="E3E3E3"/>
                                                <w:right w:val="single" w:sz="2" w:space="0" w:color="E3E3E3"/>
                                              </w:divBdr>
                                              <w:divsChild>
                                                <w:div w:id="1649900011">
                                                  <w:marLeft w:val="0"/>
                                                  <w:marRight w:val="0"/>
                                                  <w:marTop w:val="0"/>
                                                  <w:marBottom w:val="0"/>
                                                  <w:divBdr>
                                                    <w:top w:val="single" w:sz="2" w:space="0" w:color="E3E3E3"/>
                                                    <w:left w:val="single" w:sz="2" w:space="0" w:color="E3E3E3"/>
                                                    <w:bottom w:val="single" w:sz="2" w:space="0" w:color="E3E3E3"/>
                                                    <w:right w:val="single" w:sz="2" w:space="0" w:color="E3E3E3"/>
                                                  </w:divBdr>
                                                  <w:divsChild>
                                                    <w:div w:id="281032774">
                                                      <w:marLeft w:val="0"/>
                                                      <w:marRight w:val="0"/>
                                                      <w:marTop w:val="0"/>
                                                      <w:marBottom w:val="0"/>
                                                      <w:divBdr>
                                                        <w:top w:val="single" w:sz="2" w:space="0" w:color="E3E3E3"/>
                                                        <w:left w:val="single" w:sz="2" w:space="0" w:color="E3E3E3"/>
                                                        <w:bottom w:val="single" w:sz="2" w:space="0" w:color="E3E3E3"/>
                                                        <w:right w:val="single" w:sz="2" w:space="0" w:color="E3E3E3"/>
                                                      </w:divBdr>
                                                      <w:divsChild>
                                                        <w:div w:id="1882015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451632887">
          <w:marLeft w:val="0"/>
          <w:marRight w:val="0"/>
          <w:marTop w:val="0"/>
          <w:marBottom w:val="0"/>
          <w:divBdr>
            <w:top w:val="none" w:sz="0" w:space="0" w:color="auto"/>
            <w:left w:val="none" w:sz="0" w:space="0" w:color="auto"/>
            <w:bottom w:val="none" w:sz="0" w:space="0" w:color="auto"/>
            <w:right w:val="none" w:sz="0" w:space="0" w:color="auto"/>
          </w:divBdr>
          <w:divsChild>
            <w:div w:id="2029091274">
              <w:marLeft w:val="0"/>
              <w:marRight w:val="0"/>
              <w:marTop w:val="100"/>
              <w:marBottom w:val="100"/>
              <w:divBdr>
                <w:top w:val="single" w:sz="2" w:space="0" w:color="E3E3E3"/>
                <w:left w:val="single" w:sz="2" w:space="0" w:color="E3E3E3"/>
                <w:bottom w:val="single" w:sz="2" w:space="0" w:color="E3E3E3"/>
                <w:right w:val="single" w:sz="2" w:space="0" w:color="E3E3E3"/>
              </w:divBdr>
              <w:divsChild>
                <w:div w:id="9072246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62031644">
      <w:bodyDiv w:val="1"/>
      <w:marLeft w:val="0"/>
      <w:marRight w:val="0"/>
      <w:marTop w:val="0"/>
      <w:marBottom w:val="0"/>
      <w:divBdr>
        <w:top w:val="none" w:sz="0" w:space="0" w:color="auto"/>
        <w:left w:val="none" w:sz="0" w:space="0" w:color="auto"/>
        <w:bottom w:val="none" w:sz="0" w:space="0" w:color="auto"/>
        <w:right w:val="none" w:sz="0" w:space="0" w:color="auto"/>
      </w:divBdr>
    </w:div>
    <w:div w:id="858741797">
      <w:bodyDiv w:val="1"/>
      <w:marLeft w:val="0"/>
      <w:marRight w:val="0"/>
      <w:marTop w:val="0"/>
      <w:marBottom w:val="0"/>
      <w:divBdr>
        <w:top w:val="none" w:sz="0" w:space="0" w:color="auto"/>
        <w:left w:val="none" w:sz="0" w:space="0" w:color="auto"/>
        <w:bottom w:val="none" w:sz="0" w:space="0" w:color="auto"/>
        <w:right w:val="none" w:sz="0" w:space="0" w:color="auto"/>
      </w:divBdr>
      <w:divsChild>
        <w:div w:id="1902054090">
          <w:marLeft w:val="0"/>
          <w:marRight w:val="0"/>
          <w:marTop w:val="0"/>
          <w:marBottom w:val="0"/>
          <w:divBdr>
            <w:top w:val="none" w:sz="0" w:space="0" w:color="auto"/>
            <w:left w:val="none" w:sz="0" w:space="0" w:color="auto"/>
            <w:bottom w:val="none" w:sz="0" w:space="0" w:color="auto"/>
            <w:right w:val="none" w:sz="0" w:space="0" w:color="auto"/>
          </w:divBdr>
          <w:divsChild>
            <w:div w:id="1241066458">
              <w:marLeft w:val="0"/>
              <w:marRight w:val="0"/>
              <w:marTop w:val="0"/>
              <w:marBottom w:val="0"/>
              <w:divBdr>
                <w:top w:val="none" w:sz="0" w:space="0" w:color="auto"/>
                <w:left w:val="none" w:sz="0" w:space="0" w:color="auto"/>
                <w:bottom w:val="none" w:sz="0" w:space="0" w:color="auto"/>
                <w:right w:val="none" w:sz="0" w:space="0" w:color="auto"/>
              </w:divBdr>
              <w:divsChild>
                <w:div w:id="799492944">
                  <w:marLeft w:val="0"/>
                  <w:marRight w:val="0"/>
                  <w:marTop w:val="0"/>
                  <w:marBottom w:val="0"/>
                  <w:divBdr>
                    <w:top w:val="none" w:sz="0" w:space="0" w:color="auto"/>
                    <w:left w:val="none" w:sz="0" w:space="0" w:color="auto"/>
                    <w:bottom w:val="none" w:sz="0" w:space="0" w:color="auto"/>
                    <w:right w:val="none" w:sz="0" w:space="0" w:color="auto"/>
                  </w:divBdr>
                  <w:divsChild>
                    <w:div w:id="14608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223703">
          <w:marLeft w:val="0"/>
          <w:marRight w:val="0"/>
          <w:marTop w:val="0"/>
          <w:marBottom w:val="0"/>
          <w:divBdr>
            <w:top w:val="none" w:sz="0" w:space="0" w:color="auto"/>
            <w:left w:val="none" w:sz="0" w:space="0" w:color="auto"/>
            <w:bottom w:val="none" w:sz="0" w:space="0" w:color="auto"/>
            <w:right w:val="none" w:sz="0" w:space="0" w:color="auto"/>
          </w:divBdr>
          <w:divsChild>
            <w:div w:id="1942759930">
              <w:marLeft w:val="0"/>
              <w:marRight w:val="0"/>
              <w:marTop w:val="0"/>
              <w:marBottom w:val="0"/>
              <w:divBdr>
                <w:top w:val="none" w:sz="0" w:space="0" w:color="auto"/>
                <w:left w:val="none" w:sz="0" w:space="0" w:color="auto"/>
                <w:bottom w:val="none" w:sz="0" w:space="0" w:color="auto"/>
                <w:right w:val="none" w:sz="0" w:space="0" w:color="auto"/>
              </w:divBdr>
              <w:divsChild>
                <w:div w:id="1606115741">
                  <w:marLeft w:val="0"/>
                  <w:marRight w:val="0"/>
                  <w:marTop w:val="0"/>
                  <w:marBottom w:val="0"/>
                  <w:divBdr>
                    <w:top w:val="none" w:sz="0" w:space="0" w:color="auto"/>
                    <w:left w:val="none" w:sz="0" w:space="0" w:color="auto"/>
                    <w:bottom w:val="none" w:sz="0" w:space="0" w:color="auto"/>
                    <w:right w:val="none" w:sz="0" w:space="0" w:color="auto"/>
                  </w:divBdr>
                  <w:divsChild>
                    <w:div w:id="172401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585835">
      <w:bodyDiv w:val="1"/>
      <w:marLeft w:val="0"/>
      <w:marRight w:val="0"/>
      <w:marTop w:val="0"/>
      <w:marBottom w:val="0"/>
      <w:divBdr>
        <w:top w:val="none" w:sz="0" w:space="0" w:color="auto"/>
        <w:left w:val="none" w:sz="0" w:space="0" w:color="auto"/>
        <w:bottom w:val="none" w:sz="0" w:space="0" w:color="auto"/>
        <w:right w:val="none" w:sz="0" w:space="0" w:color="auto"/>
      </w:divBdr>
    </w:div>
    <w:div w:id="1406369661">
      <w:bodyDiv w:val="1"/>
      <w:marLeft w:val="0"/>
      <w:marRight w:val="0"/>
      <w:marTop w:val="0"/>
      <w:marBottom w:val="0"/>
      <w:divBdr>
        <w:top w:val="none" w:sz="0" w:space="0" w:color="auto"/>
        <w:left w:val="none" w:sz="0" w:space="0" w:color="auto"/>
        <w:bottom w:val="none" w:sz="0" w:space="0" w:color="auto"/>
        <w:right w:val="none" w:sz="0" w:space="0" w:color="auto"/>
      </w:divBdr>
    </w:div>
    <w:div w:id="1655600061">
      <w:bodyDiv w:val="1"/>
      <w:marLeft w:val="0"/>
      <w:marRight w:val="0"/>
      <w:marTop w:val="0"/>
      <w:marBottom w:val="0"/>
      <w:divBdr>
        <w:top w:val="none" w:sz="0" w:space="0" w:color="auto"/>
        <w:left w:val="none" w:sz="0" w:space="0" w:color="auto"/>
        <w:bottom w:val="none" w:sz="0" w:space="0" w:color="auto"/>
        <w:right w:val="none" w:sz="0" w:space="0" w:color="auto"/>
      </w:divBdr>
      <w:divsChild>
        <w:div w:id="1259022419">
          <w:marLeft w:val="0"/>
          <w:marRight w:val="0"/>
          <w:marTop w:val="0"/>
          <w:marBottom w:val="0"/>
          <w:divBdr>
            <w:top w:val="none" w:sz="0" w:space="0" w:color="auto"/>
            <w:left w:val="none" w:sz="0" w:space="0" w:color="auto"/>
            <w:bottom w:val="none" w:sz="0" w:space="0" w:color="auto"/>
            <w:right w:val="none" w:sz="0" w:space="0" w:color="auto"/>
          </w:divBdr>
          <w:divsChild>
            <w:div w:id="58552430">
              <w:marLeft w:val="0"/>
              <w:marRight w:val="0"/>
              <w:marTop w:val="0"/>
              <w:marBottom w:val="0"/>
              <w:divBdr>
                <w:top w:val="none" w:sz="0" w:space="0" w:color="auto"/>
                <w:left w:val="none" w:sz="0" w:space="0" w:color="auto"/>
                <w:bottom w:val="none" w:sz="0" w:space="0" w:color="auto"/>
                <w:right w:val="none" w:sz="0" w:space="0" w:color="auto"/>
              </w:divBdr>
              <w:divsChild>
                <w:div w:id="590432741">
                  <w:marLeft w:val="0"/>
                  <w:marRight w:val="0"/>
                  <w:marTop w:val="0"/>
                  <w:marBottom w:val="0"/>
                  <w:divBdr>
                    <w:top w:val="none" w:sz="0" w:space="0" w:color="auto"/>
                    <w:left w:val="none" w:sz="0" w:space="0" w:color="auto"/>
                    <w:bottom w:val="none" w:sz="0" w:space="0" w:color="auto"/>
                    <w:right w:val="none" w:sz="0" w:space="0" w:color="auto"/>
                  </w:divBdr>
                  <w:divsChild>
                    <w:div w:id="178010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70751">
          <w:marLeft w:val="0"/>
          <w:marRight w:val="0"/>
          <w:marTop w:val="0"/>
          <w:marBottom w:val="0"/>
          <w:divBdr>
            <w:top w:val="none" w:sz="0" w:space="0" w:color="auto"/>
            <w:left w:val="none" w:sz="0" w:space="0" w:color="auto"/>
            <w:bottom w:val="none" w:sz="0" w:space="0" w:color="auto"/>
            <w:right w:val="none" w:sz="0" w:space="0" w:color="auto"/>
          </w:divBdr>
          <w:divsChild>
            <w:div w:id="248782817">
              <w:marLeft w:val="0"/>
              <w:marRight w:val="0"/>
              <w:marTop w:val="0"/>
              <w:marBottom w:val="0"/>
              <w:divBdr>
                <w:top w:val="none" w:sz="0" w:space="0" w:color="auto"/>
                <w:left w:val="none" w:sz="0" w:space="0" w:color="auto"/>
                <w:bottom w:val="none" w:sz="0" w:space="0" w:color="auto"/>
                <w:right w:val="none" w:sz="0" w:space="0" w:color="auto"/>
              </w:divBdr>
              <w:divsChild>
                <w:div w:id="622425116">
                  <w:marLeft w:val="0"/>
                  <w:marRight w:val="0"/>
                  <w:marTop w:val="0"/>
                  <w:marBottom w:val="0"/>
                  <w:divBdr>
                    <w:top w:val="none" w:sz="0" w:space="0" w:color="auto"/>
                    <w:left w:val="none" w:sz="0" w:space="0" w:color="auto"/>
                    <w:bottom w:val="none" w:sz="0" w:space="0" w:color="auto"/>
                    <w:right w:val="none" w:sz="0" w:space="0" w:color="auto"/>
                  </w:divBdr>
                  <w:divsChild>
                    <w:div w:id="36969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6796">
      <w:bodyDiv w:val="1"/>
      <w:marLeft w:val="0"/>
      <w:marRight w:val="0"/>
      <w:marTop w:val="0"/>
      <w:marBottom w:val="0"/>
      <w:divBdr>
        <w:top w:val="none" w:sz="0" w:space="0" w:color="auto"/>
        <w:left w:val="none" w:sz="0" w:space="0" w:color="auto"/>
        <w:bottom w:val="none" w:sz="0" w:space="0" w:color="auto"/>
        <w:right w:val="none" w:sz="0" w:space="0" w:color="auto"/>
      </w:divBdr>
    </w:div>
    <w:div w:id="2025283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www.mdpi.com/2227-7099/5/4/3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doi.org/10.1016/j.qref.2021.11.006"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https://doi.org/10.14254/2071-8330.2018/11-3/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chart" Target="charts/chart1.xml"/><Relationship Id="rId19" Type="http://schemas.openxmlformats.org/officeDocument/2006/relationships/hyperlink" Target="https://www.mdpi.com/2071-1050/15/5/390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omments" Target="comments.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G:\My%20Drive\Final%20Thesis\Drafting%20thesis\final%20data%20for%20test.sahada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4th%20year%20academic\Final%20Thesis\Final.thes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Sheet1!$E$1</c:f>
              <c:strCache>
                <c:ptCount val="1"/>
                <c:pt idx="0">
                  <c:v>Budget Deficit as % of GDP</c:v>
                </c:pt>
              </c:strCache>
            </c:strRef>
          </c:tx>
          <c:spPr>
            <a:solidFill>
              <a:schemeClr val="accent1"/>
            </a:solidFill>
            <a:ln>
              <a:noFill/>
            </a:ln>
            <a:effectLst/>
          </c:spPr>
          <c:trendline>
            <c:spPr>
              <a:ln w="6350" cap="flat" cmpd="sng" algn="ctr">
                <a:solidFill>
                  <a:schemeClr val="accent6"/>
                </a:solidFill>
                <a:prstDash val="solid"/>
                <a:miter lim="800000"/>
              </a:ln>
              <a:effectLst/>
            </c:spPr>
            <c:trendlineType val="linear"/>
          </c:trendline>
          <c:cat>
            <c:numRef>
              <c:f>Sheet1!$A$2:$A$44</c:f>
              <c:numCache>
                <c:formatCode>General</c:formatCode>
                <c:ptCount val="43"/>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c:v>2017</c:v>
                </c:pt>
                <c:pt idx="38">
                  <c:v>2018</c:v>
                </c:pt>
                <c:pt idx="39">
                  <c:v>2019</c:v>
                </c:pt>
                <c:pt idx="40">
                  <c:v>2020</c:v>
                </c:pt>
                <c:pt idx="41">
                  <c:v>2021</c:v>
                </c:pt>
                <c:pt idx="42">
                  <c:v>2022</c:v>
                </c:pt>
              </c:numCache>
            </c:numRef>
          </c:cat>
          <c:val>
            <c:numRef>
              <c:f>Sheet1!$E$2:$E$44</c:f>
              <c:numCache>
                <c:formatCode>General</c:formatCode>
                <c:ptCount val="43"/>
                <c:pt idx="0">
                  <c:v>-9.3000000000000007</c:v>
                </c:pt>
                <c:pt idx="1">
                  <c:v>-9.3000000000000007</c:v>
                </c:pt>
                <c:pt idx="2">
                  <c:v>-9.3000000000000007</c:v>
                </c:pt>
                <c:pt idx="3">
                  <c:v>-9.3000000000000007</c:v>
                </c:pt>
                <c:pt idx="4">
                  <c:v>-9.3000000000000007</c:v>
                </c:pt>
                <c:pt idx="5">
                  <c:v>-7.5</c:v>
                </c:pt>
                <c:pt idx="6">
                  <c:v>-7.5</c:v>
                </c:pt>
                <c:pt idx="7">
                  <c:v>-7.5</c:v>
                </c:pt>
                <c:pt idx="8">
                  <c:v>-7.5</c:v>
                </c:pt>
                <c:pt idx="9">
                  <c:v>-7.9</c:v>
                </c:pt>
                <c:pt idx="10">
                  <c:v>-7.2</c:v>
                </c:pt>
                <c:pt idx="11">
                  <c:v>-5.9</c:v>
                </c:pt>
                <c:pt idx="12">
                  <c:v>-5.9</c:v>
                </c:pt>
                <c:pt idx="13">
                  <c:v>-6</c:v>
                </c:pt>
                <c:pt idx="14">
                  <c:v>-6.8</c:v>
                </c:pt>
                <c:pt idx="15">
                  <c:v>-5.3</c:v>
                </c:pt>
                <c:pt idx="16">
                  <c:v>-5.0999999999999996</c:v>
                </c:pt>
                <c:pt idx="17">
                  <c:v>-5.4</c:v>
                </c:pt>
                <c:pt idx="18">
                  <c:v>-5.3</c:v>
                </c:pt>
                <c:pt idx="19">
                  <c:v>-8.7000000000000011</c:v>
                </c:pt>
                <c:pt idx="20">
                  <c:v>-5.2</c:v>
                </c:pt>
                <c:pt idx="21">
                  <c:v>-4.7</c:v>
                </c:pt>
                <c:pt idx="22">
                  <c:v>-4.2</c:v>
                </c:pt>
                <c:pt idx="23">
                  <c:v>-4.2</c:v>
                </c:pt>
                <c:pt idx="24">
                  <c:v>-4.5</c:v>
                </c:pt>
                <c:pt idx="25">
                  <c:v>-3.4</c:v>
                </c:pt>
                <c:pt idx="26">
                  <c:v>-4.5</c:v>
                </c:pt>
                <c:pt idx="27">
                  <c:v>-5.3</c:v>
                </c:pt>
                <c:pt idx="28">
                  <c:v>-3.6</c:v>
                </c:pt>
                <c:pt idx="29">
                  <c:v>-3.9</c:v>
                </c:pt>
                <c:pt idx="30">
                  <c:v>-3.8</c:v>
                </c:pt>
                <c:pt idx="31">
                  <c:v>-4.4000000000000004</c:v>
                </c:pt>
                <c:pt idx="32">
                  <c:v>-4.2</c:v>
                </c:pt>
                <c:pt idx="33">
                  <c:v>-4.3</c:v>
                </c:pt>
                <c:pt idx="34">
                  <c:v>-5</c:v>
                </c:pt>
                <c:pt idx="35">
                  <c:v>-5.0999999999999996</c:v>
                </c:pt>
                <c:pt idx="36">
                  <c:v>-5</c:v>
                </c:pt>
                <c:pt idx="37">
                  <c:v>-5</c:v>
                </c:pt>
                <c:pt idx="38">
                  <c:v>-4.9000000000000004</c:v>
                </c:pt>
                <c:pt idx="39">
                  <c:v>-5.6</c:v>
                </c:pt>
                <c:pt idx="40">
                  <c:v>-5.31</c:v>
                </c:pt>
                <c:pt idx="41">
                  <c:v>-5.1499999999999995</c:v>
                </c:pt>
                <c:pt idx="42">
                  <c:v>-5.5</c:v>
                </c:pt>
              </c:numCache>
            </c:numRef>
          </c:val>
          <c:extLst xmlns:c16r2="http://schemas.microsoft.com/office/drawing/2015/06/chart">
            <c:ext xmlns:c16="http://schemas.microsoft.com/office/drawing/2014/chart" uri="{C3380CC4-5D6E-409C-BE32-E72D297353CC}">
              <c16:uniqueId val="{00000001-7F7E-4AB0-9396-A861A7D26998}"/>
            </c:ext>
          </c:extLst>
        </c:ser>
        <c:gapWidth val="199"/>
        <c:axId val="147855616"/>
        <c:axId val="147857408"/>
      </c:barChart>
      <c:catAx>
        <c:axId val="14785561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GB" sz="900" b="0" i="0" u="none" strike="noStrike" kern="1200" cap="none" spc="0" normalizeH="0" baseline="0">
                <a:solidFill>
                  <a:schemeClr val="tx1">
                    <a:lumMod val="65000"/>
                    <a:lumOff val="35000"/>
                  </a:schemeClr>
                </a:solidFill>
                <a:latin typeface="+mn-lt"/>
                <a:ea typeface="+mn-ea"/>
                <a:cs typeface="+mn-cs"/>
              </a:defRPr>
            </a:pPr>
            <a:endParaRPr lang="en-US"/>
          </a:p>
        </c:txPr>
        <c:crossAx val="147857408"/>
        <c:crosses val="autoZero"/>
        <c:auto val="1"/>
        <c:lblAlgn val="ctr"/>
        <c:lblOffset val="100"/>
      </c:catAx>
      <c:valAx>
        <c:axId val="147857408"/>
        <c:scaling>
          <c:orientation val="minMax"/>
        </c:scaling>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en-GB" sz="900" b="0" i="0" u="none" strike="noStrike" kern="1200" baseline="0">
                <a:solidFill>
                  <a:schemeClr val="tx1">
                    <a:lumMod val="65000"/>
                    <a:lumOff val="35000"/>
                  </a:schemeClr>
                </a:solidFill>
                <a:latin typeface="+mn-lt"/>
                <a:ea typeface="+mn-ea"/>
                <a:cs typeface="+mn-cs"/>
              </a:defRPr>
            </a:pPr>
            <a:endParaRPr lang="en-US"/>
          </a:p>
        </c:txPr>
        <c:crossAx val="147855616"/>
        <c:crosses val="autoZero"/>
        <c:crossBetween val="between"/>
      </c:valAx>
      <c:spPr>
        <a:noFill/>
        <a:ln>
          <a:noFill/>
        </a:ln>
        <a:effectLst/>
      </c:spPr>
    </c:plotArea>
    <c:legend>
      <c:legendPos val="t"/>
      <c:spPr>
        <a:noFill/>
        <a:ln>
          <a:noFill/>
        </a:ln>
        <a:effectLst/>
      </c:spPr>
      <c:txPr>
        <a:bodyPr rot="0" spcFirstLastPara="1" vertOverflow="ellipsis" vert="horz" wrap="square" anchor="ctr" anchorCtr="1"/>
        <a:lstStyle/>
        <a:p>
          <a:pPr>
            <a:defRPr lang="en-GB"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Sheet2!$B$1</c:f>
              <c:strCache>
                <c:ptCount val="1"/>
                <c:pt idx="0">
                  <c:v>GDP growth (annual %) - Bangladesh
</c:v>
                </c:pt>
              </c:strCache>
            </c:strRef>
          </c:tx>
          <c:spPr>
            <a:solidFill>
              <a:schemeClr val="accent1"/>
            </a:solidFill>
            <a:ln w="25400">
              <a:noFill/>
            </a:ln>
            <a:effectLst/>
          </c:spPr>
          <c:trendline>
            <c:spPr>
              <a:ln w="12700" cap="flat" cmpd="sng" algn="ctr">
                <a:solidFill>
                  <a:schemeClr val="accent6"/>
                </a:solidFill>
                <a:prstDash val="solid"/>
                <a:miter lim="800000"/>
              </a:ln>
              <a:effectLst/>
            </c:spPr>
            <c:trendlineType val="linear"/>
            <c:dispEq val="1"/>
            <c:trendlineLbl>
              <c:layout>
                <c:manualLayout>
                  <c:x val="-2.4655896011578251E-3"/>
                  <c:y val="-0.15122636429613803"/>
                </c:manualLayout>
              </c:layout>
              <c:numFmt formatCode="General" sourceLinked="0"/>
              <c:spPr>
                <a:noFill/>
                <a:ln>
                  <a:noFill/>
                </a:ln>
                <a:effectLst/>
              </c:spPr>
              <c:txPr>
                <a:bodyPr rot="0" spcFirstLastPara="1" vertOverflow="ellipsis" vert="horz" wrap="square" anchor="ctr" anchorCtr="1"/>
                <a:lstStyle/>
                <a:p>
                  <a:pPr>
                    <a:defRPr lang="en-GB" sz="900" b="0" i="0" u="none" strike="noStrike" kern="1200" baseline="0">
                      <a:solidFill>
                        <a:schemeClr val="tx1">
                          <a:lumMod val="65000"/>
                          <a:lumOff val="35000"/>
                        </a:schemeClr>
                      </a:solidFill>
                      <a:latin typeface="+mn-lt"/>
                      <a:ea typeface="+mn-ea"/>
                      <a:cs typeface="+mn-cs"/>
                    </a:defRPr>
                  </a:pPr>
                  <a:endParaRPr lang="en-US"/>
                </a:p>
              </c:txPr>
            </c:trendlineLbl>
          </c:trendline>
          <c:cat>
            <c:numRef>
              <c:f>Sheet2!$A$2:$A$44</c:f>
              <c:numCache>
                <c:formatCode>General</c:formatCode>
                <c:ptCount val="43"/>
                <c:pt idx="0">
                  <c:v>1980</c:v>
                </c:pt>
                <c:pt idx="1">
                  <c:v>1981</c:v>
                </c:pt>
                <c:pt idx="2">
                  <c:v>1982</c:v>
                </c:pt>
                <c:pt idx="3">
                  <c:v>1983</c:v>
                </c:pt>
                <c:pt idx="4">
                  <c:v>1984</c:v>
                </c:pt>
                <c:pt idx="5">
                  <c:v>1985</c:v>
                </c:pt>
                <c:pt idx="6">
                  <c:v>1986</c:v>
                </c:pt>
                <c:pt idx="7">
                  <c:v>1987</c:v>
                </c:pt>
                <c:pt idx="8">
                  <c:v>1988</c:v>
                </c:pt>
                <c:pt idx="9">
                  <c:v>1989</c:v>
                </c:pt>
                <c:pt idx="10">
                  <c:v>1990</c:v>
                </c:pt>
                <c:pt idx="11">
                  <c:v>1991</c:v>
                </c:pt>
                <c:pt idx="12">
                  <c:v>1992</c:v>
                </c:pt>
                <c:pt idx="13">
                  <c:v>1993</c:v>
                </c:pt>
                <c:pt idx="14">
                  <c:v>1994</c:v>
                </c:pt>
                <c:pt idx="15">
                  <c:v>1995</c:v>
                </c:pt>
                <c:pt idx="16">
                  <c:v>1996</c:v>
                </c:pt>
                <c:pt idx="17">
                  <c:v>1997</c:v>
                </c:pt>
                <c:pt idx="18">
                  <c:v>1998</c:v>
                </c:pt>
                <c:pt idx="19">
                  <c:v>1999</c:v>
                </c:pt>
                <c:pt idx="20">
                  <c:v>2000</c:v>
                </c:pt>
                <c:pt idx="21">
                  <c:v>2001</c:v>
                </c:pt>
                <c:pt idx="22">
                  <c:v>2002</c:v>
                </c:pt>
                <c:pt idx="23">
                  <c:v>2003</c:v>
                </c:pt>
                <c:pt idx="24">
                  <c:v>2004</c:v>
                </c:pt>
                <c:pt idx="25">
                  <c:v>2005</c:v>
                </c:pt>
                <c:pt idx="26">
                  <c:v>2006</c:v>
                </c:pt>
                <c:pt idx="27">
                  <c:v>2007</c:v>
                </c:pt>
                <c:pt idx="28">
                  <c:v>2008</c:v>
                </c:pt>
                <c:pt idx="29">
                  <c:v>2009</c:v>
                </c:pt>
                <c:pt idx="30">
                  <c:v>2010</c:v>
                </c:pt>
                <c:pt idx="31">
                  <c:v>2011</c:v>
                </c:pt>
                <c:pt idx="32">
                  <c:v>2012</c:v>
                </c:pt>
                <c:pt idx="33">
                  <c:v>2013</c:v>
                </c:pt>
                <c:pt idx="34">
                  <c:v>2014</c:v>
                </c:pt>
                <c:pt idx="35">
                  <c:v>2015</c:v>
                </c:pt>
                <c:pt idx="36">
                  <c:v>2016</c:v>
                </c:pt>
                <c:pt idx="37">
                  <c:v>2017</c:v>
                </c:pt>
                <c:pt idx="38">
                  <c:v>2018</c:v>
                </c:pt>
                <c:pt idx="39">
                  <c:v>2019</c:v>
                </c:pt>
                <c:pt idx="40">
                  <c:v>2020</c:v>
                </c:pt>
                <c:pt idx="41">
                  <c:v>2021</c:v>
                </c:pt>
                <c:pt idx="42">
                  <c:v>2022</c:v>
                </c:pt>
              </c:numCache>
            </c:numRef>
          </c:cat>
          <c:val>
            <c:numRef>
              <c:f>Sheet2!$B$2:$B$44</c:f>
              <c:numCache>
                <c:formatCode>General</c:formatCode>
                <c:ptCount val="43"/>
                <c:pt idx="0">
                  <c:v>0.8191418688989246</c:v>
                </c:pt>
                <c:pt idx="1">
                  <c:v>7.2339436949073743</c:v>
                </c:pt>
                <c:pt idx="2">
                  <c:v>2.1343278357707476</c:v>
                </c:pt>
                <c:pt idx="3">
                  <c:v>3.8810463998170786</c:v>
                </c:pt>
                <c:pt idx="4">
                  <c:v>4.8033100152543424</c:v>
                </c:pt>
                <c:pt idx="5">
                  <c:v>3.3420146541541822</c:v>
                </c:pt>
                <c:pt idx="6">
                  <c:v>4.1733825590038816</c:v>
                </c:pt>
                <c:pt idx="7">
                  <c:v>3.7724018525271408</c:v>
                </c:pt>
                <c:pt idx="8">
                  <c:v>2.4162568556622968</c:v>
                </c:pt>
                <c:pt idx="9">
                  <c:v>2.8365821290792419</c:v>
                </c:pt>
                <c:pt idx="10">
                  <c:v>5.6222581616070357</c:v>
                </c:pt>
                <c:pt idx="11">
                  <c:v>3.4852278159765291</c:v>
                </c:pt>
                <c:pt idx="12">
                  <c:v>5.4426855496672415</c:v>
                </c:pt>
                <c:pt idx="13">
                  <c:v>4.7115617245399903</c:v>
                </c:pt>
                <c:pt idx="14">
                  <c:v>3.890126441168178</c:v>
                </c:pt>
                <c:pt idx="15">
                  <c:v>5.1212778972433739</c:v>
                </c:pt>
                <c:pt idx="16">
                  <c:v>4.522919216844226</c:v>
                </c:pt>
                <c:pt idx="17">
                  <c:v>4.4898964976265034</c:v>
                </c:pt>
                <c:pt idx="18">
                  <c:v>5.1770268731497948</c:v>
                </c:pt>
                <c:pt idx="19">
                  <c:v>4.6701563688211074</c:v>
                </c:pt>
                <c:pt idx="20">
                  <c:v>5.2932947189253277</c:v>
                </c:pt>
                <c:pt idx="21">
                  <c:v>5.0772877752672798</c:v>
                </c:pt>
                <c:pt idx="22">
                  <c:v>3.8331239399322481</c:v>
                </c:pt>
                <c:pt idx="23">
                  <c:v>4.7395673996304488</c:v>
                </c:pt>
                <c:pt idx="24">
                  <c:v>5.2395329102985224</c:v>
                </c:pt>
                <c:pt idx="25">
                  <c:v>6.5359449387550193</c:v>
                </c:pt>
                <c:pt idx="26">
                  <c:v>6.6719049857678812</c:v>
                </c:pt>
                <c:pt idx="27">
                  <c:v>7.0585993544984795</c:v>
                </c:pt>
                <c:pt idx="28">
                  <c:v>6.01378975738535</c:v>
                </c:pt>
                <c:pt idx="29">
                  <c:v>5.0451247991933776</c:v>
                </c:pt>
                <c:pt idx="30">
                  <c:v>5.5717881853312221</c:v>
                </c:pt>
                <c:pt idx="31">
                  <c:v>6.4643791249772864</c:v>
                </c:pt>
                <c:pt idx="32">
                  <c:v>6.5214587790644316</c:v>
                </c:pt>
                <c:pt idx="33">
                  <c:v>6.0136056583434367</c:v>
                </c:pt>
                <c:pt idx="34">
                  <c:v>6.061059358849505</c:v>
                </c:pt>
                <c:pt idx="35">
                  <c:v>6.5526398781619655</c:v>
                </c:pt>
                <c:pt idx="36">
                  <c:v>7.113478212700926</c:v>
                </c:pt>
                <c:pt idx="37">
                  <c:v>6.5902548153113969</c:v>
                </c:pt>
                <c:pt idx="38">
                  <c:v>7.3194077798160748</c:v>
                </c:pt>
                <c:pt idx="39">
                  <c:v>7.8819067286135009</c:v>
                </c:pt>
                <c:pt idx="40">
                  <c:v>3.4480256276252703</c:v>
                </c:pt>
                <c:pt idx="41">
                  <c:v>6.9386791244244597</c:v>
                </c:pt>
                <c:pt idx="42">
                  <c:v>7.099828775751579</c:v>
                </c:pt>
              </c:numCache>
            </c:numRef>
          </c:val>
          <c:extLst xmlns:c16r2="http://schemas.microsoft.com/office/drawing/2015/06/chart">
            <c:ext xmlns:c16="http://schemas.microsoft.com/office/drawing/2014/chart" uri="{C3380CC4-5D6E-409C-BE32-E72D297353CC}">
              <c16:uniqueId val="{00000001-119A-40B8-88E2-E926D326DE84}"/>
            </c:ext>
          </c:extLst>
        </c:ser>
        <c:axId val="147870464"/>
        <c:axId val="147872000"/>
      </c:barChart>
      <c:catAx>
        <c:axId val="14787046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GB" sz="900" b="0" i="0" u="none" strike="noStrike" kern="1200" baseline="0">
                <a:solidFill>
                  <a:schemeClr val="tx1">
                    <a:lumMod val="65000"/>
                    <a:lumOff val="35000"/>
                  </a:schemeClr>
                </a:solidFill>
                <a:latin typeface="+mn-lt"/>
                <a:ea typeface="+mn-ea"/>
                <a:cs typeface="+mn-cs"/>
              </a:defRPr>
            </a:pPr>
            <a:endParaRPr lang="en-US"/>
          </a:p>
        </c:txPr>
        <c:crossAx val="147872000"/>
        <c:crosses val="autoZero"/>
        <c:auto val="1"/>
        <c:lblAlgn val="ctr"/>
        <c:lblOffset val="100"/>
      </c:catAx>
      <c:valAx>
        <c:axId val="14787200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en-GB" sz="900" b="0" i="0" u="none" strike="noStrike" kern="1200" baseline="0">
                <a:solidFill>
                  <a:schemeClr val="tx1">
                    <a:lumMod val="65000"/>
                    <a:lumOff val="35000"/>
                  </a:schemeClr>
                </a:solidFill>
                <a:latin typeface="+mn-lt"/>
                <a:ea typeface="+mn-ea"/>
                <a:cs typeface="+mn-cs"/>
              </a:defRPr>
            </a:pPr>
            <a:endParaRPr lang="en-US"/>
          </a:p>
        </c:txPr>
        <c:crossAx val="147870464"/>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90820-ACF8-48B4-94CA-5CC1A0A5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4354</TotalTime>
  <Pages>15</Pages>
  <Words>13386</Words>
  <Characters>76301</Characters>
  <Application>Microsoft Office Word</Application>
  <DocSecurity>0</DocSecurity>
  <Lines>635</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Sahadat Hosain</dc:creator>
  <cp:keywords/>
  <dc:description/>
  <cp:lastModifiedBy>yousuf8676</cp:lastModifiedBy>
  <cp:revision>18</cp:revision>
  <dcterms:created xsi:type="dcterms:W3CDTF">2024-06-12T17:01:00Z</dcterms:created>
  <dcterms:modified xsi:type="dcterms:W3CDTF">2025-01-26T05:48:00Z</dcterms:modified>
</cp:coreProperties>
</file>